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3E99F" w14:textId="788752A2" w:rsidR="006D6926" w:rsidRPr="006D6926" w:rsidRDefault="006D6926" w:rsidP="006D6926">
      <w:pPr>
        <w:widowControl w:val="0"/>
        <w:spacing w:after="160" w:line="360" w:lineRule="auto"/>
        <w:ind w:right="-7" w:firstLine="567"/>
        <w:jc w:val="right"/>
        <w:rPr>
          <w:rFonts w:ascii="GHEA Grapalat" w:hAnsi="GHEA Grapalat" w:cs="Sylfaen"/>
          <w:i/>
          <w:u w:val="single"/>
        </w:rPr>
      </w:pPr>
    </w:p>
    <w:p w14:paraId="70665CCA"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2029E08" w14:textId="7F276908"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BC6794">
        <w:rPr>
          <w:rFonts w:ascii="GHEA Grapalat" w:hAnsi="GHEA Grapalat"/>
          <w:i w:val="0"/>
          <w:sz w:val="24"/>
          <w:szCs w:val="24"/>
        </w:rPr>
        <w:t>ЗАПРОСЕ КОТИРОВОК</w:t>
      </w:r>
    </w:p>
    <w:p w14:paraId="59755B11"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3D7894A5" w14:textId="77777777" w:rsidR="00BC6794" w:rsidRDefault="00642EFE" w:rsidP="00BC6794">
      <w:pPr>
        <w:pStyle w:val="a3"/>
        <w:widowControl w:val="0"/>
        <w:spacing w:after="160" w:line="240" w:lineRule="auto"/>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14:paraId="541A64D9" w14:textId="7B6E2987" w:rsidR="00BC6794" w:rsidRPr="000B21CA" w:rsidRDefault="00BC6794" w:rsidP="00BC6794">
      <w:pPr>
        <w:pStyle w:val="a3"/>
        <w:widowControl w:val="0"/>
        <w:spacing w:after="160" w:line="240" w:lineRule="auto"/>
        <w:jc w:val="center"/>
        <w:rPr>
          <w:rFonts w:ascii="GHEA Grapalat" w:hAnsi="GHEA Grapalat"/>
          <w:i w:val="0"/>
          <w:sz w:val="24"/>
          <w:szCs w:val="24"/>
        </w:rPr>
      </w:pPr>
      <w:r>
        <w:rPr>
          <w:rFonts w:ascii="GHEA Grapalat" w:hAnsi="GHEA Grapalat"/>
          <w:i w:val="0"/>
          <w:sz w:val="24"/>
          <w:szCs w:val="24"/>
          <w:lang w:val="hy-AM"/>
        </w:rPr>
        <w:t>2</w:t>
      </w:r>
      <w:r w:rsidRPr="00BC6794">
        <w:rPr>
          <w:rFonts w:ascii="GHEA Grapalat" w:hAnsi="GHEA Grapalat"/>
          <w:i w:val="0"/>
          <w:sz w:val="24"/>
          <w:szCs w:val="24"/>
        </w:rPr>
        <w:t>6</w:t>
      </w:r>
      <w:r>
        <w:rPr>
          <w:rFonts w:ascii="GHEA Grapalat" w:hAnsi="GHEA Grapalat"/>
          <w:i w:val="0"/>
          <w:sz w:val="24"/>
          <w:szCs w:val="24"/>
          <w:lang w:val="hy-AM"/>
        </w:rPr>
        <w:t xml:space="preserve"> </w:t>
      </w:r>
      <w:r w:rsidRPr="000B21CA">
        <w:rPr>
          <w:rFonts w:ascii="GHEA Grapalat" w:hAnsi="GHEA Grapalat"/>
          <w:i w:val="0"/>
          <w:sz w:val="24"/>
          <w:szCs w:val="24"/>
        </w:rPr>
        <w:t xml:space="preserve"> </w:t>
      </w:r>
      <w:proofErr w:type="spellStart"/>
      <w:r w:rsidRPr="000B21CA">
        <w:rPr>
          <w:rFonts w:ascii="GHEA Grapalat" w:hAnsi="GHEA Grapalat"/>
          <w:i w:val="0"/>
          <w:sz w:val="24"/>
          <w:szCs w:val="24"/>
        </w:rPr>
        <w:t>февралья</w:t>
      </w:r>
      <w:proofErr w:type="spellEnd"/>
      <w:r w:rsidRPr="000B21CA">
        <w:rPr>
          <w:rFonts w:ascii="GHEA Grapalat" w:hAnsi="GHEA Grapalat"/>
          <w:i w:val="0"/>
          <w:sz w:val="24"/>
          <w:szCs w:val="24"/>
        </w:rPr>
        <w:t xml:space="preserve"> 202</w:t>
      </w:r>
      <w:r w:rsidRPr="00BC6794">
        <w:rPr>
          <w:rFonts w:ascii="GHEA Grapalat" w:hAnsi="GHEA Grapalat"/>
          <w:i w:val="0"/>
          <w:sz w:val="24"/>
          <w:szCs w:val="24"/>
        </w:rPr>
        <w:t>6</w:t>
      </w:r>
      <w:r w:rsidRPr="000B21CA">
        <w:rPr>
          <w:rFonts w:ascii="GHEA Grapalat" w:hAnsi="GHEA Grapalat"/>
          <w:i w:val="0"/>
          <w:sz w:val="24"/>
          <w:szCs w:val="24"/>
        </w:rPr>
        <w:t xml:space="preserve">года </w:t>
      </w:r>
      <w:r>
        <w:rPr>
          <w:rFonts w:ascii="GHEA Grapalat" w:hAnsi="GHEA Grapalat"/>
          <w:i w:val="0"/>
          <w:sz w:val="24"/>
          <w:szCs w:val="24"/>
          <w:lang w:val="en-US"/>
        </w:rPr>
        <w:t>N</w:t>
      </w:r>
      <w:r w:rsidRPr="000B21CA">
        <w:rPr>
          <w:rFonts w:ascii="GHEA Grapalat" w:hAnsi="GHEA Grapalat"/>
          <w:i w:val="0"/>
          <w:sz w:val="24"/>
          <w:szCs w:val="24"/>
        </w:rPr>
        <w:t>1</w:t>
      </w:r>
    </w:p>
    <w:p w14:paraId="063383EE" w14:textId="139BC302" w:rsidR="0091042F" w:rsidRPr="009044F1" w:rsidRDefault="0091042F" w:rsidP="00B46D58">
      <w:pPr>
        <w:pStyle w:val="a3"/>
        <w:widowControl w:val="0"/>
        <w:spacing w:after="160" w:line="240" w:lineRule="auto"/>
        <w:ind w:firstLine="0"/>
        <w:jc w:val="center"/>
        <w:rPr>
          <w:rFonts w:ascii="GHEA Grapalat" w:hAnsi="GHEA Grapalat"/>
          <w:i w:val="0"/>
          <w:sz w:val="24"/>
          <w:szCs w:val="24"/>
        </w:rPr>
      </w:pPr>
    </w:p>
    <w:p w14:paraId="0158F265" w14:textId="4C430BD4"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C6794">
        <w:rPr>
          <w:rFonts w:ascii="GHEA Grapalat" w:hAnsi="GHEA Grapalat"/>
          <w:i w:val="0"/>
          <w:sz w:val="24"/>
          <w:szCs w:val="24"/>
        </w:rPr>
        <w:t xml:space="preserve">«ԿՈ ՋՕԸ-ԳՀԱՇՁԲ-26/01» </w:t>
      </w:r>
    </w:p>
    <w:p w14:paraId="4C57B142"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E8E750C" w14:textId="77777777" w:rsidR="00BC6794" w:rsidRPr="008904B8" w:rsidRDefault="00BC6794" w:rsidP="00BC6794">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w:t>
      </w:r>
      <w:proofErr w:type="spellStart"/>
      <w:proofErr w:type="gramStart"/>
      <w:r w:rsidRPr="000B21CA">
        <w:rPr>
          <w:rFonts w:ascii="GHEA Grapalat" w:hAnsi="GHEA Grapalat"/>
          <w:i w:val="0"/>
          <w:sz w:val="24"/>
          <w:szCs w:val="24"/>
        </w:rPr>
        <w:t>Котайк</w:t>
      </w:r>
      <w:proofErr w:type="spellEnd"/>
      <w:r>
        <w:rPr>
          <w:rFonts w:ascii="GHEA Grapalat" w:hAnsi="GHEA Grapalat"/>
          <w:i w:val="0"/>
          <w:sz w:val="24"/>
          <w:szCs w:val="24"/>
        </w:rPr>
        <w:t>»</w:t>
      </w:r>
      <w:r w:rsidRPr="000B21CA">
        <w:rPr>
          <w:rFonts w:ascii="GHEA Grapalat" w:hAnsi="GHEA Grapalat"/>
          <w:i w:val="0"/>
          <w:sz w:val="24"/>
          <w:szCs w:val="24"/>
        </w:rPr>
        <w:t xml:space="preserve">  </w:t>
      </w:r>
      <w:proofErr w:type="spellStart"/>
      <w:r w:rsidRPr="000B21CA">
        <w:rPr>
          <w:rFonts w:ascii="GHEA Grapalat" w:hAnsi="GHEA Grapalat"/>
          <w:i w:val="0"/>
          <w:sz w:val="24"/>
          <w:szCs w:val="24"/>
        </w:rPr>
        <w:t>Обшество</w:t>
      </w:r>
      <w:proofErr w:type="spellEnd"/>
      <w:proofErr w:type="gramEnd"/>
      <w:r w:rsidRPr="000B21CA">
        <w:rPr>
          <w:rFonts w:ascii="GHEA Grapalat" w:hAnsi="GHEA Grapalat"/>
          <w:i w:val="0"/>
          <w:sz w:val="24"/>
          <w:szCs w:val="24"/>
        </w:rPr>
        <w:t xml:space="preserve"> Водопользователей</w:t>
      </w:r>
      <w:r w:rsidRPr="009044F1">
        <w:rPr>
          <w:rFonts w:ascii="GHEA Grapalat" w:hAnsi="GHEA Grapalat"/>
          <w:i w:val="0"/>
          <w:sz w:val="24"/>
          <w:szCs w:val="24"/>
        </w:rPr>
        <w:t>, находящийся по адресу</w:t>
      </w:r>
      <w:r w:rsidRPr="000B21CA">
        <w:rPr>
          <w:rFonts w:ascii="GHEA Grapalat" w:hAnsi="GHEA Grapalat"/>
          <w:i w:val="0"/>
          <w:sz w:val="24"/>
          <w:szCs w:val="24"/>
        </w:rPr>
        <w:t xml:space="preserve"> </w:t>
      </w:r>
      <w:r w:rsidRPr="00AD635B">
        <w:rPr>
          <w:rFonts w:ascii="GHEA Grapalat" w:hAnsi="GHEA Grapalat"/>
          <w:i w:val="0"/>
          <w:sz w:val="24"/>
          <w:szCs w:val="24"/>
        </w:rPr>
        <w:t xml:space="preserve">РА, </w:t>
      </w:r>
      <w:proofErr w:type="spellStart"/>
      <w:r w:rsidRPr="00C160FC">
        <w:rPr>
          <w:rFonts w:ascii="GHEA Grapalat" w:hAnsi="GHEA Grapalat"/>
          <w:i w:val="0"/>
          <w:sz w:val="24"/>
          <w:szCs w:val="24"/>
        </w:rPr>
        <w:t>Котайкский</w:t>
      </w:r>
      <w:proofErr w:type="spellEnd"/>
      <w:r w:rsidRPr="00C160FC">
        <w:rPr>
          <w:rFonts w:ascii="GHEA Grapalat" w:hAnsi="GHEA Grapalat"/>
          <w:i w:val="0"/>
          <w:sz w:val="24"/>
          <w:szCs w:val="24"/>
        </w:rPr>
        <w:t xml:space="preserve"> </w:t>
      </w:r>
      <w:r w:rsidRPr="005965FC">
        <w:rPr>
          <w:rFonts w:ascii="GHEA Grapalat" w:hAnsi="GHEA Grapalat"/>
          <w:i w:val="0"/>
          <w:sz w:val="24"/>
          <w:szCs w:val="24"/>
        </w:rPr>
        <w:t>область</w:t>
      </w:r>
      <w:r w:rsidRPr="00974474">
        <w:rPr>
          <w:rFonts w:ascii="GHEA Grapalat" w:hAnsi="GHEA Grapalat"/>
          <w:i w:val="0"/>
          <w:sz w:val="24"/>
          <w:szCs w:val="24"/>
        </w:rPr>
        <w:t>,</w:t>
      </w:r>
      <w:r w:rsidRPr="00C160FC">
        <w:rPr>
          <w:rFonts w:ascii="GHEA Grapalat" w:hAnsi="GHEA Grapalat"/>
          <w:i w:val="0"/>
          <w:sz w:val="24"/>
          <w:szCs w:val="24"/>
        </w:rPr>
        <w:t xml:space="preserve"> деревня </w:t>
      </w:r>
      <w:proofErr w:type="spellStart"/>
      <w:r w:rsidRPr="00C160FC">
        <w:rPr>
          <w:rFonts w:ascii="GHEA Grapalat" w:hAnsi="GHEA Grapalat"/>
          <w:i w:val="0"/>
          <w:sz w:val="24"/>
          <w:szCs w:val="24"/>
        </w:rPr>
        <w:t>Бала</w:t>
      </w:r>
      <w:r>
        <w:rPr>
          <w:rFonts w:ascii="GHEA Grapalat" w:hAnsi="GHEA Grapalat"/>
          <w:i w:val="0"/>
          <w:sz w:val="24"/>
          <w:szCs w:val="24"/>
        </w:rPr>
        <w:t>ховит</w:t>
      </w:r>
      <w:proofErr w:type="spellEnd"/>
      <w:r w:rsidRPr="00C160FC">
        <w:rPr>
          <w:rFonts w:ascii="GHEA Grapalat" w:hAnsi="GHEA Grapalat"/>
          <w:i w:val="0"/>
          <w:sz w:val="24"/>
          <w:szCs w:val="24"/>
        </w:rPr>
        <w:t xml:space="preserve">, </w:t>
      </w:r>
      <w:proofErr w:type="spellStart"/>
      <w:r w:rsidRPr="005965FC">
        <w:rPr>
          <w:rFonts w:ascii="GHEA Grapalat" w:hAnsi="GHEA Grapalat"/>
          <w:i w:val="0"/>
          <w:sz w:val="24"/>
          <w:szCs w:val="24"/>
        </w:rPr>
        <w:t>ул</w:t>
      </w:r>
      <w:proofErr w:type="spellEnd"/>
      <w:r w:rsidRPr="00655E72">
        <w:rPr>
          <w:rFonts w:ascii="GHEA Grapalat" w:hAnsi="GHEA Grapalat"/>
          <w:i w:val="0"/>
          <w:sz w:val="24"/>
          <w:szCs w:val="24"/>
        </w:rPr>
        <w:t xml:space="preserve"> </w:t>
      </w:r>
      <w:r>
        <w:rPr>
          <w:rFonts w:ascii="GHEA Grapalat" w:hAnsi="GHEA Grapalat"/>
          <w:i w:val="0"/>
          <w:sz w:val="24"/>
          <w:szCs w:val="24"/>
        </w:rPr>
        <w:t xml:space="preserve"> </w:t>
      </w:r>
      <w:proofErr w:type="spellStart"/>
      <w:r w:rsidRPr="00655E72">
        <w:rPr>
          <w:rFonts w:ascii="GHEA Grapalat" w:hAnsi="GHEA Grapalat"/>
          <w:i w:val="0"/>
          <w:sz w:val="24"/>
          <w:szCs w:val="24"/>
        </w:rPr>
        <w:t>М.</w:t>
      </w:r>
      <w:r w:rsidRPr="00C160FC">
        <w:rPr>
          <w:rFonts w:ascii="GHEA Grapalat" w:hAnsi="GHEA Grapalat"/>
          <w:i w:val="0"/>
          <w:sz w:val="24"/>
          <w:szCs w:val="24"/>
        </w:rPr>
        <w:t>Тумасян</w:t>
      </w:r>
      <w:proofErr w:type="spellEnd"/>
      <w:r w:rsidRPr="00C160FC">
        <w:rPr>
          <w:rFonts w:ascii="GHEA Grapalat" w:hAnsi="GHEA Grapalat"/>
          <w:i w:val="0"/>
          <w:sz w:val="24"/>
          <w:szCs w:val="24"/>
        </w:rPr>
        <w:t xml:space="preserve"> 14</w:t>
      </w:r>
      <w:r w:rsidRPr="008904B8">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w:t>
      </w:r>
      <w:r w:rsidRPr="00D02322">
        <w:rPr>
          <w:rFonts w:ascii="GHEA Grapalat" w:hAnsi="GHEA Grapalat"/>
          <w:i w:val="0"/>
          <w:sz w:val="24"/>
          <w:szCs w:val="24"/>
        </w:rPr>
        <w:t xml:space="preserve"> </w:t>
      </w:r>
      <w:r>
        <w:rPr>
          <w:rFonts w:ascii="GHEA Grapalat" w:hAnsi="GHEA Grapalat"/>
          <w:i w:val="0"/>
          <w:sz w:val="24"/>
          <w:szCs w:val="24"/>
        </w:rPr>
        <w:t>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lang w:val="hy-AM"/>
        </w:rPr>
        <w:t>.</w:t>
      </w:r>
    </w:p>
    <w:p w14:paraId="7E1AE41D" w14:textId="77777777" w:rsidR="00BC6794" w:rsidRPr="003A1EBB" w:rsidRDefault="00BC6794" w:rsidP="00BC6794">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Pr="008904B8">
        <w:rPr>
          <w:rFonts w:ascii="GHEA Grapalat" w:hAnsi="GHEA Grapalat"/>
          <w:i w:val="0"/>
          <w:spacing w:val="6"/>
          <w:sz w:val="24"/>
          <w:szCs w:val="24"/>
        </w:rPr>
        <w:t xml:space="preserve"> бетонные работы межхозяйственных и внутрихозяйственных </w:t>
      </w:r>
      <w:r>
        <w:rPr>
          <w:rFonts w:ascii="GHEA Grapalat" w:hAnsi="GHEA Grapalat"/>
          <w:i w:val="0"/>
          <w:spacing w:val="6"/>
          <w:sz w:val="24"/>
          <w:szCs w:val="24"/>
        </w:rPr>
        <w:t xml:space="preserve">ирригационных </w:t>
      </w:r>
      <w:proofErr w:type="gramStart"/>
      <w:r>
        <w:rPr>
          <w:rFonts w:ascii="GHEA Grapalat" w:hAnsi="GHEA Grapalat"/>
          <w:i w:val="0"/>
          <w:spacing w:val="6"/>
          <w:sz w:val="24"/>
          <w:szCs w:val="24"/>
        </w:rPr>
        <w:t>систем</w:t>
      </w:r>
      <w:r w:rsidRPr="008904B8">
        <w:rPr>
          <w:rFonts w:ascii="GHEA Grapalat" w:hAnsi="GHEA Grapalat"/>
          <w:i w:val="0"/>
          <w:spacing w:val="6"/>
          <w:sz w:val="24"/>
          <w:szCs w:val="24"/>
        </w:rPr>
        <w:t>(</w:t>
      </w:r>
      <w:proofErr w:type="gramEnd"/>
      <w:r w:rsidRPr="008904B8">
        <w:rPr>
          <w:rFonts w:ascii="GHEA Grapalat" w:hAnsi="GHEA Grapalat"/>
          <w:i w:val="0"/>
          <w:spacing w:val="6"/>
          <w:sz w:val="24"/>
          <w:szCs w:val="24"/>
        </w:rPr>
        <w:t>далее —</w:t>
      </w:r>
      <w:r>
        <w:rPr>
          <w:rFonts w:ascii="GHEA Grapalat" w:hAnsi="GHEA Grapalat"/>
          <w:i w:val="0"/>
          <w:sz w:val="24"/>
          <w:szCs w:val="24"/>
        </w:rPr>
        <w:t xml:space="preserve"> договор).</w:t>
      </w:r>
    </w:p>
    <w:p w14:paraId="15DEC6E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E821D55" w14:textId="77777777"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00AC184E"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14:paraId="652D1451"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399DBE3" w14:textId="0F38B0C9" w:rsidR="00EF52E4" w:rsidRDefault="00EF52E4" w:rsidP="00BC6794">
      <w:pPr>
        <w:pStyle w:val="a3"/>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BC6794" w:rsidRPr="00AD635B">
        <w:rPr>
          <w:rFonts w:ascii="GHEA Grapalat" w:hAnsi="GHEA Grapalat"/>
          <w:i w:val="0"/>
          <w:sz w:val="24"/>
          <w:szCs w:val="24"/>
        </w:rPr>
        <w:t xml:space="preserve">РА, </w:t>
      </w:r>
      <w:proofErr w:type="spellStart"/>
      <w:r w:rsidR="00BC6794" w:rsidRPr="00C160FC">
        <w:rPr>
          <w:rFonts w:ascii="GHEA Grapalat" w:hAnsi="GHEA Grapalat"/>
          <w:i w:val="0"/>
          <w:sz w:val="24"/>
          <w:szCs w:val="24"/>
        </w:rPr>
        <w:t>Котайкский</w:t>
      </w:r>
      <w:proofErr w:type="spellEnd"/>
      <w:r w:rsidR="00BC6794" w:rsidRPr="00C160FC">
        <w:rPr>
          <w:rFonts w:ascii="GHEA Grapalat" w:hAnsi="GHEA Grapalat"/>
          <w:i w:val="0"/>
          <w:sz w:val="24"/>
          <w:szCs w:val="24"/>
        </w:rPr>
        <w:t xml:space="preserve"> </w:t>
      </w:r>
      <w:r w:rsidR="00BC6794" w:rsidRPr="005965FC">
        <w:rPr>
          <w:rFonts w:ascii="GHEA Grapalat" w:hAnsi="GHEA Grapalat"/>
          <w:i w:val="0"/>
          <w:sz w:val="24"/>
          <w:szCs w:val="24"/>
        </w:rPr>
        <w:t>область</w:t>
      </w:r>
      <w:r w:rsidR="00BC6794" w:rsidRPr="00974474">
        <w:rPr>
          <w:rFonts w:ascii="GHEA Grapalat" w:hAnsi="GHEA Grapalat"/>
          <w:i w:val="0"/>
          <w:sz w:val="24"/>
          <w:szCs w:val="24"/>
        </w:rPr>
        <w:t>,</w:t>
      </w:r>
      <w:r w:rsidR="00BC6794" w:rsidRPr="00C160FC">
        <w:rPr>
          <w:rFonts w:ascii="GHEA Grapalat" w:hAnsi="GHEA Grapalat"/>
          <w:i w:val="0"/>
          <w:sz w:val="24"/>
          <w:szCs w:val="24"/>
        </w:rPr>
        <w:t xml:space="preserve"> Деревня </w:t>
      </w:r>
      <w:proofErr w:type="spellStart"/>
      <w:r w:rsidR="00BC6794" w:rsidRPr="00C160FC">
        <w:rPr>
          <w:rFonts w:ascii="GHEA Grapalat" w:hAnsi="GHEA Grapalat"/>
          <w:i w:val="0"/>
          <w:sz w:val="24"/>
          <w:szCs w:val="24"/>
        </w:rPr>
        <w:t>Бала</w:t>
      </w:r>
      <w:r w:rsidR="00BC6794">
        <w:rPr>
          <w:rFonts w:ascii="GHEA Grapalat" w:hAnsi="GHEA Grapalat"/>
          <w:i w:val="0"/>
          <w:sz w:val="24"/>
          <w:szCs w:val="24"/>
        </w:rPr>
        <w:t>ховит</w:t>
      </w:r>
      <w:proofErr w:type="spellEnd"/>
      <w:r w:rsidR="00BC6794" w:rsidRPr="00C160FC">
        <w:rPr>
          <w:rFonts w:ascii="GHEA Grapalat" w:hAnsi="GHEA Grapalat"/>
          <w:i w:val="0"/>
          <w:sz w:val="24"/>
          <w:szCs w:val="24"/>
        </w:rPr>
        <w:t xml:space="preserve">, </w:t>
      </w:r>
      <w:proofErr w:type="spellStart"/>
      <w:proofErr w:type="gramStart"/>
      <w:r w:rsidR="00BC6794" w:rsidRPr="005965FC">
        <w:rPr>
          <w:rFonts w:ascii="GHEA Grapalat" w:hAnsi="GHEA Grapalat"/>
          <w:i w:val="0"/>
          <w:sz w:val="24"/>
          <w:szCs w:val="24"/>
        </w:rPr>
        <w:t>ул</w:t>
      </w:r>
      <w:proofErr w:type="spellEnd"/>
      <w:r w:rsidR="00BC6794" w:rsidRPr="00655E72">
        <w:rPr>
          <w:rFonts w:ascii="GHEA Grapalat" w:hAnsi="GHEA Grapalat"/>
          <w:i w:val="0"/>
          <w:sz w:val="24"/>
          <w:szCs w:val="24"/>
        </w:rPr>
        <w:t xml:space="preserve"> </w:t>
      </w:r>
      <w:r w:rsidR="00BC6794">
        <w:rPr>
          <w:rFonts w:ascii="GHEA Grapalat" w:hAnsi="GHEA Grapalat"/>
          <w:i w:val="0"/>
          <w:sz w:val="24"/>
          <w:szCs w:val="24"/>
        </w:rPr>
        <w:t xml:space="preserve"> </w:t>
      </w:r>
      <w:proofErr w:type="spellStart"/>
      <w:r w:rsidR="00BC6794" w:rsidRPr="00655E72">
        <w:rPr>
          <w:rFonts w:ascii="GHEA Grapalat" w:hAnsi="GHEA Grapalat"/>
          <w:i w:val="0"/>
          <w:sz w:val="24"/>
          <w:szCs w:val="24"/>
        </w:rPr>
        <w:t>М.</w:t>
      </w:r>
      <w:r w:rsidR="00BC6794" w:rsidRPr="00C160FC">
        <w:rPr>
          <w:rFonts w:ascii="GHEA Grapalat" w:hAnsi="GHEA Grapalat"/>
          <w:i w:val="0"/>
          <w:sz w:val="24"/>
          <w:szCs w:val="24"/>
        </w:rPr>
        <w:t>Тумасян</w:t>
      </w:r>
      <w:proofErr w:type="spellEnd"/>
      <w:proofErr w:type="gramEnd"/>
      <w:r w:rsidR="00BC6794" w:rsidRPr="00C160FC">
        <w:rPr>
          <w:rFonts w:ascii="GHEA Grapalat" w:hAnsi="GHEA Grapalat"/>
          <w:i w:val="0"/>
          <w:sz w:val="24"/>
          <w:szCs w:val="24"/>
        </w:rPr>
        <w:t xml:space="preserve"> 14</w:t>
      </w:r>
      <w:r w:rsidR="00BC6794" w:rsidRPr="000F11E5">
        <w:rPr>
          <w:rFonts w:ascii="GHEA Grapalat" w:hAnsi="GHEA Grapalat"/>
          <w:i w:val="0"/>
          <w:sz w:val="16"/>
          <w:szCs w:val="24"/>
        </w:rPr>
        <w:t xml:space="preserve"> </w:t>
      </w:r>
      <w:r w:rsidRPr="000F0CA8">
        <w:rPr>
          <w:rFonts w:ascii="GHEA Grapalat" w:hAnsi="GHEA Grapalat"/>
          <w:i w:val="0"/>
          <w:sz w:val="24"/>
          <w:szCs w:val="24"/>
        </w:rPr>
        <w:t xml:space="preserve">в документарной </w:t>
      </w:r>
      <w:r w:rsidRPr="000F0CA8">
        <w:rPr>
          <w:rFonts w:ascii="GHEA Grapalat" w:hAnsi="GHEA Grapalat"/>
          <w:i w:val="0"/>
          <w:sz w:val="24"/>
          <w:szCs w:val="24"/>
        </w:rPr>
        <w:lastRenderedPageBreak/>
        <w:t xml:space="preserve">форме, до </w:t>
      </w:r>
      <w:r w:rsidR="00BC6794" w:rsidRPr="00BC6794">
        <w:rPr>
          <w:rFonts w:ascii="GHEA Grapalat" w:hAnsi="GHEA Grapalat"/>
          <w:i w:val="0"/>
          <w:sz w:val="24"/>
          <w:szCs w:val="24"/>
        </w:rPr>
        <w:t>11:00</w:t>
      </w:r>
      <w:r w:rsidRPr="000F0CA8">
        <w:rPr>
          <w:rFonts w:ascii="GHEA Grapalat" w:hAnsi="GHEA Grapalat"/>
          <w:i w:val="0"/>
          <w:sz w:val="24"/>
          <w:szCs w:val="24"/>
        </w:rPr>
        <w:t xml:space="preserve">часов </w:t>
      </w:r>
      <w:r w:rsidR="00BC6794" w:rsidRPr="00BC6794">
        <w:rPr>
          <w:rFonts w:ascii="GHEA Grapalat" w:hAnsi="GHEA Grapalat"/>
          <w:i w:val="0"/>
          <w:sz w:val="24"/>
          <w:szCs w:val="24"/>
        </w:rPr>
        <w:t>8</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109540F3" w14:textId="77777777" w:rsidR="002028BF" w:rsidRPr="001B32D9" w:rsidRDefault="002028BF" w:rsidP="002028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54DD617" w14:textId="3AB242CC" w:rsidR="00BE1C5E" w:rsidRDefault="001D117F" w:rsidP="001D117F">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Pr="00C160FC">
        <w:rPr>
          <w:rFonts w:ascii="GHEA Grapalat" w:hAnsi="GHEA Grapalat"/>
          <w:i w:val="0"/>
          <w:sz w:val="24"/>
          <w:szCs w:val="24"/>
        </w:rPr>
        <w:t>Котайкский</w:t>
      </w:r>
      <w:proofErr w:type="spellEnd"/>
      <w:r w:rsidRPr="00C160FC">
        <w:rPr>
          <w:rFonts w:ascii="GHEA Grapalat" w:hAnsi="GHEA Grapalat"/>
          <w:i w:val="0"/>
          <w:sz w:val="24"/>
          <w:szCs w:val="24"/>
        </w:rPr>
        <w:t xml:space="preserve"> </w:t>
      </w:r>
      <w:r w:rsidRPr="005965FC">
        <w:rPr>
          <w:rFonts w:ascii="GHEA Grapalat" w:hAnsi="GHEA Grapalat"/>
          <w:i w:val="0"/>
          <w:sz w:val="24"/>
          <w:szCs w:val="24"/>
        </w:rPr>
        <w:t>область</w:t>
      </w:r>
      <w:r w:rsidRPr="00974474">
        <w:rPr>
          <w:rFonts w:ascii="GHEA Grapalat" w:hAnsi="GHEA Grapalat"/>
          <w:i w:val="0"/>
          <w:sz w:val="24"/>
          <w:szCs w:val="24"/>
        </w:rPr>
        <w:t>,</w:t>
      </w:r>
      <w:r w:rsidRPr="00C160FC">
        <w:rPr>
          <w:rFonts w:ascii="GHEA Grapalat" w:hAnsi="GHEA Grapalat"/>
          <w:i w:val="0"/>
          <w:sz w:val="24"/>
          <w:szCs w:val="24"/>
        </w:rPr>
        <w:t xml:space="preserve"> деревня </w:t>
      </w:r>
      <w:proofErr w:type="spellStart"/>
      <w:r w:rsidRPr="00C160FC">
        <w:rPr>
          <w:rFonts w:ascii="GHEA Grapalat" w:hAnsi="GHEA Grapalat"/>
          <w:i w:val="0"/>
          <w:sz w:val="24"/>
          <w:szCs w:val="24"/>
        </w:rPr>
        <w:t>Бала</w:t>
      </w:r>
      <w:r>
        <w:rPr>
          <w:rFonts w:ascii="GHEA Grapalat" w:hAnsi="GHEA Grapalat"/>
          <w:i w:val="0"/>
          <w:sz w:val="24"/>
          <w:szCs w:val="24"/>
        </w:rPr>
        <w:t>ховит</w:t>
      </w:r>
      <w:proofErr w:type="spellEnd"/>
      <w:r w:rsidRPr="00C160FC">
        <w:rPr>
          <w:rFonts w:ascii="GHEA Grapalat" w:hAnsi="GHEA Grapalat"/>
          <w:i w:val="0"/>
          <w:sz w:val="24"/>
          <w:szCs w:val="24"/>
        </w:rPr>
        <w:t xml:space="preserve">, </w:t>
      </w:r>
      <w:proofErr w:type="spellStart"/>
      <w:proofErr w:type="gramStart"/>
      <w:r w:rsidRPr="005965FC">
        <w:rPr>
          <w:rFonts w:ascii="GHEA Grapalat" w:hAnsi="GHEA Grapalat"/>
          <w:i w:val="0"/>
          <w:sz w:val="24"/>
          <w:szCs w:val="24"/>
        </w:rPr>
        <w:t>ул</w:t>
      </w:r>
      <w:proofErr w:type="spellEnd"/>
      <w:r w:rsidRPr="00655E72">
        <w:rPr>
          <w:rFonts w:ascii="GHEA Grapalat" w:hAnsi="GHEA Grapalat"/>
          <w:i w:val="0"/>
          <w:sz w:val="24"/>
          <w:szCs w:val="24"/>
        </w:rPr>
        <w:t xml:space="preserve"> </w:t>
      </w:r>
      <w:r>
        <w:rPr>
          <w:rFonts w:ascii="GHEA Grapalat" w:hAnsi="GHEA Grapalat"/>
          <w:i w:val="0"/>
          <w:sz w:val="24"/>
          <w:szCs w:val="24"/>
        </w:rPr>
        <w:t xml:space="preserve"> </w:t>
      </w:r>
      <w:proofErr w:type="spellStart"/>
      <w:r w:rsidRPr="00655E72">
        <w:rPr>
          <w:rFonts w:ascii="GHEA Grapalat" w:hAnsi="GHEA Grapalat"/>
          <w:i w:val="0"/>
          <w:sz w:val="24"/>
          <w:szCs w:val="24"/>
        </w:rPr>
        <w:t>М.</w:t>
      </w:r>
      <w:r w:rsidRPr="00C160FC">
        <w:rPr>
          <w:rFonts w:ascii="GHEA Grapalat" w:hAnsi="GHEA Grapalat"/>
          <w:i w:val="0"/>
          <w:sz w:val="24"/>
          <w:szCs w:val="24"/>
        </w:rPr>
        <w:t>Тумасян</w:t>
      </w:r>
      <w:proofErr w:type="spellEnd"/>
      <w:proofErr w:type="gramEnd"/>
      <w:r w:rsidRPr="00C160FC">
        <w:rPr>
          <w:rFonts w:ascii="GHEA Grapalat" w:hAnsi="GHEA Grapalat"/>
          <w:i w:val="0"/>
          <w:sz w:val="24"/>
          <w:szCs w:val="24"/>
        </w:rPr>
        <w:t xml:space="preserve"> 14</w:t>
      </w:r>
      <w:r w:rsidRPr="00D85563">
        <w:rPr>
          <w:rFonts w:ascii="GHEA Grapalat" w:hAnsi="GHEA Grapalat"/>
          <w:i w:val="0"/>
          <w:sz w:val="24"/>
          <w:szCs w:val="24"/>
        </w:rPr>
        <w:t xml:space="preserve">, в </w:t>
      </w:r>
      <w:r w:rsidRPr="001D117F">
        <w:rPr>
          <w:rFonts w:ascii="GHEA Grapalat" w:hAnsi="GHEA Grapalat"/>
          <w:i w:val="0"/>
          <w:sz w:val="24"/>
          <w:szCs w:val="24"/>
        </w:rPr>
        <w:t>11</w:t>
      </w:r>
      <w:r w:rsidRPr="000B3004">
        <w:rPr>
          <w:rFonts w:ascii="GHEA Grapalat" w:hAnsi="GHEA Grapalat"/>
          <w:i w:val="0"/>
          <w:sz w:val="24"/>
          <w:szCs w:val="24"/>
        </w:rPr>
        <w:t xml:space="preserve">:00 </w:t>
      </w:r>
      <w:r w:rsidRPr="00D85563">
        <w:rPr>
          <w:rFonts w:ascii="GHEA Grapalat" w:hAnsi="GHEA Grapalat"/>
          <w:i w:val="0"/>
          <w:sz w:val="24"/>
          <w:szCs w:val="24"/>
        </w:rPr>
        <w:t xml:space="preserve">часов </w:t>
      </w:r>
      <w:r w:rsidRPr="000B3004">
        <w:rPr>
          <w:rFonts w:ascii="GHEA Grapalat" w:hAnsi="GHEA Grapalat"/>
          <w:i w:val="0"/>
          <w:sz w:val="24"/>
          <w:szCs w:val="24"/>
        </w:rPr>
        <w:t xml:space="preserve"> </w:t>
      </w:r>
      <w:r w:rsidRPr="001D117F">
        <w:rPr>
          <w:rFonts w:ascii="GHEA Grapalat" w:hAnsi="GHEA Grapalat"/>
          <w:i w:val="0"/>
          <w:sz w:val="24"/>
          <w:szCs w:val="24"/>
        </w:rPr>
        <w:t>9</w:t>
      </w:r>
      <w:r w:rsidRPr="00D85563">
        <w:rPr>
          <w:rFonts w:ascii="GHEA Grapalat" w:hAnsi="GHEA Grapalat"/>
          <w:i w:val="0"/>
          <w:sz w:val="24"/>
          <w:szCs w:val="24"/>
        </w:rPr>
        <w:t xml:space="preserve">-го </w:t>
      </w:r>
      <w:r w:rsidRPr="000B3004">
        <w:rPr>
          <w:rFonts w:ascii="GHEA Grapalat" w:hAnsi="GHEA Grapalat"/>
          <w:i w:val="0"/>
          <w:sz w:val="24"/>
          <w:szCs w:val="24"/>
        </w:rPr>
        <w:t xml:space="preserve"> </w:t>
      </w:r>
      <w:r w:rsidRPr="00D85563">
        <w:rPr>
          <w:rFonts w:ascii="GHEA Grapalat" w:hAnsi="GHEA Grapalat"/>
          <w:i w:val="0"/>
          <w:sz w:val="24"/>
          <w:szCs w:val="24"/>
        </w:rPr>
        <w:t>ма</w:t>
      </w:r>
      <w:r w:rsidRPr="00130CD2">
        <w:rPr>
          <w:rFonts w:ascii="GHEA Grapalat" w:hAnsi="GHEA Grapalat"/>
          <w:i w:val="0"/>
          <w:sz w:val="24"/>
          <w:szCs w:val="24"/>
        </w:rPr>
        <w:t>р</w:t>
      </w:r>
      <w:r w:rsidRPr="00C160FC">
        <w:rPr>
          <w:rFonts w:ascii="GHEA Grapalat" w:hAnsi="GHEA Grapalat"/>
          <w:i w:val="0"/>
          <w:sz w:val="24"/>
          <w:szCs w:val="24"/>
        </w:rPr>
        <w:t>та</w:t>
      </w:r>
      <w:r>
        <w:rPr>
          <w:rFonts w:ascii="GHEA Grapalat" w:hAnsi="GHEA Grapalat"/>
          <w:i w:val="0"/>
          <w:sz w:val="24"/>
          <w:szCs w:val="24"/>
          <w:lang w:val="hy-AM"/>
        </w:rPr>
        <w:t xml:space="preserve"> 202</w:t>
      </w:r>
      <w:r w:rsidRPr="001D117F">
        <w:rPr>
          <w:rFonts w:ascii="GHEA Grapalat" w:hAnsi="GHEA Grapalat"/>
          <w:i w:val="0"/>
          <w:sz w:val="24"/>
          <w:szCs w:val="24"/>
        </w:rPr>
        <w:t>6</w:t>
      </w:r>
      <w:r>
        <w:rPr>
          <w:rFonts w:ascii="GHEA Grapalat" w:hAnsi="GHEA Grapalat"/>
          <w:i w:val="0"/>
          <w:sz w:val="24"/>
          <w:szCs w:val="24"/>
        </w:rPr>
        <w:t>г</w:t>
      </w:r>
      <w:r w:rsidRPr="00D85563">
        <w:rPr>
          <w:rFonts w:ascii="GHEA Grapalat" w:hAnsi="GHEA Grapalat"/>
          <w:i w:val="0"/>
          <w:sz w:val="24"/>
          <w:szCs w:val="24"/>
        </w:rPr>
        <w:t>.</w:t>
      </w:r>
    </w:p>
    <w:p w14:paraId="57B76D69" w14:textId="77777777" w:rsidR="00207025" w:rsidRPr="00F761B7" w:rsidRDefault="00207025" w:rsidP="00207025">
      <w:pPr>
        <w:pStyle w:val="a3"/>
        <w:widowControl w:val="0"/>
        <w:spacing w:after="160"/>
        <w:ind w:firstLine="567"/>
        <w:rPr>
          <w:rFonts w:ascii="GHEA Grapalat" w:hAnsi="GHEA Grapalat"/>
          <w:i w:val="0"/>
          <w:sz w:val="24"/>
          <w:szCs w:val="24"/>
        </w:rPr>
      </w:pPr>
      <w:r w:rsidRPr="00F761B7">
        <w:rPr>
          <w:rFonts w:ascii="GHEA Grapalat" w:hAnsi="GHEA Grapalat"/>
          <w:i w:val="0"/>
          <w:sz w:val="24"/>
          <w:szCs w:val="24"/>
        </w:rPr>
        <w:t>В случае толкования армянских и российских приглашений за основу следует принять армянскую версию приглашения.</w:t>
      </w:r>
    </w:p>
    <w:p w14:paraId="15C677B3" w14:textId="77777777" w:rsidR="001D117F" w:rsidRPr="005965FC" w:rsidRDefault="001D117F" w:rsidP="001D117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63650A">
        <w:rPr>
          <w:rFonts w:ascii="GHEA Grapalat" w:hAnsi="GHEA Grapalat"/>
          <w:i w:val="0"/>
          <w:sz w:val="24"/>
          <w:szCs w:val="24"/>
        </w:rPr>
        <w:t xml:space="preserve">Т. </w:t>
      </w:r>
      <w:proofErr w:type="spellStart"/>
      <w:r w:rsidRPr="0063650A">
        <w:rPr>
          <w:rFonts w:ascii="GHEA Grapalat" w:hAnsi="GHEA Grapalat"/>
          <w:i w:val="0"/>
          <w:sz w:val="24"/>
          <w:szCs w:val="24"/>
        </w:rPr>
        <w:t>Кюрегяну</w:t>
      </w:r>
      <w:proofErr w:type="spellEnd"/>
    </w:p>
    <w:p w14:paraId="79EAC3E6" w14:textId="77777777" w:rsidR="001D117F" w:rsidRPr="002111FD" w:rsidRDefault="001D117F" w:rsidP="001D117F">
      <w:pPr>
        <w:pStyle w:val="a3"/>
        <w:spacing w:line="240" w:lineRule="auto"/>
        <w:ind w:left="981" w:firstLine="435"/>
        <w:rPr>
          <w:rFonts w:ascii="GHEA Grapalat" w:hAnsi="GHEA Grapalat"/>
          <w:i w:val="0"/>
          <w:sz w:val="24"/>
          <w:szCs w:val="24"/>
        </w:rPr>
      </w:pPr>
      <w:r>
        <w:rPr>
          <w:rFonts w:ascii="GHEA Grapalat" w:hAnsi="GHEA Grapalat"/>
          <w:i w:val="0"/>
          <w:sz w:val="24"/>
          <w:szCs w:val="24"/>
          <w:lang w:val="hy-AM"/>
        </w:rPr>
        <w:t xml:space="preserve">   </w:t>
      </w:r>
      <w:r w:rsidRPr="009044F1">
        <w:rPr>
          <w:rFonts w:ascii="GHEA Grapalat" w:hAnsi="GHEA Grapalat"/>
          <w:i w:val="0"/>
          <w:sz w:val="24"/>
          <w:szCs w:val="24"/>
        </w:rPr>
        <w:t>Телефон</w:t>
      </w:r>
      <w:r w:rsidRPr="002111FD">
        <w:rPr>
          <w:rFonts w:ascii="GHEA Grapalat" w:hAnsi="GHEA Grapalat"/>
          <w:i w:val="0"/>
          <w:sz w:val="24"/>
          <w:szCs w:val="24"/>
        </w:rPr>
        <w:t xml:space="preserve"> (+374)98882668</w:t>
      </w:r>
    </w:p>
    <w:p w14:paraId="3E6A3F66" w14:textId="5F5C83F0" w:rsidR="001D117F" w:rsidRPr="002111FD" w:rsidRDefault="001D117F" w:rsidP="001D117F">
      <w:pPr>
        <w:pStyle w:val="a3"/>
        <w:spacing w:line="240" w:lineRule="auto"/>
        <w:ind w:left="981"/>
        <w:rPr>
          <w:rFonts w:ascii="GHEA Grapalat" w:hAnsi="GHEA Grapalat"/>
          <w:i w:val="0"/>
          <w:sz w:val="24"/>
          <w:szCs w:val="24"/>
        </w:rPr>
      </w:pPr>
      <w:r w:rsidRPr="009044F1">
        <w:rPr>
          <w:rFonts w:ascii="GHEA Grapalat" w:hAnsi="GHEA Grapalat"/>
          <w:i w:val="0"/>
          <w:sz w:val="24"/>
          <w:szCs w:val="24"/>
        </w:rPr>
        <w:t xml:space="preserve">Электронная почта </w:t>
      </w:r>
      <w:hyperlink r:id="rId8" w:history="1">
        <w:r w:rsidRPr="001D117F">
          <w:rPr>
            <w:rStyle w:val="a9"/>
            <w:rFonts w:ascii="GHEA Grapalat" w:hAnsi="GHEA Grapalat"/>
            <w:i w:val="0"/>
            <w:sz w:val="24"/>
            <w:szCs w:val="24"/>
          </w:rPr>
          <w:t>kotaykwua-shahagorcum@mail.ru</w:t>
        </w:r>
      </w:hyperlink>
    </w:p>
    <w:p w14:paraId="0D0EF4D0" w14:textId="77777777" w:rsidR="001D117F" w:rsidRDefault="001D117F" w:rsidP="001D117F">
      <w:pPr>
        <w:pStyle w:val="a3"/>
        <w:widowControl w:val="0"/>
        <w:spacing w:after="160" w:line="240" w:lineRule="auto"/>
        <w:ind w:left="993" w:firstLine="708"/>
        <w:rPr>
          <w:rFonts w:ascii="GHEA Grapalat" w:hAnsi="GHEA Grapalat"/>
          <w:i w:val="0"/>
          <w:sz w:val="16"/>
          <w:szCs w:val="16"/>
          <w:lang w:val="hy-AM"/>
        </w:rPr>
      </w:pPr>
      <w:r w:rsidRPr="002111FD">
        <w:rPr>
          <w:rFonts w:ascii="GHEA Grapalat" w:hAnsi="GHEA Grapalat"/>
          <w:i w:val="0"/>
          <w:sz w:val="24"/>
          <w:szCs w:val="24"/>
        </w:rPr>
        <w:t xml:space="preserve"> Заказчик «</w:t>
      </w:r>
      <w:proofErr w:type="spellStart"/>
      <w:proofErr w:type="gramStart"/>
      <w:r w:rsidRPr="002111FD">
        <w:rPr>
          <w:rFonts w:ascii="GHEA Grapalat" w:hAnsi="GHEA Grapalat"/>
          <w:i w:val="0"/>
          <w:sz w:val="24"/>
          <w:szCs w:val="24"/>
        </w:rPr>
        <w:t>Котайк</w:t>
      </w:r>
      <w:proofErr w:type="spellEnd"/>
      <w:r w:rsidRPr="002111FD">
        <w:rPr>
          <w:rFonts w:ascii="GHEA Grapalat" w:hAnsi="GHEA Grapalat"/>
          <w:i w:val="0"/>
          <w:sz w:val="24"/>
          <w:szCs w:val="24"/>
        </w:rPr>
        <w:t xml:space="preserve">»  </w:t>
      </w:r>
      <w:proofErr w:type="spellStart"/>
      <w:r w:rsidRPr="002111FD">
        <w:rPr>
          <w:rFonts w:ascii="GHEA Grapalat" w:hAnsi="GHEA Grapalat"/>
          <w:i w:val="0"/>
          <w:sz w:val="24"/>
          <w:szCs w:val="24"/>
        </w:rPr>
        <w:t>Обшество</w:t>
      </w:r>
      <w:proofErr w:type="spellEnd"/>
      <w:proofErr w:type="gramEnd"/>
      <w:r w:rsidRPr="002111FD">
        <w:rPr>
          <w:rFonts w:ascii="GHEA Grapalat" w:hAnsi="GHEA Grapalat"/>
          <w:i w:val="0"/>
          <w:sz w:val="24"/>
          <w:szCs w:val="24"/>
        </w:rPr>
        <w:t xml:space="preserve"> Водопользователей</w:t>
      </w:r>
      <w:r>
        <w:rPr>
          <w:rFonts w:ascii="GHEA Grapalat" w:hAnsi="GHEA Grapalat" w:cs="Sylfaen"/>
          <w:b/>
        </w:rPr>
        <w:t xml:space="preserve"> </w:t>
      </w:r>
      <w:r>
        <w:rPr>
          <w:rFonts w:ascii="GHEA Grapalat" w:hAnsi="GHEA Grapalat"/>
          <w:i w:val="0"/>
          <w:sz w:val="16"/>
          <w:szCs w:val="16"/>
          <w:lang w:val="hy-AM"/>
        </w:rPr>
        <w:t xml:space="preserve"> </w:t>
      </w:r>
    </w:p>
    <w:p w14:paraId="16909D3E" w14:textId="77777777" w:rsidR="001D117F" w:rsidRDefault="001D117F" w:rsidP="00B46D58">
      <w:pPr>
        <w:pStyle w:val="aa"/>
        <w:widowControl w:val="0"/>
        <w:spacing w:after="160"/>
        <w:ind w:firstLine="567"/>
        <w:jc w:val="right"/>
        <w:rPr>
          <w:rFonts w:ascii="GHEA Grapalat" w:hAnsi="GHEA Grapalat"/>
          <w:i/>
        </w:rPr>
      </w:pPr>
    </w:p>
    <w:p w14:paraId="5451FB40" w14:textId="77777777" w:rsidR="001D117F" w:rsidRDefault="001D117F" w:rsidP="00B46D58">
      <w:pPr>
        <w:pStyle w:val="aa"/>
        <w:widowControl w:val="0"/>
        <w:spacing w:after="160"/>
        <w:ind w:firstLine="567"/>
        <w:jc w:val="right"/>
        <w:rPr>
          <w:rFonts w:ascii="GHEA Grapalat" w:hAnsi="GHEA Grapalat"/>
          <w:i/>
        </w:rPr>
      </w:pPr>
    </w:p>
    <w:p w14:paraId="458DD0D5" w14:textId="77777777" w:rsidR="001D117F" w:rsidRDefault="001D117F" w:rsidP="00B46D58">
      <w:pPr>
        <w:pStyle w:val="aa"/>
        <w:widowControl w:val="0"/>
        <w:spacing w:after="160"/>
        <w:ind w:firstLine="567"/>
        <w:jc w:val="right"/>
        <w:rPr>
          <w:rFonts w:ascii="GHEA Grapalat" w:hAnsi="GHEA Grapalat"/>
          <w:i/>
        </w:rPr>
      </w:pPr>
    </w:p>
    <w:p w14:paraId="1C544FFA" w14:textId="77777777" w:rsidR="001D117F" w:rsidRDefault="001D117F" w:rsidP="00B46D58">
      <w:pPr>
        <w:pStyle w:val="aa"/>
        <w:widowControl w:val="0"/>
        <w:spacing w:after="160"/>
        <w:ind w:firstLine="567"/>
        <w:jc w:val="right"/>
        <w:rPr>
          <w:rFonts w:ascii="GHEA Grapalat" w:hAnsi="GHEA Grapalat"/>
          <w:i/>
        </w:rPr>
      </w:pPr>
    </w:p>
    <w:p w14:paraId="603A0E6E" w14:textId="77777777" w:rsidR="001D117F" w:rsidRDefault="001D117F" w:rsidP="00B46D58">
      <w:pPr>
        <w:pStyle w:val="aa"/>
        <w:widowControl w:val="0"/>
        <w:spacing w:after="160"/>
        <w:ind w:firstLine="567"/>
        <w:jc w:val="right"/>
        <w:rPr>
          <w:rFonts w:ascii="GHEA Grapalat" w:hAnsi="GHEA Grapalat"/>
          <w:i/>
        </w:rPr>
      </w:pPr>
    </w:p>
    <w:p w14:paraId="2CC0D91C" w14:textId="77777777" w:rsidR="001D117F" w:rsidRDefault="001D117F" w:rsidP="00B46D58">
      <w:pPr>
        <w:pStyle w:val="aa"/>
        <w:widowControl w:val="0"/>
        <w:spacing w:after="160"/>
        <w:ind w:firstLine="567"/>
        <w:jc w:val="right"/>
        <w:rPr>
          <w:rFonts w:ascii="GHEA Grapalat" w:hAnsi="GHEA Grapalat"/>
          <w:i/>
        </w:rPr>
      </w:pPr>
    </w:p>
    <w:p w14:paraId="60BD57BF" w14:textId="77777777" w:rsidR="001D117F" w:rsidRDefault="001D117F" w:rsidP="00B46D58">
      <w:pPr>
        <w:pStyle w:val="aa"/>
        <w:widowControl w:val="0"/>
        <w:spacing w:after="160"/>
        <w:ind w:firstLine="567"/>
        <w:jc w:val="right"/>
        <w:rPr>
          <w:rFonts w:ascii="GHEA Grapalat" w:hAnsi="GHEA Grapalat"/>
          <w:i/>
        </w:rPr>
      </w:pPr>
    </w:p>
    <w:p w14:paraId="4970B630" w14:textId="77777777" w:rsidR="001D117F" w:rsidRDefault="001D117F" w:rsidP="00B46D58">
      <w:pPr>
        <w:pStyle w:val="aa"/>
        <w:widowControl w:val="0"/>
        <w:spacing w:after="160"/>
        <w:ind w:firstLine="567"/>
        <w:jc w:val="right"/>
        <w:rPr>
          <w:rFonts w:ascii="GHEA Grapalat" w:hAnsi="GHEA Grapalat"/>
          <w:i/>
        </w:rPr>
      </w:pPr>
    </w:p>
    <w:p w14:paraId="163D0AB1" w14:textId="77777777" w:rsidR="001D117F" w:rsidRDefault="001D117F" w:rsidP="00B46D58">
      <w:pPr>
        <w:pStyle w:val="aa"/>
        <w:widowControl w:val="0"/>
        <w:spacing w:after="160"/>
        <w:ind w:firstLine="567"/>
        <w:jc w:val="right"/>
        <w:rPr>
          <w:rFonts w:ascii="GHEA Grapalat" w:hAnsi="GHEA Grapalat"/>
          <w:i/>
        </w:rPr>
      </w:pPr>
    </w:p>
    <w:p w14:paraId="4682BAB9" w14:textId="77777777" w:rsidR="001D117F" w:rsidRDefault="001D117F" w:rsidP="00B46D58">
      <w:pPr>
        <w:pStyle w:val="aa"/>
        <w:widowControl w:val="0"/>
        <w:spacing w:after="160"/>
        <w:ind w:firstLine="567"/>
        <w:jc w:val="right"/>
        <w:rPr>
          <w:rFonts w:ascii="GHEA Grapalat" w:hAnsi="GHEA Grapalat"/>
          <w:i/>
        </w:rPr>
      </w:pPr>
    </w:p>
    <w:p w14:paraId="27123253" w14:textId="77777777" w:rsidR="001D117F" w:rsidRDefault="001D117F" w:rsidP="00B46D58">
      <w:pPr>
        <w:pStyle w:val="aa"/>
        <w:widowControl w:val="0"/>
        <w:spacing w:after="160"/>
        <w:ind w:firstLine="567"/>
        <w:jc w:val="right"/>
        <w:rPr>
          <w:rFonts w:ascii="GHEA Grapalat" w:hAnsi="GHEA Grapalat"/>
          <w:i/>
        </w:rPr>
      </w:pPr>
    </w:p>
    <w:p w14:paraId="197AE1DA" w14:textId="77777777" w:rsidR="001D117F" w:rsidRDefault="001D117F" w:rsidP="00B46D58">
      <w:pPr>
        <w:pStyle w:val="aa"/>
        <w:widowControl w:val="0"/>
        <w:spacing w:after="160"/>
        <w:ind w:firstLine="567"/>
        <w:jc w:val="right"/>
        <w:rPr>
          <w:rFonts w:ascii="GHEA Grapalat" w:hAnsi="GHEA Grapalat"/>
          <w:i/>
        </w:rPr>
      </w:pPr>
    </w:p>
    <w:p w14:paraId="50A324B6" w14:textId="77777777" w:rsidR="001D117F" w:rsidRDefault="001D117F" w:rsidP="00B46D58">
      <w:pPr>
        <w:pStyle w:val="aa"/>
        <w:widowControl w:val="0"/>
        <w:spacing w:after="160"/>
        <w:ind w:firstLine="567"/>
        <w:jc w:val="right"/>
        <w:rPr>
          <w:rFonts w:ascii="GHEA Grapalat" w:hAnsi="GHEA Grapalat"/>
          <w:i/>
        </w:rPr>
      </w:pPr>
    </w:p>
    <w:p w14:paraId="0BA1B0E0" w14:textId="77777777" w:rsidR="001D117F" w:rsidRDefault="001D117F" w:rsidP="00B46D58">
      <w:pPr>
        <w:pStyle w:val="aa"/>
        <w:widowControl w:val="0"/>
        <w:spacing w:after="160"/>
        <w:ind w:firstLine="567"/>
        <w:jc w:val="right"/>
        <w:rPr>
          <w:rFonts w:ascii="GHEA Grapalat" w:hAnsi="GHEA Grapalat"/>
          <w:i/>
        </w:rPr>
      </w:pPr>
    </w:p>
    <w:p w14:paraId="2C13C88E" w14:textId="77777777" w:rsidR="001D117F" w:rsidRDefault="001D117F" w:rsidP="00B46D58">
      <w:pPr>
        <w:pStyle w:val="aa"/>
        <w:widowControl w:val="0"/>
        <w:spacing w:after="160"/>
        <w:ind w:firstLine="567"/>
        <w:jc w:val="right"/>
        <w:rPr>
          <w:rFonts w:ascii="GHEA Grapalat" w:hAnsi="GHEA Grapalat"/>
          <w:i/>
        </w:rPr>
      </w:pPr>
    </w:p>
    <w:p w14:paraId="2BC92861" w14:textId="77777777" w:rsidR="00CA76F1" w:rsidRDefault="00CA76F1" w:rsidP="001D117F">
      <w:pPr>
        <w:pStyle w:val="a3"/>
        <w:spacing w:line="240" w:lineRule="auto"/>
        <w:ind w:left="1416" w:firstLine="708"/>
        <w:jc w:val="center"/>
        <w:rPr>
          <w:rFonts w:ascii="GHEA Grapalat" w:hAnsi="GHEA Grapalat"/>
          <w:i w:val="0"/>
          <w:lang w:val="af-ZA"/>
        </w:rPr>
      </w:pPr>
    </w:p>
    <w:p w14:paraId="7DC5B0CD" w14:textId="6FE7D451" w:rsidR="001D117F" w:rsidRPr="00050221" w:rsidRDefault="001D117F" w:rsidP="001D117F">
      <w:pPr>
        <w:pStyle w:val="a3"/>
        <w:spacing w:line="240" w:lineRule="auto"/>
        <w:ind w:left="1416" w:firstLine="708"/>
        <w:jc w:val="center"/>
        <w:rPr>
          <w:rFonts w:ascii="GHEA Grapalat" w:hAnsi="GHEA Grapalat"/>
          <w:i w:val="0"/>
          <w:lang w:val="af-ZA"/>
        </w:rPr>
      </w:pPr>
      <w:r w:rsidRPr="00B13EB6">
        <w:rPr>
          <w:rFonts w:ascii="GHEA Grapalat" w:hAnsi="GHEA Grapalat"/>
          <w:i w:val="0"/>
          <w:lang w:val="af-ZA"/>
        </w:rPr>
        <w:lastRenderedPageBreak/>
        <w:t>STATEMENT:</w:t>
      </w:r>
    </w:p>
    <w:p w14:paraId="241CB677" w14:textId="77777777" w:rsidR="001D117F" w:rsidRPr="00B13EB6" w:rsidRDefault="001D117F" w:rsidP="001D117F">
      <w:pPr>
        <w:pStyle w:val="a3"/>
        <w:spacing w:line="240" w:lineRule="auto"/>
        <w:ind w:firstLine="708"/>
        <w:jc w:val="center"/>
        <w:rPr>
          <w:rFonts w:ascii="GHEA Grapalat" w:hAnsi="GHEA Grapalat"/>
          <w:i w:val="0"/>
          <w:lang w:val="af-ZA"/>
        </w:rPr>
      </w:pPr>
      <w:r w:rsidRPr="00B13EB6">
        <w:rPr>
          <w:rFonts w:ascii="GHEA Grapalat" w:hAnsi="GHEA Grapalat"/>
          <w:i w:val="0"/>
          <w:lang w:val="af-ZA"/>
        </w:rPr>
        <w:t>ABOUT RATING REQUEST</w:t>
      </w:r>
    </w:p>
    <w:p w14:paraId="7C90AECC" w14:textId="29CA6254" w:rsidR="001D117F" w:rsidRPr="00B13EB6" w:rsidRDefault="001D117F" w:rsidP="001D117F">
      <w:pPr>
        <w:pStyle w:val="a3"/>
        <w:spacing w:line="240" w:lineRule="auto"/>
        <w:ind w:firstLine="708"/>
        <w:rPr>
          <w:rFonts w:ascii="GHEA Grapalat" w:hAnsi="GHEA Grapalat"/>
          <w:i w:val="0"/>
          <w:lang w:val="af-ZA"/>
        </w:rPr>
      </w:pPr>
      <w:r w:rsidRPr="00B13EB6">
        <w:rPr>
          <w:rFonts w:ascii="GHEA Grapalat" w:hAnsi="GHEA Grapalat"/>
          <w:i w:val="0"/>
          <w:lang w:val="af-ZA"/>
        </w:rPr>
        <w:t xml:space="preserve">This text of the statement is approved by the evaluation committee </w:t>
      </w:r>
      <w:r>
        <w:rPr>
          <w:rFonts w:ascii="GHEA Grapalat" w:hAnsi="GHEA Grapalat"/>
          <w:i w:val="0"/>
          <w:lang w:val="hy-AM"/>
        </w:rPr>
        <w:t>2</w:t>
      </w:r>
      <w:r>
        <w:rPr>
          <w:rFonts w:ascii="GHEA Grapalat" w:hAnsi="GHEA Grapalat"/>
          <w:i w:val="0"/>
          <w:lang w:val="en-US"/>
        </w:rPr>
        <w:t>6</w:t>
      </w:r>
      <w:r>
        <w:rPr>
          <w:rFonts w:ascii="GHEA Grapalat" w:hAnsi="GHEA Grapalat"/>
          <w:i w:val="0"/>
          <w:lang w:val="hy-AM"/>
        </w:rPr>
        <w:t>.02.202</w:t>
      </w:r>
      <w:r>
        <w:rPr>
          <w:rFonts w:ascii="GHEA Grapalat" w:hAnsi="GHEA Grapalat"/>
          <w:i w:val="0"/>
          <w:lang w:val="en-US"/>
        </w:rPr>
        <w:t>6</w:t>
      </w:r>
      <w:r w:rsidRPr="00B13EB6">
        <w:rPr>
          <w:rFonts w:ascii="GHEA Grapalat" w:hAnsi="GHEA Grapalat"/>
          <w:i w:val="0"/>
          <w:lang w:val="af-ZA"/>
        </w:rPr>
        <w:t xml:space="preserve"> by decision N1</w:t>
      </w:r>
    </w:p>
    <w:p w14:paraId="558EB175" w14:textId="19C7D4DC" w:rsidR="001D117F" w:rsidRPr="00B13EB6" w:rsidRDefault="001D117F" w:rsidP="001D117F">
      <w:pPr>
        <w:pStyle w:val="a3"/>
        <w:spacing w:line="240" w:lineRule="auto"/>
        <w:ind w:firstLine="708"/>
        <w:jc w:val="center"/>
        <w:rPr>
          <w:rFonts w:ascii="GHEA Grapalat" w:hAnsi="GHEA Grapalat"/>
          <w:i w:val="0"/>
          <w:lang w:val="af-ZA"/>
        </w:rPr>
      </w:pPr>
      <w:r w:rsidRPr="00B13EB6">
        <w:rPr>
          <w:rFonts w:ascii="GHEA Grapalat" w:hAnsi="GHEA Grapalat"/>
          <w:i w:val="0"/>
          <w:lang w:val="af-ZA"/>
        </w:rPr>
        <w:t>Procedure Code: «ԿՈ ՋՕԸ-ԳՀ</w:t>
      </w:r>
      <w:r>
        <w:rPr>
          <w:rFonts w:ascii="GHEA Grapalat" w:hAnsi="GHEA Grapalat"/>
          <w:i w:val="0"/>
          <w:lang w:val="af-ZA"/>
        </w:rPr>
        <w:t>ԱՇ</w:t>
      </w:r>
      <w:r w:rsidRPr="00B13EB6">
        <w:rPr>
          <w:rFonts w:ascii="GHEA Grapalat" w:hAnsi="GHEA Grapalat"/>
          <w:i w:val="0"/>
          <w:lang w:val="af-ZA"/>
        </w:rPr>
        <w:t>ՁԲ-2</w:t>
      </w:r>
      <w:r>
        <w:rPr>
          <w:rFonts w:ascii="GHEA Grapalat" w:hAnsi="GHEA Grapalat"/>
          <w:i w:val="0"/>
          <w:lang w:val="en-US"/>
        </w:rPr>
        <w:t>6</w:t>
      </w:r>
      <w:r w:rsidRPr="00B13EB6">
        <w:rPr>
          <w:rFonts w:ascii="GHEA Grapalat" w:hAnsi="GHEA Grapalat"/>
          <w:i w:val="0"/>
          <w:lang w:val="af-ZA"/>
        </w:rPr>
        <w:t>/01»</w:t>
      </w:r>
    </w:p>
    <w:p w14:paraId="5E3ABE54" w14:textId="77777777" w:rsidR="001D117F" w:rsidRDefault="001D117F" w:rsidP="001D117F">
      <w:pPr>
        <w:pStyle w:val="a3"/>
        <w:spacing w:line="240" w:lineRule="auto"/>
        <w:ind w:firstLine="708"/>
        <w:rPr>
          <w:rFonts w:ascii="GHEA Grapalat" w:hAnsi="GHEA Grapalat"/>
          <w:i w:val="0"/>
          <w:lang w:val="af-ZA"/>
        </w:rPr>
      </w:pPr>
      <w:r w:rsidRPr="00B13EB6">
        <w:rPr>
          <w:rFonts w:ascii="GHEA Grapalat" w:hAnsi="GHEA Grapalat"/>
          <w:i w:val="0"/>
          <w:lang w:val="af-ZA"/>
        </w:rPr>
        <w:tab/>
      </w:r>
    </w:p>
    <w:p w14:paraId="0EA47AC7" w14:textId="77777777"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Client: «Kotayk» WUA which is located in RA. Kortayk marz, c. Balahovit M. Tumasyan 14 announces a quotation request procedure, which is carried out in one stage.</w:t>
      </w:r>
    </w:p>
    <w:p w14:paraId="5706EB19" w14:textId="77777777" w:rsidR="001D117F" w:rsidRPr="00B13EB6" w:rsidRDefault="001D117F" w:rsidP="001D117F">
      <w:pPr>
        <w:pStyle w:val="a3"/>
        <w:ind w:firstLine="0"/>
        <w:rPr>
          <w:rFonts w:ascii="GHEA Grapalat" w:hAnsi="GHEA Grapalat"/>
          <w:i w:val="0"/>
          <w:lang w:val="af-ZA"/>
        </w:rPr>
      </w:pPr>
      <w:r w:rsidRPr="009F1C84">
        <w:rPr>
          <w:rFonts w:ascii="GHEA Grapalat" w:hAnsi="GHEA Grapalat"/>
          <w:i w:val="0"/>
          <w:lang w:val="af-ZA"/>
        </w:rPr>
        <w:t xml:space="preserve"> As a result of this procedure, the selected participant will be offered to sign a contract for the provision of concrete works of inter-house and in-house irrigation networks</w:t>
      </w:r>
      <w:r w:rsidRPr="00B13EB6">
        <w:rPr>
          <w:rFonts w:ascii="GHEA Grapalat" w:hAnsi="GHEA Grapalat"/>
          <w:i w:val="0"/>
          <w:lang w:val="af-ZA"/>
        </w:rPr>
        <w:t>(hereinafter referred to as thecontract) in the prescribed manner.</w:t>
      </w:r>
    </w:p>
    <w:p w14:paraId="3F7610DF" w14:textId="77777777"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ab/>
        <w:t>According to Article 7 of the RA Law «On Procurement», any person, regardless of whether he is a foreign individual, organization or stateless person, has an equal right to participate in this procedure.</w:t>
      </w:r>
    </w:p>
    <w:p w14:paraId="2F721F58" w14:textId="77777777"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ab/>
        <w:t>The conditions presented to the persons who do not have the right to participate in this procedure, as well as to the participants, are defined in the invitation to this procedure.</w:t>
      </w:r>
    </w:p>
    <w:p w14:paraId="48292EC3" w14:textId="77777777"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ab/>
        <w:t>The selected participant is determined from the number of participants who have submitted sufficiently evaluated bids on non-price terms, on the principle of giving preference to the participant who submitted the lowest price offer.</w:t>
      </w:r>
    </w:p>
    <w:p w14:paraId="6EF3C6BA" w14:textId="77777777"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ab/>
        <w:t>In the event of a request to issue an invitation in electronic form, the customer shall provide free of charge the issuance of the invitation in electronic form during the working day following the day of receiving the application.</w:t>
      </w:r>
    </w:p>
    <w:p w14:paraId="191BD03F" w14:textId="27C79665"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ab/>
        <w:t xml:space="preserve">Tender applications must be submitted to RA. Kotayk marz, c. Balahovit M. at Tumasyan 14, in documentary form until </w:t>
      </w:r>
      <w:r>
        <w:rPr>
          <w:rFonts w:ascii="GHEA Grapalat" w:hAnsi="GHEA Grapalat"/>
          <w:i w:val="0"/>
          <w:lang w:val="hy-AM"/>
        </w:rPr>
        <w:t>1</w:t>
      </w:r>
      <w:r>
        <w:rPr>
          <w:rFonts w:ascii="GHEA Grapalat" w:hAnsi="GHEA Grapalat"/>
          <w:i w:val="0"/>
          <w:lang w:val="en-US"/>
        </w:rPr>
        <w:t>1</w:t>
      </w:r>
      <w:r w:rsidRPr="00B13EB6">
        <w:rPr>
          <w:rFonts w:ascii="GHEA Grapalat" w:hAnsi="GHEA Grapalat"/>
          <w:i w:val="0"/>
          <w:lang w:val="af-ZA"/>
        </w:rPr>
        <w:t xml:space="preserve">:00 on the </w:t>
      </w:r>
      <w:r>
        <w:rPr>
          <w:rFonts w:ascii="GHEA Grapalat" w:hAnsi="GHEA Grapalat"/>
          <w:i w:val="0"/>
          <w:lang w:val="hy-AM"/>
        </w:rPr>
        <w:t xml:space="preserve">8 </w:t>
      </w:r>
      <w:r w:rsidRPr="00B13EB6">
        <w:rPr>
          <w:rFonts w:ascii="GHEA Grapalat" w:hAnsi="GHEA Grapalat"/>
          <w:i w:val="0"/>
          <w:lang w:val="af-ZA"/>
        </w:rPr>
        <w:t>th day from the date of publication of this announcement. In addition to Armenian, applications can also be submitted in English or Russian.</w:t>
      </w:r>
    </w:p>
    <w:p w14:paraId="5B10D255" w14:textId="47FD581B"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ab/>
        <w:t xml:space="preserve">Applications will be opened in RA. Kotayk marz, M. at 14 Tumasyan St., on March </w:t>
      </w:r>
      <w:r>
        <w:rPr>
          <w:rFonts w:ascii="GHEA Grapalat" w:hAnsi="GHEA Grapalat"/>
          <w:i w:val="0"/>
          <w:lang w:val="hy-AM"/>
        </w:rPr>
        <w:t>0</w:t>
      </w:r>
      <w:r>
        <w:rPr>
          <w:rFonts w:ascii="GHEA Grapalat" w:hAnsi="GHEA Grapalat"/>
          <w:i w:val="0"/>
          <w:lang w:val="en-US"/>
        </w:rPr>
        <w:t>9</w:t>
      </w:r>
      <w:r w:rsidRPr="00B82F29">
        <w:rPr>
          <w:rFonts w:ascii="GHEA Grapalat" w:hAnsi="GHEA Grapalat"/>
          <w:i w:val="0"/>
          <w:lang w:val="en-US"/>
        </w:rPr>
        <w:t>.</w:t>
      </w:r>
      <w:r>
        <w:rPr>
          <w:rFonts w:ascii="GHEA Grapalat" w:hAnsi="GHEA Grapalat"/>
          <w:i w:val="0"/>
          <w:lang w:val="af-ZA"/>
        </w:rPr>
        <w:t xml:space="preserve"> 202</w:t>
      </w:r>
      <w:r>
        <w:rPr>
          <w:rFonts w:ascii="GHEA Grapalat" w:hAnsi="GHEA Grapalat"/>
          <w:i w:val="0"/>
          <w:lang w:val="af-ZA"/>
        </w:rPr>
        <w:t>6</w:t>
      </w:r>
      <w:r>
        <w:rPr>
          <w:rFonts w:ascii="GHEA Grapalat" w:hAnsi="GHEA Grapalat"/>
          <w:i w:val="0"/>
          <w:lang w:val="af-ZA"/>
        </w:rPr>
        <w:t xml:space="preserve"> </w:t>
      </w:r>
      <w:r w:rsidRPr="00B13EB6">
        <w:rPr>
          <w:rFonts w:ascii="GHEA Grapalat" w:hAnsi="GHEA Grapalat"/>
          <w:i w:val="0"/>
          <w:lang w:val="af-ZA"/>
        </w:rPr>
        <w:t xml:space="preserve">at </w:t>
      </w:r>
      <w:r>
        <w:rPr>
          <w:rFonts w:ascii="GHEA Grapalat" w:hAnsi="GHEA Grapalat"/>
          <w:i w:val="0"/>
          <w:lang w:val="hy-AM"/>
        </w:rPr>
        <w:t>1</w:t>
      </w:r>
      <w:r>
        <w:rPr>
          <w:rFonts w:ascii="GHEA Grapalat" w:hAnsi="GHEA Grapalat"/>
          <w:i w:val="0"/>
          <w:lang w:val="en-US"/>
        </w:rPr>
        <w:t>1</w:t>
      </w:r>
      <w:r w:rsidRPr="00B13EB6">
        <w:rPr>
          <w:rFonts w:ascii="GHEA Grapalat" w:hAnsi="GHEA Grapalat"/>
          <w:i w:val="0"/>
          <w:lang w:val="af-ZA"/>
        </w:rPr>
        <w:t xml:space="preserve">:00 </w:t>
      </w:r>
    </w:p>
    <w:p w14:paraId="2F61F1BA" w14:textId="77777777"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ab/>
        <w:t>The appeal regarding this procedure is carried out in accordance with the procedure established by the RA Law «On Purchases» and the RA Civil Procedure Code.</w:t>
      </w:r>
    </w:p>
    <w:p w14:paraId="5B834728" w14:textId="77777777" w:rsidR="001D117F" w:rsidRPr="00B13EB6" w:rsidRDefault="001D117F" w:rsidP="001D117F">
      <w:pPr>
        <w:pStyle w:val="a3"/>
        <w:ind w:firstLine="0"/>
        <w:rPr>
          <w:rFonts w:ascii="GHEA Grapalat" w:hAnsi="GHEA Grapalat"/>
          <w:i w:val="0"/>
          <w:lang w:val="af-ZA"/>
        </w:rPr>
      </w:pPr>
      <w:r w:rsidRPr="00B13EB6">
        <w:rPr>
          <w:rFonts w:ascii="GHEA Grapalat" w:hAnsi="GHEA Grapalat"/>
          <w:i w:val="0"/>
          <w:lang w:val="af-ZA"/>
        </w:rPr>
        <w:t>To get additional information related to this announcement, you can contact the secretary of the evaluation committee, T. Kyureghyan</w:t>
      </w:r>
    </w:p>
    <w:p w14:paraId="564DBA86" w14:textId="77777777" w:rsidR="001D117F" w:rsidRPr="00B13EB6" w:rsidRDefault="001D117F" w:rsidP="001D117F">
      <w:pPr>
        <w:pStyle w:val="a3"/>
        <w:ind w:firstLine="708"/>
        <w:rPr>
          <w:rFonts w:ascii="GHEA Grapalat" w:hAnsi="GHEA Grapalat"/>
          <w:i w:val="0"/>
          <w:lang w:val="af-ZA"/>
        </w:rPr>
      </w:pPr>
      <w:r w:rsidRPr="00B13EB6">
        <w:rPr>
          <w:rFonts w:ascii="GHEA Grapalat" w:hAnsi="GHEA Grapalat"/>
          <w:i w:val="0"/>
          <w:lang w:val="af-ZA"/>
        </w:rPr>
        <w:t>Phone +374 98 88 26 68</w:t>
      </w:r>
    </w:p>
    <w:p w14:paraId="7EF97D38" w14:textId="3030B199" w:rsidR="001D117F" w:rsidRPr="00B13EB6" w:rsidRDefault="001D117F" w:rsidP="001D117F">
      <w:pPr>
        <w:pStyle w:val="a3"/>
        <w:ind w:firstLine="708"/>
        <w:rPr>
          <w:rFonts w:ascii="GHEA Grapalat" w:hAnsi="GHEA Grapalat"/>
          <w:i w:val="0"/>
          <w:lang w:val="af-ZA"/>
        </w:rPr>
      </w:pPr>
      <w:r w:rsidRPr="00B13EB6">
        <w:rPr>
          <w:rFonts w:ascii="GHEA Grapalat" w:hAnsi="GHEA Grapalat"/>
          <w:i w:val="0"/>
          <w:lang w:val="af-ZA"/>
        </w:rPr>
        <w:t xml:space="preserve">Email </w:t>
      </w:r>
      <w:hyperlink r:id="rId9" w:history="1">
        <w:r w:rsidRPr="001D117F">
          <w:rPr>
            <w:rStyle w:val="a9"/>
            <w:rFonts w:ascii="GHEA Grapalat" w:hAnsi="GHEA Grapalat"/>
            <w:i w:val="0"/>
            <w:lang w:val="af-ZA"/>
          </w:rPr>
          <w:t>kotaykwua-shahagorcum@mail.ru</w:t>
        </w:r>
      </w:hyperlink>
      <w:r w:rsidRPr="00B13EB6">
        <w:rPr>
          <w:rFonts w:ascii="GHEA Grapalat" w:hAnsi="GHEA Grapalat"/>
          <w:i w:val="0"/>
          <w:lang w:val="af-ZA"/>
        </w:rPr>
        <w:t>:</w:t>
      </w:r>
    </w:p>
    <w:p w14:paraId="4445C5AE" w14:textId="77777777" w:rsidR="001D117F" w:rsidRPr="00B13EB6" w:rsidRDefault="001D117F" w:rsidP="001D117F">
      <w:pPr>
        <w:pStyle w:val="a3"/>
        <w:ind w:firstLine="708"/>
        <w:rPr>
          <w:rFonts w:ascii="GHEA Grapalat" w:hAnsi="GHEA Grapalat"/>
          <w:i w:val="0"/>
          <w:lang w:val="af-ZA"/>
        </w:rPr>
      </w:pPr>
      <w:r w:rsidRPr="00B13EB6">
        <w:rPr>
          <w:rFonts w:ascii="GHEA Grapalat" w:hAnsi="GHEA Grapalat"/>
          <w:i w:val="0"/>
          <w:lang w:val="af-ZA"/>
        </w:rPr>
        <w:t>Client: «Kotayk» water users association</w:t>
      </w:r>
    </w:p>
    <w:p w14:paraId="4F90B6E8" w14:textId="1E3E109F" w:rsidR="001D117F" w:rsidRPr="00F83A12" w:rsidRDefault="001D117F" w:rsidP="00B46D58">
      <w:pPr>
        <w:pStyle w:val="aa"/>
        <w:widowControl w:val="0"/>
        <w:spacing w:after="160"/>
        <w:ind w:firstLine="567"/>
        <w:jc w:val="right"/>
        <w:rPr>
          <w:rFonts w:ascii="GHEA Grapalat" w:hAnsi="GHEA Grapalat"/>
          <w:i/>
          <w:lang w:val="en-US"/>
        </w:rPr>
      </w:pPr>
    </w:p>
    <w:p w14:paraId="4E107715" w14:textId="68B539DE" w:rsidR="001D117F" w:rsidRPr="00F83A12" w:rsidRDefault="001D117F" w:rsidP="00B46D58">
      <w:pPr>
        <w:pStyle w:val="aa"/>
        <w:widowControl w:val="0"/>
        <w:spacing w:after="160"/>
        <w:ind w:firstLine="567"/>
        <w:jc w:val="right"/>
        <w:rPr>
          <w:rFonts w:ascii="GHEA Grapalat" w:hAnsi="GHEA Grapalat"/>
          <w:i/>
          <w:lang w:val="en-US"/>
        </w:rPr>
      </w:pPr>
    </w:p>
    <w:p w14:paraId="0B79E04E" w14:textId="5D9EBDF7" w:rsidR="001D117F" w:rsidRPr="00F83A12" w:rsidRDefault="001D117F" w:rsidP="00B46D58">
      <w:pPr>
        <w:pStyle w:val="aa"/>
        <w:widowControl w:val="0"/>
        <w:spacing w:after="160"/>
        <w:ind w:firstLine="567"/>
        <w:jc w:val="right"/>
        <w:rPr>
          <w:rFonts w:ascii="GHEA Grapalat" w:hAnsi="GHEA Grapalat"/>
          <w:i/>
          <w:lang w:val="en-US"/>
        </w:rPr>
      </w:pPr>
    </w:p>
    <w:p w14:paraId="2DEA9E53" w14:textId="1CC897B8" w:rsidR="001D117F" w:rsidRPr="00F83A12" w:rsidRDefault="001D117F" w:rsidP="00B46D58">
      <w:pPr>
        <w:pStyle w:val="aa"/>
        <w:widowControl w:val="0"/>
        <w:spacing w:after="160"/>
        <w:ind w:firstLine="567"/>
        <w:jc w:val="right"/>
        <w:rPr>
          <w:rFonts w:ascii="GHEA Grapalat" w:hAnsi="GHEA Grapalat"/>
          <w:i/>
          <w:lang w:val="en-US"/>
        </w:rPr>
      </w:pPr>
    </w:p>
    <w:p w14:paraId="56711ED9" w14:textId="4CB93CBA" w:rsidR="001D117F" w:rsidRPr="00F83A12" w:rsidRDefault="001D117F" w:rsidP="00B46D58">
      <w:pPr>
        <w:pStyle w:val="aa"/>
        <w:widowControl w:val="0"/>
        <w:spacing w:after="160"/>
        <w:ind w:firstLine="567"/>
        <w:jc w:val="right"/>
        <w:rPr>
          <w:rFonts w:ascii="GHEA Grapalat" w:hAnsi="GHEA Grapalat"/>
          <w:i/>
          <w:lang w:val="en-US"/>
        </w:rPr>
      </w:pPr>
    </w:p>
    <w:p w14:paraId="795B99DD" w14:textId="77777777" w:rsidR="001D117F" w:rsidRPr="00F83A12" w:rsidRDefault="001D117F" w:rsidP="00B46D58">
      <w:pPr>
        <w:pStyle w:val="aa"/>
        <w:widowControl w:val="0"/>
        <w:spacing w:after="160"/>
        <w:ind w:firstLine="567"/>
        <w:jc w:val="right"/>
        <w:rPr>
          <w:rFonts w:ascii="GHEA Grapalat" w:hAnsi="GHEA Grapalat"/>
          <w:i/>
          <w:lang w:val="en-US"/>
        </w:rPr>
      </w:pPr>
    </w:p>
    <w:p w14:paraId="79377DCC" w14:textId="2219B710" w:rsidR="00096865" w:rsidRPr="00F83A12" w:rsidRDefault="00096865" w:rsidP="00B46D58">
      <w:pPr>
        <w:pStyle w:val="aa"/>
        <w:widowControl w:val="0"/>
        <w:spacing w:after="160"/>
        <w:ind w:firstLine="567"/>
        <w:jc w:val="right"/>
        <w:rPr>
          <w:rFonts w:ascii="GHEA Grapalat" w:hAnsi="GHEA Grapalat" w:cs="Sylfaen"/>
          <w:i/>
          <w:lang w:val="en-US"/>
        </w:rPr>
      </w:pPr>
      <w:r w:rsidRPr="009044F1">
        <w:rPr>
          <w:rFonts w:ascii="GHEA Grapalat" w:hAnsi="GHEA Grapalat"/>
          <w:i/>
        </w:rPr>
        <w:t>Утверждено</w:t>
      </w:r>
    </w:p>
    <w:p w14:paraId="591F8CFA" w14:textId="558C7321" w:rsidR="00096865" w:rsidRPr="009044F1" w:rsidRDefault="005D7731" w:rsidP="001D117F">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1D117F">
        <w:rPr>
          <w:rFonts w:ascii="GHEA Grapalat" w:hAnsi="GHEA Grapalat"/>
          <w:i/>
        </w:rPr>
        <w:t>«ԿՈ ՋՕԸ-ԳՀԱՇՁԲ-2</w:t>
      </w:r>
      <w:r w:rsidR="001D117F" w:rsidRPr="001D117F">
        <w:rPr>
          <w:rFonts w:ascii="GHEA Grapalat" w:hAnsi="GHEA Grapalat"/>
          <w:i/>
        </w:rPr>
        <w:t>6</w:t>
      </w:r>
      <w:r w:rsidR="001D117F">
        <w:rPr>
          <w:rFonts w:ascii="GHEA Grapalat" w:hAnsi="GHEA Grapalat"/>
          <w:i/>
        </w:rPr>
        <w:t xml:space="preserve">/01» </w:t>
      </w:r>
      <w:r w:rsidR="001B32D9" w:rsidRPr="001B32D9">
        <w:rPr>
          <w:rFonts w:ascii="GHEA Grapalat" w:hAnsi="GHEA Grapalat" w:cs="Times Armenian"/>
          <w:i/>
        </w:rPr>
        <w:br/>
      </w:r>
      <w:r w:rsidR="00A46F92">
        <w:rPr>
          <w:rFonts w:ascii="GHEA Grapalat" w:hAnsi="GHEA Grapalat"/>
          <w:i/>
        </w:rPr>
        <w:t xml:space="preserve">№ </w:t>
      </w:r>
      <w:r w:rsidR="001D117F" w:rsidRPr="001D117F">
        <w:rPr>
          <w:rFonts w:ascii="GHEA Grapalat" w:hAnsi="GHEA Grapalat"/>
          <w:i/>
        </w:rPr>
        <w:t>1</w:t>
      </w:r>
      <w:r w:rsidR="00096865" w:rsidRPr="009044F1">
        <w:rPr>
          <w:rFonts w:ascii="GHEA Grapalat" w:hAnsi="GHEA Grapalat"/>
          <w:i/>
        </w:rPr>
        <w:t xml:space="preserve"> от</w:t>
      </w:r>
      <w:r w:rsidR="001D117F" w:rsidRPr="001D117F">
        <w:rPr>
          <w:rFonts w:ascii="GHEA Grapalat" w:hAnsi="GHEA Grapalat"/>
          <w:i/>
        </w:rPr>
        <w:t xml:space="preserve"> 26 </w:t>
      </w:r>
      <w:proofErr w:type="spellStart"/>
      <w:r w:rsidR="001D117F" w:rsidRPr="000B21CA">
        <w:rPr>
          <w:rFonts w:ascii="GHEA Grapalat" w:hAnsi="GHEA Grapalat"/>
          <w:i/>
        </w:rPr>
        <w:t>февралья</w:t>
      </w:r>
      <w:proofErr w:type="spellEnd"/>
      <w:r w:rsidR="001D117F" w:rsidRPr="000B21CA">
        <w:rPr>
          <w:rFonts w:ascii="GHEA Grapalat" w:hAnsi="GHEA Grapalat"/>
          <w:i/>
        </w:rPr>
        <w:t xml:space="preserve"> 202</w:t>
      </w:r>
      <w:r w:rsidR="001D117F" w:rsidRPr="001D117F">
        <w:rPr>
          <w:rFonts w:ascii="GHEA Grapalat" w:hAnsi="GHEA Grapalat"/>
          <w:i/>
        </w:rPr>
        <w:t>6</w:t>
      </w:r>
      <w:r w:rsidR="001D117F" w:rsidRPr="009044F1">
        <w:rPr>
          <w:rFonts w:ascii="GHEA Grapalat" w:hAnsi="GHEA Grapalat"/>
          <w:i/>
        </w:rPr>
        <w:t>г.</w:t>
      </w:r>
    </w:p>
    <w:p w14:paraId="2A70386D" w14:textId="77777777" w:rsidR="00096865" w:rsidRPr="003A1EBB" w:rsidRDefault="00096865" w:rsidP="00B46D58">
      <w:pPr>
        <w:pStyle w:val="aa"/>
        <w:widowControl w:val="0"/>
        <w:spacing w:after="160"/>
        <w:ind w:right="-7" w:firstLine="567"/>
        <w:jc w:val="center"/>
        <w:rPr>
          <w:rFonts w:ascii="GHEA Grapalat" w:hAnsi="GHEA Grapalat"/>
        </w:rPr>
      </w:pPr>
    </w:p>
    <w:p w14:paraId="5115BD1C" w14:textId="77777777" w:rsidR="001D117F" w:rsidRPr="003A1EBB" w:rsidRDefault="001D117F" w:rsidP="001D117F">
      <w:pPr>
        <w:pStyle w:val="aa"/>
        <w:widowControl w:val="0"/>
        <w:spacing w:after="160"/>
        <w:ind w:right="-7" w:firstLine="567"/>
        <w:jc w:val="center"/>
        <w:rPr>
          <w:rFonts w:ascii="GHEA Grapalat" w:hAnsi="GHEA Grapalat"/>
        </w:rPr>
      </w:pPr>
      <w:r>
        <w:rPr>
          <w:rFonts w:ascii="GHEA Grapalat" w:hAnsi="GHEA Grapalat"/>
          <w:i/>
        </w:rPr>
        <w:t>«</w:t>
      </w:r>
      <w:proofErr w:type="gramStart"/>
      <w:r w:rsidRPr="000B21CA">
        <w:rPr>
          <w:rFonts w:ascii="GHEA Grapalat" w:hAnsi="GHEA Grapalat"/>
          <w:i/>
        </w:rPr>
        <w:t>КОТАЙК</w:t>
      </w:r>
      <w:r>
        <w:rPr>
          <w:rFonts w:ascii="GHEA Grapalat" w:hAnsi="GHEA Grapalat"/>
          <w:i/>
        </w:rPr>
        <w:t>»</w:t>
      </w:r>
      <w:r w:rsidRPr="000B21CA">
        <w:rPr>
          <w:rFonts w:ascii="GHEA Grapalat" w:hAnsi="GHEA Grapalat"/>
          <w:i/>
        </w:rPr>
        <w:t xml:space="preserve">  ОБШЕСТВО</w:t>
      </w:r>
      <w:proofErr w:type="gramEnd"/>
      <w:r w:rsidRPr="000B21CA">
        <w:rPr>
          <w:rFonts w:ascii="GHEA Grapalat" w:hAnsi="GHEA Grapalat"/>
          <w:i/>
        </w:rPr>
        <w:t xml:space="preserve"> ВОДОПОЛЬЗОВАТЕЛЕЙ</w:t>
      </w:r>
    </w:p>
    <w:p w14:paraId="4A04B370" w14:textId="77777777" w:rsidR="001D117F" w:rsidRPr="003A1EBB" w:rsidRDefault="001D117F" w:rsidP="001D117F">
      <w:pPr>
        <w:pStyle w:val="aa"/>
        <w:widowControl w:val="0"/>
        <w:spacing w:after="160"/>
        <w:ind w:right="-7" w:firstLine="567"/>
        <w:jc w:val="center"/>
        <w:rPr>
          <w:rFonts w:ascii="GHEA Grapalat" w:hAnsi="GHEA Grapalat"/>
        </w:rPr>
      </w:pPr>
    </w:p>
    <w:p w14:paraId="3164A87B" w14:textId="77777777" w:rsidR="001D117F" w:rsidRPr="003A1EBB" w:rsidRDefault="001D117F" w:rsidP="001D117F">
      <w:pPr>
        <w:pStyle w:val="aa"/>
        <w:widowControl w:val="0"/>
        <w:spacing w:after="160"/>
        <w:ind w:right="-7" w:firstLine="567"/>
        <w:jc w:val="center"/>
        <w:rPr>
          <w:rFonts w:ascii="GHEA Grapalat" w:hAnsi="GHEA Grapalat"/>
        </w:rPr>
      </w:pPr>
    </w:p>
    <w:p w14:paraId="7DA03386" w14:textId="77777777" w:rsidR="001D117F" w:rsidRPr="00A07502" w:rsidRDefault="001D117F" w:rsidP="001D117F">
      <w:pPr>
        <w:pStyle w:val="aa"/>
        <w:widowControl w:val="0"/>
        <w:spacing w:after="160"/>
        <w:ind w:right="-7" w:firstLine="567"/>
        <w:jc w:val="center"/>
        <w:rPr>
          <w:rFonts w:ascii="GHEA Grapalat" w:hAnsi="GHEA Grapalat" w:cs="Sylfaen"/>
          <w:lang w:val="hy-AM"/>
        </w:rPr>
      </w:pPr>
      <w:r>
        <w:rPr>
          <w:rFonts w:ascii="GHEA Grapalat" w:hAnsi="GHEA Grapalat"/>
        </w:rPr>
        <w:t>ПРИГЛАШЕНИ</w:t>
      </w:r>
      <w:r w:rsidRPr="009044F1">
        <w:rPr>
          <w:rFonts w:ascii="GHEA Grapalat" w:hAnsi="GHEA Grapalat"/>
        </w:rPr>
        <w:t>Е</w:t>
      </w:r>
    </w:p>
    <w:p w14:paraId="05E58868" w14:textId="77777777" w:rsidR="001D117F" w:rsidRPr="009044F1" w:rsidRDefault="001D117F" w:rsidP="001D117F">
      <w:pPr>
        <w:pStyle w:val="aa"/>
        <w:widowControl w:val="0"/>
        <w:spacing w:after="160"/>
        <w:ind w:right="-7" w:firstLine="567"/>
        <w:jc w:val="center"/>
        <w:rPr>
          <w:rFonts w:ascii="GHEA Grapalat" w:hAnsi="GHEA Grapalat" w:cs="Sylfaen"/>
        </w:rPr>
      </w:pPr>
    </w:p>
    <w:p w14:paraId="51AEA079" w14:textId="77777777" w:rsidR="001D117F" w:rsidRPr="009044F1" w:rsidRDefault="001D117F" w:rsidP="001D117F">
      <w:pPr>
        <w:pStyle w:val="aa"/>
        <w:widowControl w:val="0"/>
        <w:spacing w:after="160"/>
        <w:ind w:right="-7" w:firstLine="567"/>
        <w:jc w:val="center"/>
        <w:rPr>
          <w:rFonts w:ascii="GHEA Grapalat" w:hAnsi="GHEA Grapalat" w:cs="Sylfaen"/>
        </w:rPr>
      </w:pPr>
    </w:p>
    <w:p w14:paraId="334F1F9E" w14:textId="77777777" w:rsidR="001D117F" w:rsidRPr="009044F1" w:rsidRDefault="001D117F" w:rsidP="001D117F">
      <w:pPr>
        <w:pStyle w:val="aa"/>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Pr="00D743DE">
        <w:rPr>
          <w:rFonts w:ascii="GHEA Grapalat" w:hAnsi="GHEA Grapalat" w:cs="Sylfaen"/>
          <w:lang w:val="hy-AM"/>
        </w:rPr>
        <w:t>БЕТОННЫ</w:t>
      </w:r>
      <w:r>
        <w:rPr>
          <w:rFonts w:ascii="GHEA Grapalat" w:hAnsi="GHEA Grapalat"/>
        </w:rPr>
        <w:t>Х</w:t>
      </w:r>
      <w:r w:rsidRPr="00D743DE">
        <w:rPr>
          <w:rFonts w:ascii="GHEA Grapalat" w:hAnsi="GHEA Grapalat" w:cs="Sylfaen"/>
          <w:lang w:val="hy-AM"/>
        </w:rPr>
        <w:t xml:space="preserve"> РАБОТЫ МЕЖХОЗЯЙСТВЕННЫХ И ВНУТРИХОЗЯЙСТВЕННЫХ </w:t>
      </w:r>
      <w:r>
        <w:rPr>
          <w:rFonts w:ascii="GHEA Grapalat" w:hAnsi="GHEA Grapalat"/>
        </w:rPr>
        <w:t>ИРРИГАЦИОННЫХ СИСТЕМ</w:t>
      </w:r>
      <w:r>
        <w:rPr>
          <w:rFonts w:ascii="GHEA Grapalat" w:hAnsi="GHEA Grapalat"/>
          <w:lang w:val="hy-AM"/>
        </w:rPr>
        <w:t xml:space="preserve"> </w:t>
      </w:r>
      <w:r w:rsidRPr="009044F1">
        <w:rPr>
          <w:rFonts w:ascii="GHEA Grapalat" w:hAnsi="GHEA Grapalat"/>
        </w:rPr>
        <w:t xml:space="preserve">ДЛЯ НУЖД </w:t>
      </w:r>
      <w:r>
        <w:rPr>
          <w:rFonts w:ascii="GHEA Grapalat" w:hAnsi="GHEA Grapalat"/>
          <w:i/>
        </w:rPr>
        <w:t>«</w:t>
      </w:r>
      <w:proofErr w:type="gramStart"/>
      <w:r w:rsidRPr="000B21CA">
        <w:rPr>
          <w:rFonts w:ascii="GHEA Grapalat" w:hAnsi="GHEA Grapalat"/>
          <w:i/>
        </w:rPr>
        <w:t>КОТАЙК</w:t>
      </w:r>
      <w:r>
        <w:rPr>
          <w:rFonts w:ascii="GHEA Grapalat" w:hAnsi="GHEA Grapalat"/>
          <w:i/>
        </w:rPr>
        <w:t>»</w:t>
      </w:r>
      <w:r w:rsidRPr="000B21CA">
        <w:rPr>
          <w:rFonts w:ascii="GHEA Grapalat" w:hAnsi="GHEA Grapalat"/>
          <w:i/>
        </w:rPr>
        <w:t xml:space="preserve">  ОБШЕСТВО</w:t>
      </w:r>
      <w:proofErr w:type="gramEnd"/>
      <w:r w:rsidRPr="000B21CA">
        <w:rPr>
          <w:rFonts w:ascii="GHEA Grapalat" w:hAnsi="GHEA Grapalat"/>
          <w:i/>
        </w:rPr>
        <w:t xml:space="preserve"> ВОДОПОЛЬЗОВАТЕЛЕЙ</w:t>
      </w:r>
    </w:p>
    <w:p w14:paraId="1CDF9D1F" w14:textId="77777777" w:rsidR="00CE0D95" w:rsidRPr="009044F1" w:rsidRDefault="00CE0D95" w:rsidP="00B46D58">
      <w:pPr>
        <w:pStyle w:val="aa"/>
        <w:widowControl w:val="0"/>
        <w:spacing w:after="160"/>
        <w:ind w:right="-7" w:firstLine="567"/>
        <w:jc w:val="center"/>
        <w:rPr>
          <w:rFonts w:ascii="GHEA Grapalat" w:hAnsi="GHEA Grapalat"/>
        </w:rPr>
      </w:pPr>
    </w:p>
    <w:p w14:paraId="499B6196" w14:textId="77777777" w:rsidR="00CE0D95" w:rsidRPr="009044F1" w:rsidRDefault="00CE0D95" w:rsidP="00B46D58">
      <w:pPr>
        <w:pStyle w:val="aa"/>
        <w:widowControl w:val="0"/>
        <w:spacing w:after="160"/>
        <w:ind w:right="-7" w:firstLine="567"/>
        <w:jc w:val="center"/>
        <w:rPr>
          <w:rFonts w:ascii="GHEA Grapalat" w:hAnsi="GHEA Grapalat"/>
        </w:rPr>
      </w:pPr>
    </w:p>
    <w:p w14:paraId="68FBA197" w14:textId="77777777" w:rsidR="000763E5" w:rsidRDefault="000763E5" w:rsidP="00B46D58">
      <w:pPr>
        <w:rPr>
          <w:rFonts w:ascii="GHEA Grapalat" w:hAnsi="GHEA Grapalat"/>
        </w:rPr>
      </w:pPr>
      <w:r>
        <w:rPr>
          <w:rFonts w:ascii="GHEA Grapalat" w:hAnsi="GHEA Grapalat"/>
        </w:rPr>
        <w:br w:type="page"/>
      </w:r>
    </w:p>
    <w:p w14:paraId="1872FF7D"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EC02BE4" w14:textId="77777777" w:rsidR="00D50690" w:rsidRDefault="00D50690">
      <w:pPr>
        <w:rPr>
          <w:rFonts w:ascii="GHEA Grapalat" w:hAnsi="GHEA Grapalat"/>
          <w:b/>
        </w:rPr>
      </w:pPr>
      <w:r>
        <w:rPr>
          <w:rFonts w:ascii="GHEA Grapalat" w:hAnsi="GHEA Grapalat"/>
          <w:b/>
        </w:rPr>
        <w:br w:type="page"/>
      </w:r>
    </w:p>
    <w:p w14:paraId="7D607642"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8A5B729" w14:textId="77777777" w:rsidR="00160AE4" w:rsidRPr="009044F1" w:rsidRDefault="00160AE4" w:rsidP="00B46D58">
      <w:pPr>
        <w:widowControl w:val="0"/>
        <w:spacing w:after="160"/>
        <w:ind w:firstLine="567"/>
        <w:jc w:val="center"/>
        <w:rPr>
          <w:rFonts w:ascii="GHEA Grapalat" w:hAnsi="GHEA Grapalat"/>
          <w:i/>
        </w:rPr>
      </w:pPr>
    </w:p>
    <w:p w14:paraId="29A3FC11" w14:textId="77777777" w:rsidR="001D117F" w:rsidRPr="00D02322" w:rsidRDefault="001D117F" w:rsidP="001D117F">
      <w:pPr>
        <w:widowControl w:val="0"/>
        <w:ind w:firstLine="708"/>
        <w:jc w:val="center"/>
        <w:rPr>
          <w:rFonts w:ascii="GHEA Grapalat" w:hAnsi="GHEA Grapalat"/>
          <w:b/>
          <w:sz w:val="20"/>
          <w:szCs w:val="20"/>
        </w:rPr>
      </w:pPr>
      <w:r w:rsidRPr="00D02322">
        <w:rPr>
          <w:rFonts w:ascii="GHEA Grapalat" w:hAnsi="GHEA Grapalat"/>
          <w:b/>
          <w:sz w:val="20"/>
          <w:szCs w:val="20"/>
        </w:rPr>
        <w:t>БЕТОННЫХ РАБОТЫ МЕЖХОЗЯЙСТВЕННЫХ И ВНУТРИХОЗЯЙСТВЕННЫХ ИРРИГАЦИОННЫХ СИСТЕМ ДЛЯ НУЖД «</w:t>
      </w:r>
      <w:proofErr w:type="gramStart"/>
      <w:r w:rsidRPr="00D02322">
        <w:rPr>
          <w:rFonts w:ascii="GHEA Grapalat" w:hAnsi="GHEA Grapalat"/>
          <w:b/>
          <w:sz w:val="20"/>
          <w:szCs w:val="20"/>
        </w:rPr>
        <w:t>КОТАЙК»  ОБШЕСТВО</w:t>
      </w:r>
      <w:proofErr w:type="gramEnd"/>
      <w:r w:rsidRPr="00D02322">
        <w:rPr>
          <w:rFonts w:ascii="GHEA Grapalat" w:hAnsi="GHEA Grapalat"/>
          <w:b/>
          <w:sz w:val="20"/>
          <w:szCs w:val="20"/>
        </w:rPr>
        <w:t xml:space="preserve"> ВОДОПОЛЬЗОВАТЕЛЕЙ</w:t>
      </w:r>
    </w:p>
    <w:p w14:paraId="0038C891" w14:textId="77777777" w:rsidR="00160AE4" w:rsidRPr="003A1EBB" w:rsidRDefault="00160AE4" w:rsidP="00B46D58">
      <w:pPr>
        <w:widowControl w:val="0"/>
        <w:spacing w:after="160"/>
        <w:ind w:firstLine="567"/>
        <w:jc w:val="center"/>
        <w:rPr>
          <w:rFonts w:ascii="GHEA Grapalat" w:hAnsi="GHEA Grapalat"/>
        </w:rPr>
      </w:pPr>
    </w:p>
    <w:p w14:paraId="1D7316E7" w14:textId="7F071D08"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BC679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6342668C" w14:textId="77777777" w:rsidR="00C67E80" w:rsidRPr="009044F1" w:rsidRDefault="00C67E80" w:rsidP="00B46D58">
      <w:pPr>
        <w:widowControl w:val="0"/>
        <w:spacing w:after="160"/>
        <w:jc w:val="center"/>
        <w:rPr>
          <w:rFonts w:ascii="GHEA Grapalat" w:hAnsi="GHEA Grapalat" w:cs="Sylfaen"/>
          <w:b/>
        </w:rPr>
      </w:pPr>
    </w:p>
    <w:p w14:paraId="0564EDC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0AAEA3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67E8DF1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BC3EA7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605F6D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DDCB2BC"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6C1BB7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79724D9"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C6D52E7"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91238F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3B21304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34602FE"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FED6CAB" w14:textId="77777777" w:rsidR="00520F57" w:rsidRDefault="00520F57" w:rsidP="00B46D58">
      <w:pPr>
        <w:widowControl w:val="0"/>
        <w:spacing w:after="160"/>
        <w:jc w:val="center"/>
        <w:rPr>
          <w:rFonts w:ascii="GHEA Grapalat" w:hAnsi="GHEA Grapalat"/>
          <w:b/>
        </w:rPr>
      </w:pPr>
    </w:p>
    <w:p w14:paraId="426E9DE9" w14:textId="77777777" w:rsidR="00520F57" w:rsidRDefault="00520F57" w:rsidP="00B46D58">
      <w:pPr>
        <w:widowControl w:val="0"/>
        <w:spacing w:after="160"/>
        <w:jc w:val="center"/>
        <w:rPr>
          <w:rFonts w:ascii="GHEA Grapalat" w:hAnsi="GHEA Grapalat"/>
          <w:b/>
        </w:rPr>
      </w:pPr>
    </w:p>
    <w:p w14:paraId="28ACD08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E0164C0" w14:textId="2B6B48AE"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C6794">
        <w:rPr>
          <w:rFonts w:ascii="GHEA Grapalat" w:hAnsi="GHEA Grapalat"/>
          <w:b/>
        </w:rPr>
        <w:t>ЗАПРОС КОТИРОВОК</w:t>
      </w:r>
    </w:p>
    <w:p w14:paraId="5682F756" w14:textId="77777777" w:rsidR="00520F57" w:rsidRPr="008842CE" w:rsidRDefault="00520F57" w:rsidP="00B46D58">
      <w:pPr>
        <w:widowControl w:val="0"/>
        <w:spacing w:after="160"/>
        <w:jc w:val="center"/>
        <w:rPr>
          <w:rFonts w:ascii="GHEA Grapalat" w:hAnsi="GHEA Grapalat"/>
          <w:b/>
        </w:rPr>
      </w:pPr>
    </w:p>
    <w:p w14:paraId="7957730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AE5F7F8"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3669FC3"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230BDE4C" w14:textId="77777777" w:rsidR="00E17B7F" w:rsidRDefault="00E17B7F">
      <w:pPr>
        <w:rPr>
          <w:rFonts w:ascii="GHEA Grapalat" w:hAnsi="GHEA Grapalat"/>
          <w:spacing w:val="-6"/>
        </w:rPr>
      </w:pPr>
      <w:r>
        <w:rPr>
          <w:rFonts w:ascii="GHEA Grapalat" w:hAnsi="GHEA Grapalat"/>
          <w:spacing w:val="-6"/>
        </w:rPr>
        <w:br w:type="page"/>
      </w:r>
    </w:p>
    <w:p w14:paraId="195BD703" w14:textId="22FF10EE"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D117F">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1D117F">
        <w:rPr>
          <w:rFonts w:ascii="GHEA Grapalat" w:hAnsi="GHEA Grapalat"/>
          <w:spacing w:val="-6"/>
        </w:rPr>
        <w:t xml:space="preserve">«ԿՈ ՋՕԸ-ԳՀԱՇՁԲ-26/01» </w:t>
      </w:r>
      <w:r w:rsidR="00096865" w:rsidRPr="006D2DF7">
        <w:rPr>
          <w:rFonts w:ascii="GHEA Grapalat" w:hAnsi="GHEA Grapalat"/>
          <w:spacing w:val="-6"/>
        </w:rPr>
        <w:t>(далее — процедура).</w:t>
      </w:r>
    </w:p>
    <w:p w14:paraId="735459EA"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60A5F5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6F7834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1B76761" w14:textId="68D003A4" w:rsidR="001D117F" w:rsidRPr="00B42B6F" w:rsidRDefault="00A81DD5" w:rsidP="001D117F">
      <w:pPr>
        <w:pStyle w:val="23"/>
        <w:widowControl w:val="0"/>
        <w:spacing w:after="160" w:line="240" w:lineRule="auto"/>
        <w:ind w:firstLine="567"/>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hyperlink r:id="rId10" w:history="1">
        <w:r w:rsidR="001D117F" w:rsidRPr="001D117F">
          <w:rPr>
            <w:rStyle w:val="a9"/>
            <w:rFonts w:ascii="GHEA Grapalat" w:hAnsi="GHEA Grapalat"/>
            <w:sz w:val="24"/>
            <w:szCs w:val="24"/>
            <w:lang w:val="hy-AM"/>
          </w:rPr>
          <w:t>kotaykwua-shahagorcum@mail.ru</w:t>
        </w:r>
      </w:hyperlink>
    </w:p>
    <w:p w14:paraId="199701E5" w14:textId="2405EDA0" w:rsidR="00096865" w:rsidRPr="002E4BC5" w:rsidRDefault="00F5653D" w:rsidP="001D117F">
      <w:pPr>
        <w:pStyle w:val="23"/>
        <w:widowControl w:val="0"/>
        <w:spacing w:after="160" w:line="240" w:lineRule="auto"/>
        <w:ind w:firstLine="567"/>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130651D"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6701E8F" w14:textId="58C43174" w:rsidR="001D117F" w:rsidRPr="001D117F" w:rsidRDefault="00845AA5" w:rsidP="001D117F">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D117F" w:rsidRPr="00127DF3">
        <w:rPr>
          <w:rFonts w:ascii="GHEA Grapalat" w:hAnsi="GHEA Grapalat"/>
          <w:bCs/>
          <w:i w:val="0"/>
          <w:iCs/>
          <w:sz w:val="24"/>
          <w:szCs w:val="24"/>
        </w:rPr>
        <w:t>бетонных работы межхозяйственных и внутрихозяйственных ирригационных систем</w:t>
      </w:r>
      <w:r w:rsidR="001D117F" w:rsidRPr="009044F1">
        <w:rPr>
          <w:rFonts w:ascii="GHEA Grapalat" w:hAnsi="GHEA Grapalat"/>
          <w:i w:val="0"/>
          <w:sz w:val="24"/>
          <w:szCs w:val="24"/>
        </w:rPr>
        <w:t xml:space="preserve"> (далее — также </w:t>
      </w:r>
      <w:r w:rsidR="001D117F">
        <w:rPr>
          <w:rFonts w:ascii="GHEA Grapalat" w:hAnsi="GHEA Grapalat"/>
          <w:i w:val="0"/>
          <w:sz w:val="24"/>
          <w:szCs w:val="24"/>
        </w:rPr>
        <w:t>работа</w:t>
      </w:r>
      <w:r w:rsidR="001D117F" w:rsidRPr="009044F1">
        <w:rPr>
          <w:rFonts w:ascii="GHEA Grapalat" w:hAnsi="GHEA Grapalat"/>
          <w:i w:val="0"/>
          <w:sz w:val="24"/>
          <w:szCs w:val="24"/>
        </w:rPr>
        <w:t xml:space="preserve">) для нужд </w:t>
      </w:r>
      <w:r w:rsidR="001D117F" w:rsidRPr="00127DF3">
        <w:rPr>
          <w:rFonts w:ascii="GHEA Grapalat" w:hAnsi="GHEA Grapalat"/>
          <w:i w:val="0"/>
          <w:sz w:val="24"/>
          <w:szCs w:val="24"/>
        </w:rPr>
        <w:t>«</w:t>
      </w:r>
      <w:proofErr w:type="spellStart"/>
      <w:proofErr w:type="gramStart"/>
      <w:r w:rsidR="001D117F" w:rsidRPr="00127DF3">
        <w:rPr>
          <w:rFonts w:ascii="GHEA Grapalat" w:hAnsi="GHEA Grapalat"/>
          <w:i w:val="0"/>
          <w:sz w:val="24"/>
          <w:szCs w:val="24"/>
        </w:rPr>
        <w:t>Котайк</w:t>
      </w:r>
      <w:proofErr w:type="spellEnd"/>
      <w:r w:rsidR="001D117F" w:rsidRPr="00127DF3">
        <w:rPr>
          <w:rFonts w:ascii="GHEA Grapalat" w:hAnsi="GHEA Grapalat"/>
          <w:i w:val="0"/>
          <w:sz w:val="24"/>
          <w:szCs w:val="24"/>
        </w:rPr>
        <w:t xml:space="preserve">»  </w:t>
      </w:r>
      <w:proofErr w:type="spellStart"/>
      <w:r w:rsidR="001D117F" w:rsidRPr="00127DF3">
        <w:rPr>
          <w:rFonts w:ascii="GHEA Grapalat" w:hAnsi="GHEA Grapalat"/>
          <w:i w:val="0"/>
          <w:sz w:val="24"/>
          <w:szCs w:val="24"/>
        </w:rPr>
        <w:t>обшество</w:t>
      </w:r>
      <w:proofErr w:type="spellEnd"/>
      <w:proofErr w:type="gramEnd"/>
      <w:r w:rsidR="001D117F" w:rsidRPr="00127DF3">
        <w:rPr>
          <w:rFonts w:ascii="GHEA Grapalat" w:hAnsi="GHEA Grapalat"/>
          <w:i w:val="0"/>
          <w:sz w:val="24"/>
          <w:szCs w:val="24"/>
        </w:rPr>
        <w:t xml:space="preserve"> водопользователей</w:t>
      </w:r>
      <w:r w:rsidR="001D117F" w:rsidRPr="009044F1">
        <w:rPr>
          <w:rFonts w:ascii="GHEA Grapalat" w:hAnsi="GHEA Grapalat"/>
          <w:i w:val="0"/>
          <w:sz w:val="24"/>
          <w:szCs w:val="24"/>
        </w:rPr>
        <w:t xml:space="preserve">, которые сгруппированы в лоты </w:t>
      </w:r>
      <w:r w:rsidR="001D117F" w:rsidRPr="001D117F">
        <w:rPr>
          <w:rFonts w:ascii="GHEA Grapalat" w:hAnsi="GHEA Grapalat"/>
          <w:i w:val="0"/>
          <w:sz w:val="24"/>
          <w:szCs w:val="24"/>
        </w:rPr>
        <w:t>5</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14:paraId="23E68B47" w14:textId="77777777" w:rsidTr="00FC4AC0">
        <w:trPr>
          <w:jc w:val="center"/>
        </w:trPr>
        <w:tc>
          <w:tcPr>
            <w:tcW w:w="2633" w:type="dxa"/>
            <w:gridSpan w:val="2"/>
            <w:vAlign w:val="center"/>
          </w:tcPr>
          <w:p w14:paraId="5328821B" w14:textId="77777777"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14:paraId="54142544" w14:textId="77777777"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5A04C3AB" w14:textId="77777777" w:rsidTr="00FC4AC0">
        <w:trPr>
          <w:jc w:val="center"/>
        </w:trPr>
        <w:tc>
          <w:tcPr>
            <w:tcW w:w="1358" w:type="dxa"/>
            <w:vAlign w:val="center"/>
          </w:tcPr>
          <w:p w14:paraId="5E79FA02" w14:textId="77777777"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14:paraId="0879090E" w14:textId="77777777"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14:paraId="265D07E6" w14:textId="77777777"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207025" w:rsidRPr="009044F1" w14:paraId="3EC34063" w14:textId="77777777" w:rsidTr="00FC4AC0">
        <w:trPr>
          <w:jc w:val="center"/>
        </w:trPr>
        <w:tc>
          <w:tcPr>
            <w:tcW w:w="1358" w:type="dxa"/>
            <w:vAlign w:val="center"/>
          </w:tcPr>
          <w:p w14:paraId="03D34B0B" w14:textId="77777777" w:rsidR="00207025" w:rsidRPr="009044F1" w:rsidRDefault="00207025" w:rsidP="00207025">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14:paraId="5BF2A941" w14:textId="5D4F03D2" w:rsidR="00207025" w:rsidRPr="009044F1" w:rsidRDefault="00207025" w:rsidP="00207025">
            <w:pPr>
              <w:pStyle w:val="23"/>
              <w:widowControl w:val="0"/>
              <w:spacing w:after="120" w:line="240" w:lineRule="auto"/>
              <w:ind w:firstLine="0"/>
              <w:jc w:val="center"/>
              <w:rPr>
                <w:rFonts w:ascii="GHEA Grapalat" w:hAnsi="GHEA Grapalat"/>
                <w:sz w:val="24"/>
                <w:szCs w:val="24"/>
              </w:rPr>
            </w:pPr>
            <w:r w:rsidRPr="005843DA">
              <w:rPr>
                <w:rFonts w:ascii="GHEA Grapalat" w:hAnsi="GHEA Grapalat" w:cs="Calibri"/>
                <w:color w:val="000000"/>
                <w:sz w:val="18"/>
                <w:szCs w:val="18"/>
              </w:rPr>
              <w:t>3</w:t>
            </w:r>
            <w:r>
              <w:rPr>
                <w:rFonts w:ascii="Calibri" w:hAnsi="Calibri" w:cs="Calibri"/>
                <w:color w:val="000000"/>
                <w:sz w:val="18"/>
                <w:szCs w:val="18"/>
              </w:rPr>
              <w:t> </w:t>
            </w:r>
            <w:r w:rsidRPr="005843DA">
              <w:rPr>
                <w:rFonts w:ascii="GHEA Grapalat" w:hAnsi="GHEA Grapalat" w:cs="Calibri"/>
                <w:color w:val="000000"/>
                <w:sz w:val="18"/>
                <w:szCs w:val="18"/>
              </w:rPr>
              <w:t>581</w:t>
            </w:r>
            <w:r>
              <w:rPr>
                <w:rFonts w:ascii="GHEA Grapalat" w:hAnsi="GHEA Grapalat" w:cs="Calibri"/>
                <w:color w:val="000000"/>
                <w:sz w:val="18"/>
                <w:szCs w:val="18"/>
              </w:rPr>
              <w:t xml:space="preserve"> </w:t>
            </w:r>
            <w:r w:rsidRPr="005843DA">
              <w:rPr>
                <w:rFonts w:ascii="GHEA Grapalat" w:hAnsi="GHEA Grapalat" w:cs="Calibri"/>
                <w:color w:val="000000"/>
                <w:sz w:val="18"/>
                <w:szCs w:val="18"/>
              </w:rPr>
              <w:t>500,0</w:t>
            </w:r>
          </w:p>
        </w:tc>
        <w:tc>
          <w:tcPr>
            <w:tcW w:w="6601" w:type="dxa"/>
            <w:vAlign w:val="center"/>
          </w:tcPr>
          <w:p w14:paraId="07540EAA" w14:textId="7FF5B388" w:rsidR="00207025" w:rsidRPr="009044F1" w:rsidRDefault="00207025" w:rsidP="00207025">
            <w:pPr>
              <w:pStyle w:val="23"/>
              <w:widowControl w:val="0"/>
              <w:spacing w:after="120" w:line="240" w:lineRule="auto"/>
              <w:ind w:firstLine="0"/>
              <w:rPr>
                <w:rFonts w:ascii="GHEA Grapalat" w:hAnsi="GHEA Grapalat"/>
                <w:sz w:val="24"/>
                <w:szCs w:val="24"/>
                <w:u w:val="single"/>
                <w:vertAlign w:val="subscript"/>
              </w:rPr>
            </w:pPr>
            <w:r w:rsidRPr="00C168F3">
              <w:t xml:space="preserve">Ремонт </w:t>
            </w:r>
            <w:proofErr w:type="gramStart"/>
            <w:r w:rsidRPr="00C168F3">
              <w:t>внутри</w:t>
            </w:r>
            <w:r>
              <w:t>хозяйственн</w:t>
            </w:r>
            <w:r w:rsidRPr="00C168F3">
              <w:t>ых</w:t>
            </w:r>
            <w:r>
              <w:t xml:space="preserve"> </w:t>
            </w:r>
            <w:r w:rsidRPr="00C168F3">
              <w:t xml:space="preserve"> сетей</w:t>
            </w:r>
            <w:proofErr w:type="gramEnd"/>
            <w:r w:rsidRPr="00C168F3">
              <w:t xml:space="preserve"> участка </w:t>
            </w:r>
            <w:proofErr w:type="spellStart"/>
            <w:r w:rsidRPr="00ED33D5">
              <w:t>Ехвард</w:t>
            </w:r>
            <w:proofErr w:type="spellEnd"/>
          </w:p>
        </w:tc>
      </w:tr>
      <w:tr w:rsidR="00207025" w:rsidRPr="009044F1" w14:paraId="176B5EAA" w14:textId="77777777" w:rsidTr="00FC4AC0">
        <w:trPr>
          <w:jc w:val="center"/>
        </w:trPr>
        <w:tc>
          <w:tcPr>
            <w:tcW w:w="1358" w:type="dxa"/>
            <w:vAlign w:val="center"/>
          </w:tcPr>
          <w:p w14:paraId="6389EB62" w14:textId="77777777" w:rsidR="00207025" w:rsidRPr="009044F1" w:rsidRDefault="00207025" w:rsidP="00207025">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14:paraId="3D17EB23" w14:textId="3B527D0F" w:rsidR="00207025" w:rsidRPr="009044F1" w:rsidRDefault="00207025" w:rsidP="00207025">
            <w:pPr>
              <w:pStyle w:val="23"/>
              <w:widowControl w:val="0"/>
              <w:spacing w:after="120" w:line="240" w:lineRule="auto"/>
              <w:ind w:firstLine="0"/>
              <w:jc w:val="center"/>
              <w:rPr>
                <w:rFonts w:ascii="GHEA Grapalat" w:hAnsi="GHEA Grapalat"/>
                <w:sz w:val="24"/>
                <w:szCs w:val="24"/>
              </w:rPr>
            </w:pPr>
            <w:r w:rsidRPr="005843DA">
              <w:rPr>
                <w:rFonts w:ascii="GHEA Grapalat" w:hAnsi="GHEA Grapalat" w:cs="Calibri"/>
                <w:color w:val="000000"/>
                <w:sz w:val="18"/>
                <w:szCs w:val="18"/>
              </w:rPr>
              <w:t>8</w:t>
            </w:r>
            <w:r>
              <w:rPr>
                <w:rFonts w:ascii="Calibri" w:hAnsi="Calibri" w:cs="Calibri"/>
                <w:color w:val="000000"/>
                <w:sz w:val="18"/>
                <w:szCs w:val="18"/>
              </w:rPr>
              <w:t> </w:t>
            </w:r>
            <w:r w:rsidRPr="005843DA">
              <w:rPr>
                <w:rFonts w:ascii="GHEA Grapalat" w:hAnsi="GHEA Grapalat" w:cs="Calibri"/>
                <w:color w:val="000000"/>
                <w:sz w:val="18"/>
                <w:szCs w:val="18"/>
              </w:rPr>
              <w:t>010</w:t>
            </w:r>
            <w:r>
              <w:rPr>
                <w:rFonts w:ascii="GHEA Grapalat" w:hAnsi="GHEA Grapalat" w:cs="Calibri"/>
                <w:color w:val="000000"/>
                <w:sz w:val="18"/>
                <w:szCs w:val="18"/>
              </w:rPr>
              <w:t xml:space="preserve"> </w:t>
            </w:r>
            <w:r w:rsidRPr="005843DA">
              <w:rPr>
                <w:rFonts w:ascii="GHEA Grapalat" w:hAnsi="GHEA Grapalat" w:cs="Calibri"/>
                <w:color w:val="000000"/>
                <w:sz w:val="18"/>
                <w:szCs w:val="18"/>
              </w:rPr>
              <w:t>600,0</w:t>
            </w:r>
          </w:p>
        </w:tc>
        <w:tc>
          <w:tcPr>
            <w:tcW w:w="6601" w:type="dxa"/>
            <w:vAlign w:val="center"/>
          </w:tcPr>
          <w:p w14:paraId="59A48411" w14:textId="0DC1C07A" w:rsidR="00207025" w:rsidRPr="009044F1" w:rsidRDefault="00207025" w:rsidP="00207025">
            <w:pPr>
              <w:pStyle w:val="23"/>
              <w:widowControl w:val="0"/>
              <w:spacing w:after="120" w:line="240" w:lineRule="auto"/>
              <w:ind w:firstLine="0"/>
              <w:rPr>
                <w:rFonts w:ascii="GHEA Grapalat" w:hAnsi="GHEA Grapalat"/>
                <w:sz w:val="24"/>
                <w:szCs w:val="24"/>
              </w:rPr>
            </w:pPr>
            <w:r w:rsidRPr="00C168F3">
              <w:t xml:space="preserve">Ремонт </w:t>
            </w:r>
            <w:r>
              <w:t>межхозяйственн</w:t>
            </w:r>
            <w:r w:rsidRPr="00C168F3">
              <w:t>ых и внутри</w:t>
            </w:r>
            <w:r>
              <w:t>хозяйственн</w:t>
            </w:r>
            <w:r w:rsidRPr="00C168F3">
              <w:t>ых</w:t>
            </w:r>
            <w:r>
              <w:t xml:space="preserve"> сетей участка </w:t>
            </w:r>
            <w:proofErr w:type="spellStart"/>
            <w:r>
              <w:t>Джрвеж-Дзора</w:t>
            </w:r>
            <w:r w:rsidRPr="00ED33D5">
              <w:t>х</w:t>
            </w:r>
            <w:r w:rsidRPr="00C168F3">
              <w:t>бюр</w:t>
            </w:r>
            <w:proofErr w:type="spellEnd"/>
          </w:p>
        </w:tc>
      </w:tr>
      <w:tr w:rsidR="00207025" w:rsidRPr="009044F1" w14:paraId="2DA490FE" w14:textId="77777777" w:rsidTr="00FC4AC0">
        <w:trPr>
          <w:jc w:val="center"/>
        </w:trPr>
        <w:tc>
          <w:tcPr>
            <w:tcW w:w="1358" w:type="dxa"/>
            <w:vAlign w:val="center"/>
          </w:tcPr>
          <w:p w14:paraId="0D1B551C" w14:textId="6DAEE79A" w:rsidR="00207025" w:rsidRPr="009044F1" w:rsidRDefault="00207025" w:rsidP="00207025">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lang w:val="en-US"/>
              </w:rPr>
              <w:t>3</w:t>
            </w:r>
          </w:p>
        </w:tc>
        <w:tc>
          <w:tcPr>
            <w:tcW w:w="1275" w:type="dxa"/>
            <w:vAlign w:val="center"/>
          </w:tcPr>
          <w:p w14:paraId="6C9CD33C" w14:textId="66948642" w:rsidR="00207025" w:rsidRPr="009044F1" w:rsidRDefault="00207025" w:rsidP="00207025">
            <w:pPr>
              <w:pStyle w:val="23"/>
              <w:widowControl w:val="0"/>
              <w:spacing w:after="120" w:line="240" w:lineRule="auto"/>
              <w:ind w:firstLine="0"/>
              <w:jc w:val="center"/>
              <w:rPr>
                <w:rFonts w:ascii="GHEA Grapalat" w:hAnsi="GHEA Grapalat"/>
                <w:sz w:val="24"/>
                <w:szCs w:val="24"/>
              </w:rPr>
            </w:pPr>
            <w:r w:rsidRPr="005843DA">
              <w:rPr>
                <w:rFonts w:ascii="GHEA Grapalat" w:hAnsi="GHEA Grapalat" w:cs="Calibri"/>
                <w:color w:val="000000"/>
                <w:sz w:val="18"/>
                <w:szCs w:val="18"/>
              </w:rPr>
              <w:t>420</w:t>
            </w:r>
            <w:r>
              <w:rPr>
                <w:rFonts w:ascii="GHEA Grapalat" w:hAnsi="GHEA Grapalat" w:cs="Calibri"/>
                <w:color w:val="000000"/>
                <w:sz w:val="18"/>
                <w:szCs w:val="18"/>
              </w:rPr>
              <w:t xml:space="preserve"> </w:t>
            </w:r>
            <w:r w:rsidRPr="005843DA">
              <w:rPr>
                <w:rFonts w:ascii="GHEA Grapalat" w:hAnsi="GHEA Grapalat" w:cs="Calibri"/>
                <w:color w:val="000000"/>
                <w:sz w:val="18"/>
                <w:szCs w:val="18"/>
              </w:rPr>
              <w:t>100,0</w:t>
            </w:r>
          </w:p>
        </w:tc>
        <w:tc>
          <w:tcPr>
            <w:tcW w:w="6601" w:type="dxa"/>
            <w:vAlign w:val="center"/>
          </w:tcPr>
          <w:p w14:paraId="57608A40" w14:textId="549E3BB6" w:rsidR="00207025" w:rsidRPr="009044F1" w:rsidRDefault="00207025" w:rsidP="00207025">
            <w:pPr>
              <w:pStyle w:val="23"/>
              <w:widowControl w:val="0"/>
              <w:spacing w:after="120" w:line="240" w:lineRule="auto"/>
              <w:ind w:firstLine="0"/>
              <w:rPr>
                <w:rFonts w:ascii="GHEA Grapalat" w:hAnsi="GHEA Grapalat"/>
                <w:sz w:val="24"/>
                <w:szCs w:val="24"/>
              </w:rPr>
            </w:pPr>
            <w:r w:rsidRPr="00C168F3">
              <w:t xml:space="preserve">Ремонт </w:t>
            </w:r>
            <w:proofErr w:type="gramStart"/>
            <w:r w:rsidRPr="00C168F3">
              <w:t>внутри</w:t>
            </w:r>
            <w:r>
              <w:t>хозяйственн</w:t>
            </w:r>
            <w:r w:rsidRPr="00C168F3">
              <w:t>ых</w:t>
            </w:r>
            <w:r>
              <w:t xml:space="preserve"> </w:t>
            </w:r>
            <w:r w:rsidRPr="00C168F3">
              <w:t xml:space="preserve"> сетей</w:t>
            </w:r>
            <w:proofErr w:type="gramEnd"/>
            <w:r w:rsidRPr="00C168F3">
              <w:t xml:space="preserve"> участка </w:t>
            </w:r>
            <w:proofErr w:type="spellStart"/>
            <w:r w:rsidRPr="00ED33D5">
              <w:t>Наири</w:t>
            </w:r>
            <w:proofErr w:type="spellEnd"/>
          </w:p>
        </w:tc>
      </w:tr>
      <w:tr w:rsidR="00207025" w:rsidRPr="009044F1" w14:paraId="1A433811" w14:textId="77777777" w:rsidTr="00FC4AC0">
        <w:trPr>
          <w:jc w:val="center"/>
        </w:trPr>
        <w:tc>
          <w:tcPr>
            <w:tcW w:w="1358" w:type="dxa"/>
            <w:vAlign w:val="center"/>
          </w:tcPr>
          <w:p w14:paraId="4A54528E" w14:textId="1FCAA60A" w:rsidR="00207025" w:rsidRDefault="00207025" w:rsidP="00207025">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1275" w:type="dxa"/>
            <w:vAlign w:val="center"/>
          </w:tcPr>
          <w:p w14:paraId="1FEFE8F4" w14:textId="6AEF7BB3" w:rsidR="00207025" w:rsidRPr="009044F1" w:rsidRDefault="00207025" w:rsidP="00207025">
            <w:pPr>
              <w:pStyle w:val="23"/>
              <w:widowControl w:val="0"/>
              <w:spacing w:after="120" w:line="240" w:lineRule="auto"/>
              <w:ind w:firstLine="0"/>
              <w:jc w:val="center"/>
              <w:rPr>
                <w:rFonts w:ascii="GHEA Grapalat" w:hAnsi="GHEA Grapalat"/>
                <w:sz w:val="24"/>
                <w:szCs w:val="24"/>
              </w:rPr>
            </w:pPr>
            <w:r w:rsidRPr="005843DA">
              <w:rPr>
                <w:rFonts w:ascii="GHEA Grapalat" w:hAnsi="GHEA Grapalat" w:cs="Calibri"/>
                <w:color w:val="000000"/>
                <w:sz w:val="18"/>
                <w:szCs w:val="18"/>
              </w:rPr>
              <w:t>1</w:t>
            </w:r>
            <w:r>
              <w:rPr>
                <w:rFonts w:ascii="GHEA Grapalat" w:hAnsi="GHEA Grapalat" w:cs="Calibri"/>
                <w:color w:val="000000"/>
                <w:sz w:val="18"/>
                <w:szCs w:val="18"/>
              </w:rPr>
              <w:t xml:space="preserve"> </w:t>
            </w:r>
            <w:r w:rsidRPr="005843DA">
              <w:rPr>
                <w:rFonts w:ascii="GHEA Grapalat" w:hAnsi="GHEA Grapalat" w:cs="Calibri"/>
                <w:color w:val="000000"/>
                <w:sz w:val="18"/>
                <w:szCs w:val="18"/>
              </w:rPr>
              <w:t>875</w:t>
            </w:r>
            <w:r>
              <w:rPr>
                <w:rFonts w:ascii="GHEA Grapalat" w:hAnsi="GHEA Grapalat" w:cs="Calibri"/>
                <w:color w:val="000000"/>
                <w:sz w:val="18"/>
                <w:szCs w:val="18"/>
              </w:rPr>
              <w:t xml:space="preserve"> </w:t>
            </w:r>
            <w:r w:rsidRPr="005843DA">
              <w:rPr>
                <w:rFonts w:ascii="GHEA Grapalat" w:hAnsi="GHEA Grapalat" w:cs="Calibri"/>
                <w:color w:val="000000"/>
                <w:sz w:val="18"/>
                <w:szCs w:val="18"/>
              </w:rPr>
              <w:t>800,0</w:t>
            </w:r>
          </w:p>
        </w:tc>
        <w:tc>
          <w:tcPr>
            <w:tcW w:w="6601" w:type="dxa"/>
            <w:vAlign w:val="center"/>
          </w:tcPr>
          <w:p w14:paraId="51C8AA89" w14:textId="645F506B" w:rsidR="00207025" w:rsidRPr="009044F1" w:rsidRDefault="00207025" w:rsidP="00207025">
            <w:pPr>
              <w:pStyle w:val="23"/>
              <w:widowControl w:val="0"/>
              <w:spacing w:after="120" w:line="240" w:lineRule="auto"/>
              <w:ind w:firstLine="0"/>
              <w:rPr>
                <w:rFonts w:ascii="GHEA Grapalat" w:hAnsi="GHEA Grapalat"/>
                <w:sz w:val="24"/>
                <w:szCs w:val="24"/>
              </w:rPr>
            </w:pPr>
            <w:r w:rsidRPr="00C168F3">
              <w:t xml:space="preserve">Ремонт </w:t>
            </w:r>
            <w:r>
              <w:t>межхозяйственн</w:t>
            </w:r>
            <w:r w:rsidRPr="00C168F3">
              <w:t>ых и внутри</w:t>
            </w:r>
            <w:r>
              <w:t>хозяйственн</w:t>
            </w:r>
            <w:r w:rsidRPr="00C168F3">
              <w:t xml:space="preserve">ых сетей участка </w:t>
            </w:r>
            <w:r w:rsidRPr="00ED33D5">
              <w:t>Раздана</w:t>
            </w:r>
          </w:p>
        </w:tc>
      </w:tr>
      <w:tr w:rsidR="00207025" w:rsidRPr="009044F1" w14:paraId="5E170405" w14:textId="77777777" w:rsidTr="00FC4AC0">
        <w:trPr>
          <w:jc w:val="center"/>
        </w:trPr>
        <w:tc>
          <w:tcPr>
            <w:tcW w:w="1358" w:type="dxa"/>
            <w:vAlign w:val="center"/>
          </w:tcPr>
          <w:p w14:paraId="2B5EF9B7" w14:textId="3C509A83" w:rsidR="00207025" w:rsidRDefault="00207025" w:rsidP="00207025">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1275" w:type="dxa"/>
            <w:vAlign w:val="center"/>
          </w:tcPr>
          <w:p w14:paraId="759EA01E" w14:textId="0069672F" w:rsidR="00207025" w:rsidRPr="009044F1" w:rsidRDefault="00207025" w:rsidP="00207025">
            <w:pPr>
              <w:pStyle w:val="23"/>
              <w:widowControl w:val="0"/>
              <w:spacing w:after="120" w:line="240" w:lineRule="auto"/>
              <w:ind w:firstLine="0"/>
              <w:jc w:val="center"/>
              <w:rPr>
                <w:rFonts w:ascii="GHEA Grapalat" w:hAnsi="GHEA Grapalat"/>
                <w:sz w:val="24"/>
                <w:szCs w:val="24"/>
              </w:rPr>
            </w:pPr>
            <w:r w:rsidRPr="005843DA">
              <w:rPr>
                <w:rFonts w:ascii="GHEA Grapalat" w:hAnsi="GHEA Grapalat" w:cs="Calibri"/>
                <w:color w:val="000000"/>
                <w:sz w:val="18"/>
                <w:szCs w:val="18"/>
              </w:rPr>
              <w:t>1</w:t>
            </w:r>
            <w:r>
              <w:rPr>
                <w:rFonts w:ascii="GHEA Grapalat" w:hAnsi="GHEA Grapalat" w:cs="Calibri"/>
                <w:color w:val="000000"/>
                <w:sz w:val="18"/>
                <w:szCs w:val="18"/>
              </w:rPr>
              <w:t xml:space="preserve"> </w:t>
            </w:r>
            <w:r w:rsidRPr="005843DA">
              <w:rPr>
                <w:rFonts w:ascii="GHEA Grapalat" w:hAnsi="GHEA Grapalat" w:cs="Calibri"/>
                <w:color w:val="000000"/>
                <w:sz w:val="18"/>
                <w:szCs w:val="18"/>
              </w:rPr>
              <w:t>736</w:t>
            </w:r>
            <w:r>
              <w:rPr>
                <w:rFonts w:ascii="GHEA Grapalat" w:hAnsi="GHEA Grapalat" w:cs="Calibri"/>
                <w:color w:val="000000"/>
                <w:sz w:val="18"/>
                <w:szCs w:val="18"/>
              </w:rPr>
              <w:t xml:space="preserve"> </w:t>
            </w:r>
            <w:r w:rsidRPr="005843DA">
              <w:rPr>
                <w:rFonts w:ascii="GHEA Grapalat" w:hAnsi="GHEA Grapalat" w:cs="Calibri"/>
                <w:color w:val="000000"/>
                <w:sz w:val="18"/>
                <w:szCs w:val="18"/>
              </w:rPr>
              <w:t>200,0</w:t>
            </w:r>
          </w:p>
        </w:tc>
        <w:tc>
          <w:tcPr>
            <w:tcW w:w="6601" w:type="dxa"/>
            <w:vAlign w:val="center"/>
          </w:tcPr>
          <w:p w14:paraId="61719968" w14:textId="379D00A6" w:rsidR="00207025" w:rsidRPr="009044F1" w:rsidRDefault="00207025" w:rsidP="00207025">
            <w:pPr>
              <w:pStyle w:val="23"/>
              <w:widowControl w:val="0"/>
              <w:spacing w:after="120" w:line="240" w:lineRule="auto"/>
              <w:ind w:firstLine="0"/>
              <w:rPr>
                <w:rFonts w:ascii="GHEA Grapalat" w:hAnsi="GHEA Grapalat"/>
                <w:sz w:val="24"/>
                <w:szCs w:val="24"/>
              </w:rPr>
            </w:pPr>
            <w:r w:rsidRPr="00C168F3">
              <w:t xml:space="preserve">Ремонт </w:t>
            </w:r>
            <w:r>
              <w:t>межхозяйственн</w:t>
            </w:r>
            <w:r w:rsidRPr="00C168F3">
              <w:t>ых и внутри</w:t>
            </w:r>
            <w:r>
              <w:t>хозяйственн</w:t>
            </w:r>
            <w:r w:rsidRPr="00C168F3">
              <w:t xml:space="preserve">ых сетей участка </w:t>
            </w:r>
            <w:proofErr w:type="spellStart"/>
            <w:r w:rsidRPr="00ED33D5">
              <w:t>Гарни</w:t>
            </w:r>
            <w:proofErr w:type="spellEnd"/>
          </w:p>
        </w:tc>
      </w:tr>
    </w:tbl>
    <w:p w14:paraId="1D5B2EA7" w14:textId="43C32C2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207025" w:rsidRPr="00207025">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4A1CBB4E" w14:textId="77777777" w:rsidR="00096865" w:rsidRPr="009044F1" w:rsidRDefault="00096865" w:rsidP="00B46D58">
      <w:pPr>
        <w:widowControl w:val="0"/>
        <w:spacing w:after="160"/>
        <w:ind w:firstLine="567"/>
        <w:jc w:val="center"/>
        <w:rPr>
          <w:rFonts w:ascii="GHEA Grapalat" w:hAnsi="GHEA Grapalat" w:cs="Sylfaen"/>
          <w:i/>
        </w:rPr>
      </w:pPr>
    </w:p>
    <w:p w14:paraId="4B4A7E6B" w14:textId="77777777"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7F58FE">
        <w:rPr>
          <w:rFonts w:ascii="GHEA Grapalat" w:hAnsi="GHEA Grapalat"/>
          <w:b/>
        </w:rPr>
        <w:t>ОТОБРАННЫМ  УЧАСТНИКОМ</w:t>
      </w:r>
      <w:proofErr w:type="gramEnd"/>
    </w:p>
    <w:p w14:paraId="03E0BBF8" w14:textId="77777777"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F97DE8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041AFAC"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52FD3B44" w14:textId="77777777"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w:t>
      </w:r>
      <w:proofErr w:type="gramStart"/>
      <w:r w:rsidR="00585E01">
        <w:rPr>
          <w:rFonts w:ascii="GHEA Grapalat" w:hAnsi="GHEA Grapalat"/>
        </w:rPr>
        <w:t>которых  административный</w:t>
      </w:r>
      <w:proofErr w:type="gramEnd"/>
      <w:r w:rsidR="00585E01">
        <w:rPr>
          <w:rFonts w:ascii="GHEA Grapalat" w:hAnsi="GHEA Grapalat"/>
        </w:rPr>
        <w:t xml:space="preserve">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w:t>
      </w:r>
      <w:r w:rsidR="00585E01">
        <w:rPr>
          <w:rFonts w:ascii="GHEA Grapalat" w:hAnsi="GHEA Grapalat"/>
        </w:rPr>
        <w:lastRenderedPageBreak/>
        <w:t xml:space="preserve">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14:paraId="57D77B1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09AF87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43A49B7" w14:textId="77777777"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B2AC793"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3372C65" w14:textId="77777777"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6AED7F0" w14:textId="77777777"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C9EE356" w14:textId="77777777"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36842938" w14:textId="77777777" w:rsidR="005F5608" w:rsidRPr="009044F1" w:rsidRDefault="005F5608" w:rsidP="00B46D58">
      <w:pPr>
        <w:widowControl w:val="0"/>
        <w:tabs>
          <w:tab w:val="left" w:pos="1134"/>
        </w:tabs>
        <w:spacing w:after="160"/>
        <w:ind w:firstLine="567"/>
        <w:jc w:val="both"/>
        <w:rPr>
          <w:rFonts w:ascii="GHEA Grapalat" w:hAnsi="GHEA Grapalat" w:cs="Sylfaen"/>
        </w:rPr>
      </w:pPr>
    </w:p>
    <w:p w14:paraId="072E0E0F"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0CDDF838" w14:textId="77777777"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3A883A9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73D4A57"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559B30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D3557E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279FC4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CD0150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5C349D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FF5AD7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F0C12E1"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D3D36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05FC02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14:paraId="245BB69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77B23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3FCC425"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2FD831A" w14:textId="77777777"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w:t>
      </w:r>
      <w:proofErr w:type="gramStart"/>
      <w:r w:rsidR="004575B1" w:rsidRPr="00AC3C74">
        <w:rPr>
          <w:rFonts w:ascii="GHEA Grapalat" w:hAnsi="GHEA Grapalat"/>
        </w:rPr>
        <w:t>приглашением</w:t>
      </w:r>
      <w:r w:rsidR="004575B1">
        <w:rPr>
          <w:rFonts w:ascii="GHEA Grapalat" w:hAnsi="GHEA Grapalat"/>
        </w:rPr>
        <w:t>.</w:t>
      </w:r>
      <w:r w:rsidR="004272E3" w:rsidRPr="008C6669">
        <w:rPr>
          <w:rFonts w:ascii="GHEA Grapalat" w:hAnsi="GHEA Grapalat"/>
        </w:rPr>
        <w:t>.</w:t>
      </w:r>
      <w:proofErr w:type="gramEnd"/>
      <w:r w:rsidR="004272E3" w:rsidRPr="008C6669">
        <w:rPr>
          <w:rFonts w:ascii="GHEA Grapalat" w:hAnsi="GHEA Grapalat"/>
        </w:rPr>
        <w:t xml:space="preserve"> </w:t>
      </w:r>
    </w:p>
    <w:p w14:paraId="429B571C"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C699EC4"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AFCBDFC"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D116542"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F66605C"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0058FB2" w14:textId="77777777" w:rsidR="00207025" w:rsidRPr="0016155A" w:rsidRDefault="00207025" w:rsidP="00207025">
      <w:pPr>
        <w:pStyle w:val="HTML"/>
        <w:shd w:val="clear" w:color="auto" w:fill="F8F9FA"/>
        <w:jc w:val="both"/>
        <w:rPr>
          <w:rFonts w:ascii="GHEA Grapalat" w:hAnsi="GHEA Grapalat" w:cs="Times New Roman"/>
          <w:color w:val="FF0000"/>
          <w:sz w:val="24"/>
          <w:szCs w:val="24"/>
          <w:lang w:val="ru-RU" w:eastAsia="ru-RU" w:bidi="ru-RU"/>
        </w:rPr>
      </w:pPr>
      <w:r w:rsidRPr="0016155A">
        <w:rPr>
          <w:rFonts w:ascii="GHEA Grapalat" w:hAnsi="GHEA Grapalat" w:cs="Times New Roman"/>
          <w:color w:val="FF0000"/>
          <w:sz w:val="24"/>
          <w:szCs w:val="24"/>
          <w:lang w:val="ru-RU" w:eastAsia="ru-RU" w:bidi="ru-RU"/>
        </w:rPr>
        <w:t>На этапе подписания договора победитель процедуры должен предъявить лицензию 3-го класса на осуществление строительства, необходимую для</w:t>
      </w:r>
      <w:r w:rsidRPr="00207025">
        <w:rPr>
          <w:rFonts w:ascii="GHEA Grapalat" w:hAnsi="GHEA Grapalat"/>
          <w:color w:val="FF0000"/>
          <w:lang w:val="ru-RU"/>
        </w:rPr>
        <w:t xml:space="preserve"> </w:t>
      </w:r>
      <w:r w:rsidRPr="0016155A">
        <w:rPr>
          <w:rFonts w:ascii="GHEA Grapalat" w:hAnsi="GHEA Grapalat" w:cs="Times New Roman"/>
          <w:color w:val="FF0000"/>
          <w:sz w:val="24"/>
          <w:szCs w:val="24"/>
          <w:lang w:val="ru-RU" w:eastAsia="ru-RU" w:bidi="ru-RU"/>
        </w:rPr>
        <w:t>выполнения предусмотренных приглашением работ: гидротехнических сооружений, гидротехнических систем, гидроэнергетических сооружений.</w:t>
      </w:r>
    </w:p>
    <w:p w14:paraId="658B528E" w14:textId="30667F0D" w:rsidR="00AE3715" w:rsidRPr="00207025" w:rsidRDefault="00AE3715" w:rsidP="00B46D58">
      <w:pPr>
        <w:widowControl w:val="0"/>
        <w:spacing w:after="160"/>
        <w:jc w:val="center"/>
        <w:rPr>
          <w:rFonts w:ascii="GHEA Grapalat" w:hAnsi="GHEA Grapalat"/>
          <w:b/>
        </w:rPr>
      </w:pPr>
    </w:p>
    <w:p w14:paraId="2CEB0713"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F7B368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4E8801C" w14:textId="28952125" w:rsidR="00096865" w:rsidRPr="00207025"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207025" w:rsidRPr="00207025">
        <w:rPr>
          <w:rFonts w:ascii="GHEA Grapalat" w:hAnsi="GHEA Grapalat"/>
        </w:rPr>
        <w:t>.</w:t>
      </w:r>
    </w:p>
    <w:p w14:paraId="2687978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ACDCCD9"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438656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02968EE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CDCD354" w14:textId="77777777" w:rsidR="00C65202" w:rsidRPr="002E4BC5" w:rsidRDefault="00C65202" w:rsidP="00B46D58">
      <w:pPr>
        <w:widowControl w:val="0"/>
        <w:spacing w:after="160"/>
        <w:jc w:val="center"/>
        <w:rPr>
          <w:rFonts w:ascii="GHEA Grapalat" w:hAnsi="GHEA Grapalat"/>
          <w:b/>
        </w:rPr>
      </w:pPr>
    </w:p>
    <w:p w14:paraId="7EA4151A"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7CA939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18DA99B"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22B0625F"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63BA9FCA" w14:textId="3DE7BD65"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C6794">
        <w:rPr>
          <w:rFonts w:ascii="GHEA Grapalat" w:hAnsi="GHEA Grapalat"/>
          <w:sz w:val="24"/>
          <w:szCs w:val="24"/>
        </w:rPr>
        <w:t>запрос котировок</w:t>
      </w:r>
      <w:r w:rsidRPr="009044F1">
        <w:rPr>
          <w:rFonts w:ascii="GHEA Grapalat" w:hAnsi="GHEA Grapalat"/>
          <w:sz w:val="24"/>
          <w:szCs w:val="24"/>
        </w:rPr>
        <w:t>.</w:t>
      </w:r>
    </w:p>
    <w:p w14:paraId="0990FAF4" w14:textId="7147F998"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spellStart"/>
      <w:r w:rsidR="00C074DB" w:rsidRPr="00C160FC">
        <w:rPr>
          <w:rFonts w:ascii="GHEA Grapalat" w:hAnsi="GHEA Grapalat"/>
          <w:sz w:val="24"/>
          <w:szCs w:val="24"/>
        </w:rPr>
        <w:t>Котайкский</w:t>
      </w:r>
      <w:proofErr w:type="spellEnd"/>
      <w:r w:rsidR="00C074DB" w:rsidRPr="00C160FC">
        <w:rPr>
          <w:rFonts w:ascii="GHEA Grapalat" w:hAnsi="GHEA Grapalat"/>
          <w:sz w:val="24"/>
          <w:szCs w:val="24"/>
        </w:rPr>
        <w:t xml:space="preserve"> </w:t>
      </w:r>
      <w:r w:rsidR="00C074DB" w:rsidRPr="005965FC">
        <w:rPr>
          <w:rFonts w:ascii="GHEA Grapalat" w:hAnsi="GHEA Grapalat"/>
          <w:sz w:val="24"/>
          <w:szCs w:val="24"/>
        </w:rPr>
        <w:t>область</w:t>
      </w:r>
      <w:r w:rsidR="00C074DB" w:rsidRPr="00974474">
        <w:rPr>
          <w:rFonts w:ascii="GHEA Grapalat" w:hAnsi="GHEA Grapalat"/>
          <w:sz w:val="24"/>
          <w:szCs w:val="24"/>
        </w:rPr>
        <w:t>,</w:t>
      </w:r>
      <w:r w:rsidR="00C074DB" w:rsidRPr="00C160FC">
        <w:rPr>
          <w:rFonts w:ascii="GHEA Grapalat" w:hAnsi="GHEA Grapalat"/>
          <w:sz w:val="24"/>
          <w:szCs w:val="24"/>
        </w:rPr>
        <w:t xml:space="preserve"> деревня </w:t>
      </w:r>
      <w:proofErr w:type="spellStart"/>
      <w:r w:rsidR="00C074DB" w:rsidRPr="00C160FC">
        <w:rPr>
          <w:rFonts w:ascii="GHEA Grapalat" w:hAnsi="GHEA Grapalat"/>
          <w:sz w:val="24"/>
          <w:szCs w:val="24"/>
        </w:rPr>
        <w:t>Бала</w:t>
      </w:r>
      <w:r w:rsidR="00C074DB">
        <w:rPr>
          <w:rFonts w:ascii="GHEA Grapalat" w:hAnsi="GHEA Grapalat"/>
          <w:sz w:val="24"/>
          <w:szCs w:val="24"/>
        </w:rPr>
        <w:t>ховит</w:t>
      </w:r>
      <w:proofErr w:type="spellEnd"/>
      <w:r w:rsidR="00C074DB" w:rsidRPr="00C160FC">
        <w:rPr>
          <w:rFonts w:ascii="GHEA Grapalat" w:hAnsi="GHEA Grapalat"/>
          <w:sz w:val="24"/>
          <w:szCs w:val="24"/>
        </w:rPr>
        <w:t xml:space="preserve">, </w:t>
      </w:r>
      <w:proofErr w:type="spellStart"/>
      <w:proofErr w:type="gramStart"/>
      <w:r w:rsidR="00C074DB" w:rsidRPr="005965FC">
        <w:rPr>
          <w:rFonts w:ascii="GHEA Grapalat" w:hAnsi="GHEA Grapalat"/>
          <w:sz w:val="24"/>
          <w:szCs w:val="24"/>
        </w:rPr>
        <w:t>ул</w:t>
      </w:r>
      <w:proofErr w:type="spellEnd"/>
      <w:r w:rsidR="00C074DB" w:rsidRPr="00655E72">
        <w:rPr>
          <w:rFonts w:ascii="GHEA Grapalat" w:hAnsi="GHEA Grapalat"/>
          <w:sz w:val="24"/>
          <w:szCs w:val="24"/>
        </w:rPr>
        <w:t xml:space="preserve"> </w:t>
      </w:r>
      <w:r w:rsidR="00C074DB">
        <w:rPr>
          <w:rFonts w:ascii="GHEA Grapalat" w:hAnsi="GHEA Grapalat"/>
          <w:sz w:val="24"/>
          <w:szCs w:val="24"/>
        </w:rPr>
        <w:t xml:space="preserve"> </w:t>
      </w:r>
      <w:proofErr w:type="spellStart"/>
      <w:r w:rsidR="00C074DB" w:rsidRPr="00655E72">
        <w:rPr>
          <w:rFonts w:ascii="GHEA Grapalat" w:hAnsi="GHEA Grapalat"/>
          <w:sz w:val="24"/>
          <w:szCs w:val="24"/>
        </w:rPr>
        <w:t>М.</w:t>
      </w:r>
      <w:r w:rsidR="00C074DB" w:rsidRPr="00C160FC">
        <w:rPr>
          <w:rFonts w:ascii="GHEA Grapalat" w:hAnsi="GHEA Grapalat"/>
          <w:sz w:val="24"/>
          <w:szCs w:val="24"/>
        </w:rPr>
        <w:t>Тумасян</w:t>
      </w:r>
      <w:proofErr w:type="spellEnd"/>
      <w:proofErr w:type="gramEnd"/>
      <w:r w:rsidR="00C074DB" w:rsidRPr="00C160FC">
        <w:rPr>
          <w:rFonts w:ascii="GHEA Grapalat" w:hAnsi="GHEA Grapalat"/>
          <w:sz w:val="24"/>
          <w:szCs w:val="24"/>
        </w:rPr>
        <w:t xml:space="preserve"> 14</w:t>
      </w:r>
      <w:r w:rsidR="00C074DB" w:rsidRPr="00C074DB">
        <w:rPr>
          <w:rFonts w:ascii="GHEA Grapalat" w:hAnsi="GHEA Grapalat"/>
          <w:sz w:val="24"/>
          <w:szCs w:val="24"/>
        </w:rPr>
        <w:t xml:space="preserve"> </w:t>
      </w:r>
      <w:r>
        <w:rPr>
          <w:rFonts w:ascii="GHEA Grapalat" w:hAnsi="GHEA Grapalat"/>
          <w:sz w:val="24"/>
          <w:szCs w:val="24"/>
        </w:rPr>
        <w:t xml:space="preserve">не позднее, чем </w:t>
      </w:r>
      <w:r w:rsidR="00C074DB" w:rsidRPr="00C074DB">
        <w:rPr>
          <w:rFonts w:ascii="GHEA Grapalat" w:hAnsi="GHEA Grapalat"/>
          <w:sz w:val="24"/>
          <w:szCs w:val="24"/>
        </w:rPr>
        <w:t>11:00</w:t>
      </w:r>
      <w:r>
        <w:rPr>
          <w:rFonts w:ascii="GHEA Grapalat" w:hAnsi="GHEA Grapalat"/>
          <w:sz w:val="24"/>
          <w:szCs w:val="24"/>
        </w:rPr>
        <w:t xml:space="preserve"> часов </w:t>
      </w:r>
      <w:r w:rsidR="00C074DB" w:rsidRPr="00C074DB">
        <w:rPr>
          <w:rFonts w:ascii="GHEA Grapalat" w:hAnsi="GHEA Grapalat"/>
          <w:sz w:val="24"/>
          <w:szCs w:val="24"/>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9F80BB4" w14:textId="24DF032D"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C074DB" w:rsidRPr="0063650A">
        <w:rPr>
          <w:rFonts w:ascii="GHEA Grapalat" w:hAnsi="GHEA Grapalat"/>
          <w:sz w:val="24"/>
          <w:szCs w:val="24"/>
        </w:rPr>
        <w:t xml:space="preserve">Т. </w:t>
      </w:r>
      <w:proofErr w:type="spellStart"/>
      <w:r w:rsidR="00C074DB" w:rsidRPr="0063650A">
        <w:rPr>
          <w:rFonts w:ascii="GHEA Grapalat" w:hAnsi="GHEA Grapalat"/>
          <w:sz w:val="24"/>
          <w:szCs w:val="24"/>
        </w:rPr>
        <w:t>Кюрегян</w:t>
      </w:r>
      <w:proofErr w:type="spellEnd"/>
      <w:r w:rsidR="00C074DB">
        <w:rPr>
          <w:rFonts w:ascii="GHEA Grapalat" w:hAnsi="GHEA Grapalat"/>
        </w:rPr>
        <w:t xml:space="preserve">. </w:t>
      </w:r>
      <w:r w:rsidR="00C074DB" w:rsidRPr="006259BB">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81891A1"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1978E01"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2E2F7EE7" w14:textId="77777777"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6F2422C8" w14:textId="77777777"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w:t>
      </w:r>
      <w:proofErr w:type="gramStart"/>
      <w:r w:rsidR="003C5795" w:rsidRPr="003C5795">
        <w:rPr>
          <w:rFonts w:ascii="GHEA Grapalat" w:hAnsi="GHEA Grapalat"/>
        </w:rPr>
        <w:t xml:space="preserve">в </w:t>
      </w:r>
      <w:proofErr w:type="spellStart"/>
      <w:r w:rsidR="003C5795" w:rsidRPr="003C5795">
        <w:rPr>
          <w:rFonts w:ascii="GHEA Grapalat" w:hAnsi="GHEA Grapalat"/>
        </w:rPr>
        <w:t>в</w:t>
      </w:r>
      <w:proofErr w:type="spellEnd"/>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5857473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75397B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CF1258C"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14:paraId="5A3A3750"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DC80268" w14:textId="77777777"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7D114929" w14:textId="7B218BE6" w:rsidR="0088370A" w:rsidRPr="000C4775" w:rsidRDefault="00DC5D72" w:rsidP="00713D57">
      <w:pPr>
        <w:pStyle w:val="HTML"/>
        <w:shd w:val="clear" w:color="auto" w:fill="F8F9FA"/>
        <w:contextualSpacing/>
        <w:jc w:val="both"/>
        <w:rPr>
          <w:rFonts w:ascii="GHEA Grapalat" w:hAnsi="GHEA Grapalat"/>
          <w:sz w:val="24"/>
          <w:szCs w:val="24"/>
          <w:lang w:val="ru-RU"/>
        </w:rPr>
      </w:pPr>
      <w:proofErr w:type="spellStart"/>
      <w:r>
        <w:rPr>
          <w:rFonts w:ascii="GHEA Grapalat" w:hAnsi="GHEA Grapalat" w:cs="Times New Roman"/>
          <w:sz w:val="24"/>
          <w:szCs w:val="24"/>
          <w:lang w:val="ru-RU" w:eastAsia="ru-RU" w:bidi="ru-RU"/>
        </w:rPr>
        <w:lastRenderedPageBreak/>
        <w:t>утвержденое</w:t>
      </w:r>
      <w:proofErr w:type="spellEnd"/>
      <w:r>
        <w:rPr>
          <w:rFonts w:ascii="GHEA Grapalat" w:hAnsi="GHEA Grapalat" w:cs="Times New Roman"/>
          <w:sz w:val="24"/>
          <w:szCs w:val="24"/>
          <w:lang w:val="ru-RU" w:eastAsia="ru-RU" w:bidi="ru-RU"/>
        </w:rPr>
        <w:t xml:space="preserve">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xml:space="preserve">, предусмотренное настоящим подпунктом, также подтверждается отдельным приложением к заключаемому </w:t>
      </w:r>
      <w:proofErr w:type="gramStart"/>
      <w:r w:rsidRPr="00DC5D72">
        <w:rPr>
          <w:rFonts w:ascii="GHEA Grapalat" w:hAnsi="GHEA Grapalat" w:cs="Times New Roman"/>
          <w:sz w:val="24"/>
          <w:szCs w:val="24"/>
          <w:lang w:val="ru-RU" w:eastAsia="ru-RU" w:bidi="ru-RU"/>
        </w:rPr>
        <w:t>договору</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roofErr w:type="gramEnd"/>
    </w:p>
    <w:p w14:paraId="1B30B3F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3675C1C2"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E9708F0"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33EDABE"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5A9904"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7DE4C0E" w14:textId="77777777" w:rsidR="0049655D" w:rsidRDefault="0049655D">
      <w:pPr>
        <w:rPr>
          <w:rFonts w:ascii="GHEA Grapalat" w:hAnsi="GHEA Grapalat"/>
          <w:b/>
        </w:rPr>
      </w:pPr>
    </w:p>
    <w:p w14:paraId="5618A255" w14:textId="77777777" w:rsidR="00787A1B" w:rsidRDefault="00787A1B">
      <w:pPr>
        <w:rPr>
          <w:rFonts w:ascii="GHEA Grapalat" w:hAnsi="GHEA Grapalat"/>
          <w:b/>
        </w:rPr>
      </w:pPr>
    </w:p>
    <w:p w14:paraId="0A186A47" w14:textId="77777777"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14:paraId="65B1DFA3" w14:textId="77777777" w:rsidR="00787A1B" w:rsidRPr="002E4BC5" w:rsidRDefault="00787A1B" w:rsidP="00B46D58">
      <w:pPr>
        <w:widowControl w:val="0"/>
        <w:spacing w:after="160"/>
        <w:jc w:val="center"/>
        <w:rPr>
          <w:rFonts w:ascii="GHEA Grapalat" w:hAnsi="GHEA Grapalat" w:cs="Arial"/>
          <w:b/>
        </w:rPr>
      </w:pPr>
    </w:p>
    <w:p w14:paraId="73DD52BE"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CBC3DC2" w14:textId="77777777"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9044F1">
        <w:rPr>
          <w:rFonts w:ascii="GHEA Grapalat" w:hAnsi="GHEA Grapalat"/>
          <w:sz w:val="24"/>
          <w:szCs w:val="24"/>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14:paraId="2C9A0356" w14:textId="77777777"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14:paraId="2B7EB523" w14:textId="77777777" w:rsidR="0079529B" w:rsidRPr="000C4775" w:rsidRDefault="0079529B" w:rsidP="000C4775">
      <w:pPr>
        <w:pStyle w:val="HTML"/>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 xml:space="preserve">платежи за исполнительные акты в рамках заключаемого договора осуществляются по следующей </w:t>
      </w:r>
      <w:proofErr w:type="gramStart"/>
      <w:r w:rsidRPr="0079529B">
        <w:rPr>
          <w:rFonts w:ascii="GHEA Grapalat" w:hAnsi="GHEA Grapalat" w:cs="Times New Roman"/>
          <w:sz w:val="24"/>
          <w:szCs w:val="24"/>
          <w:lang w:val="ru-RU" w:eastAsia="ru-RU" w:bidi="ru-RU"/>
        </w:rPr>
        <w:t>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w:t>
      </w:r>
      <w:proofErr w:type="gramEnd"/>
      <w:r w:rsidRPr="000C4775">
        <w:rPr>
          <w:rFonts w:ascii="GHEA Grapalat" w:hAnsi="GHEA Grapalat"/>
          <w:sz w:val="24"/>
          <w:szCs w:val="24"/>
          <w:lang w:val="ru-RU"/>
        </w:rPr>
        <w:t>= ЦУ/СЦ</w:t>
      </w:r>
      <w:r>
        <w:rPr>
          <w:rFonts w:ascii="GHEA Grapalat" w:hAnsi="GHEA Grapalat"/>
          <w:sz w:val="24"/>
          <w:szCs w:val="24"/>
        </w:rPr>
        <w:t>x</w:t>
      </w:r>
      <w:r w:rsidRPr="000C4775">
        <w:rPr>
          <w:rFonts w:ascii="GHEA Grapalat" w:hAnsi="GHEA Grapalat"/>
          <w:sz w:val="24"/>
          <w:szCs w:val="24"/>
          <w:lang w:val="ru-RU"/>
        </w:rPr>
        <w:t>ОР где:</w:t>
      </w:r>
    </w:p>
    <w:p w14:paraId="36F7D0B7"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p>
    <w:p w14:paraId="5C0EBD84"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3C896445"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7DD87372"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73D1C815" w14:textId="77777777"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14:paraId="51F5CE94" w14:textId="77777777"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5E02F4D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2776CE4"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A9934AE"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286C67C"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177963A2"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26EFF680"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5ED04C4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9044F1">
        <w:rPr>
          <w:rFonts w:ascii="GHEA Grapalat" w:hAnsi="GHEA Grapalat"/>
          <w:sz w:val="24"/>
          <w:szCs w:val="24"/>
        </w:rPr>
        <w:lastRenderedPageBreak/>
        <w:t>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780A9648" w14:textId="77777777" w:rsidR="00873D42" w:rsidRPr="00230D36" w:rsidRDefault="00873D42" w:rsidP="00873D42">
      <w:pPr>
        <w:jc w:val="center"/>
        <w:rPr>
          <w:rFonts w:ascii="GHEA Grapalat" w:hAnsi="GHEA Grapalat"/>
          <w:b/>
        </w:rPr>
      </w:pPr>
    </w:p>
    <w:p w14:paraId="4934303B"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22B2CCF" w14:textId="77777777" w:rsidR="00873D42" w:rsidRPr="00230D36" w:rsidRDefault="00873D42" w:rsidP="00873D42">
      <w:pPr>
        <w:jc w:val="center"/>
        <w:rPr>
          <w:rFonts w:ascii="GHEA Grapalat" w:hAnsi="GHEA Grapalat"/>
          <w:b/>
        </w:rPr>
      </w:pPr>
    </w:p>
    <w:p w14:paraId="7D62F82F"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8D80DFF"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A6685B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A25CA87" w14:textId="23E4624A"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C074DB" w:rsidRPr="003818C9">
        <w:rPr>
          <w:rFonts w:ascii="GHEA Grapalat" w:hAnsi="GHEA Grapalat"/>
          <w:sz w:val="24"/>
          <w:szCs w:val="24"/>
        </w:rPr>
        <w:t>8</w:t>
      </w:r>
      <w:r w:rsidR="00C074DB" w:rsidRPr="0016155A">
        <w:rPr>
          <w:rFonts w:ascii="GHEA Grapalat" w:hAnsi="GHEA Grapalat"/>
          <w:sz w:val="24"/>
          <w:szCs w:val="24"/>
        </w:rPr>
        <w:t>-ой</w:t>
      </w:r>
      <w:r w:rsidR="000E21F2" w:rsidRPr="009F3DC7">
        <w:rPr>
          <w:rFonts w:ascii="GHEA Grapalat" w:hAnsi="GHEA Grapalat"/>
          <w:sz w:val="24"/>
          <w:szCs w:val="24"/>
        </w:rPr>
        <w:t xml:space="preserve"> день в </w:t>
      </w:r>
      <w:r w:rsidR="00C074DB" w:rsidRPr="00C074DB">
        <w:rPr>
          <w:rFonts w:ascii="GHEA Grapalat" w:hAnsi="GHEA Grapalat"/>
          <w:sz w:val="24"/>
          <w:szCs w:val="24"/>
        </w:rPr>
        <w:t>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14:paraId="66D76439" w14:textId="77777777"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702CCDF9" w14:textId="77777777"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9F3DC7">
        <w:rPr>
          <w:rFonts w:ascii="GHEA Grapalat" w:hAnsi="GHEA Grapalat"/>
        </w:rPr>
        <w:t xml:space="preserve">цену </w:t>
      </w:r>
      <w:r w:rsidR="00623041" w:rsidRPr="00623041">
        <w:rPr>
          <w:rFonts w:ascii="GHEA Grapalat" w:hAnsi="GHEA Grapalat"/>
        </w:rPr>
        <w:t xml:space="preserve"> </w:t>
      </w:r>
      <w:r w:rsidR="00623041">
        <w:rPr>
          <w:rFonts w:ascii="GHEA Grapalat" w:hAnsi="GHEA Grapalat"/>
        </w:rPr>
        <w:t>закупки</w:t>
      </w:r>
      <w:proofErr w:type="gramEnd"/>
      <w:r w:rsidR="00623041">
        <w:rPr>
          <w:rFonts w:ascii="GHEA Grapalat" w:hAnsi="GHEA Grapalat"/>
        </w:rPr>
        <w:t xml:space="preserve">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01E6BF8C"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C4F1B87"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1DFD054"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247FF86" w14:textId="77777777"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F227A23" w14:textId="77777777"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18B495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 xml:space="preserve">рабочих дней со дня </w:t>
      </w:r>
      <w:r w:rsidR="009A796C" w:rsidRPr="009044F1">
        <w:rPr>
          <w:rFonts w:ascii="GHEA Grapalat" w:hAnsi="GHEA Grapalat"/>
        </w:rPr>
        <w:lastRenderedPageBreak/>
        <w:t>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2D1F19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и/</w:t>
      </w:r>
      <w:proofErr w:type="gramStart"/>
      <w:r w:rsidR="006C0B68">
        <w:rPr>
          <w:rFonts w:ascii="GHEA Grapalat" w:hAnsi="GHEA Grapalat"/>
        </w:rPr>
        <w:t xml:space="preserve">или </w:t>
      </w:r>
      <w:r w:rsidRPr="009044F1">
        <w:rPr>
          <w:rFonts w:ascii="GHEA Grapalat" w:hAnsi="GHEA Grapalat"/>
        </w:rPr>
        <w:t xml:space="preserve"> </w:t>
      </w:r>
      <w:r w:rsidR="00110433">
        <w:rPr>
          <w:rFonts w:ascii="GHEA Grapalat" w:hAnsi="GHEA Grapalat"/>
        </w:rPr>
        <w:t>обеспечение</w:t>
      </w:r>
      <w:proofErr w:type="gramEnd"/>
      <w:r w:rsidR="00110433">
        <w:rPr>
          <w:rFonts w:ascii="GHEA Grapalat" w:hAnsi="GHEA Grapalat"/>
        </w:rPr>
        <w:t xml:space="preserve">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14:paraId="2B2CFBAD"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14:paraId="6AF1F6C2" w14:textId="77777777" w:rsidR="00C074DB" w:rsidRPr="00015C5A" w:rsidRDefault="00FD2748" w:rsidP="00C074DB">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proofErr w:type="gramStart"/>
      <w:r w:rsidRPr="009044F1">
        <w:rPr>
          <w:rFonts w:ascii="GHEA Grapalat" w:hAnsi="GHEA Grapalat"/>
          <w:i w:val="0"/>
          <w:sz w:val="24"/>
          <w:szCs w:val="24"/>
        </w:rPr>
        <w:t>по курсу</w:t>
      </w:r>
      <w:proofErr w:type="gramEnd"/>
      <w:r w:rsidRPr="009044F1">
        <w:rPr>
          <w:rFonts w:ascii="GHEA Grapalat" w:hAnsi="GHEA Grapalat"/>
          <w:i w:val="0"/>
          <w:sz w:val="24"/>
          <w:szCs w:val="24"/>
        </w:rPr>
        <w:t xml:space="preserve"> </w:t>
      </w:r>
      <w:r w:rsidR="00C074DB" w:rsidRPr="00777A65">
        <w:rPr>
          <w:rFonts w:ascii="GHEA Grapalat" w:hAnsi="GHEA Grapalat"/>
          <w:i w:val="0"/>
          <w:sz w:val="24"/>
          <w:szCs w:val="24"/>
        </w:rPr>
        <w:t>установленному Центра</w:t>
      </w:r>
      <w:r w:rsidR="00C074DB">
        <w:rPr>
          <w:rFonts w:ascii="GHEA Grapalat" w:hAnsi="GHEA Grapalat"/>
          <w:i w:val="0"/>
          <w:sz w:val="24"/>
          <w:szCs w:val="24"/>
        </w:rPr>
        <w:t>льным банком Республики Армения.</w:t>
      </w:r>
    </w:p>
    <w:p w14:paraId="1A976EBB"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3E7FCC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47DFEE1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proofErr w:type="gramEnd"/>
      <w:r w:rsidR="00C666AD">
        <w:rPr>
          <w:rFonts w:ascii="GHEA Grapalat" w:hAnsi="GHEA Grapalat"/>
          <w:sz w:val="24"/>
          <w:szCs w:val="24"/>
        </w:rPr>
        <w:t xml:space="preserve">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14:paraId="74BEF07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 xml:space="preserve">об условиях, </w:t>
      </w:r>
      <w:proofErr w:type="gramStart"/>
      <w:r w:rsidR="009D54D5">
        <w:rPr>
          <w:rFonts w:ascii="GHEA Grapalat" w:hAnsi="GHEA Grapalat"/>
          <w:sz w:val="24"/>
          <w:szCs w:val="24"/>
        </w:rPr>
        <w:t>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w:t>
      </w:r>
      <w:proofErr w:type="gramEnd"/>
      <w:r w:rsidRPr="009044F1">
        <w:rPr>
          <w:rFonts w:ascii="GHEA Grapalat" w:hAnsi="GHEA Grapalat"/>
          <w:sz w:val="24"/>
          <w:szCs w:val="24"/>
        </w:rPr>
        <w:t>, времени и месте проведения одновременных переговоров по снижению цен,</w:t>
      </w:r>
    </w:p>
    <w:p w14:paraId="5C1B802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60F8B1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xml:space="preserve">, и до истечения </w:t>
      </w:r>
      <w:r w:rsidRPr="009044F1">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14:paraId="3D56E889" w14:textId="77777777"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570BC1E0" w14:textId="77777777"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9198E35" w14:textId="77777777"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64716D4E" w14:textId="77777777"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22932">
        <w:rPr>
          <w:rFonts w:ascii="GHEA Grapalat" w:hAnsi="GHEA Grapalat"/>
          <w:sz w:val="24"/>
          <w:szCs w:val="24"/>
        </w:rPr>
        <w:t>участника,.</w:t>
      </w:r>
      <w:proofErr w:type="gramEnd"/>
      <w:r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6E7B3275" w14:textId="77777777"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74BACA4" w14:textId="77777777"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lastRenderedPageBreak/>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D2AC60C" w14:textId="77777777"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14:paraId="6CFCBC9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DB94A5" w14:textId="77777777"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0E242CD"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329898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B8E4F8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D8D79BB"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w:t>
      </w:r>
      <w:r w:rsidRPr="009044F1">
        <w:rPr>
          <w:rFonts w:ascii="GHEA Grapalat" w:hAnsi="GHEA Grapalat"/>
          <w:sz w:val="24"/>
          <w:szCs w:val="24"/>
        </w:rPr>
        <w:lastRenderedPageBreak/>
        <w:t>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783E1A8" w14:textId="77777777"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proofErr w:type="gramStart"/>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proofErr w:type="gramEnd"/>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14:paraId="4974EB6F" w14:textId="77777777"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14:paraId="2578CF67" w14:textId="77777777"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B9603C" w14:textId="77777777" w:rsidR="00875295" w:rsidRDefault="00875295" w:rsidP="00875295">
      <w:pPr>
        <w:pStyle w:val="aff3"/>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proofErr w:type="spellStart"/>
      <w:r w:rsidR="00F84E6B" w:rsidRPr="00B51C5B">
        <w:rPr>
          <w:rFonts w:ascii="GHEA Grapalat" w:hAnsi="GHEA Grapalat"/>
        </w:rPr>
        <w:t>сорокодневного</w:t>
      </w:r>
      <w:proofErr w:type="spellEnd"/>
      <w:r w:rsidR="00F84E6B" w:rsidRPr="00B51C5B">
        <w:rPr>
          <w:rFonts w:ascii="GHEA Grapalat" w:hAnsi="GHEA Grapalat"/>
        </w:rPr>
        <w:t xml:space="preserve">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0ADB204" w14:textId="77777777"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14:paraId="12932397" w14:textId="77777777"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w:t>
      </w:r>
      <w:r w:rsidR="00633471">
        <w:rPr>
          <w:rFonts w:ascii="GHEA Grapalat" w:hAnsi="GHEA Grapalat" w:cs="Sylfaen"/>
        </w:rPr>
        <w:lastRenderedPageBreak/>
        <w:t>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14:paraId="31C90D0E" w14:textId="77777777"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0906AA94" w14:textId="77777777" w:rsidR="00686E1A" w:rsidRPr="00686E1A" w:rsidRDefault="00686E1A" w:rsidP="00686E1A">
      <w:pPr>
        <w:widowControl w:val="0"/>
        <w:tabs>
          <w:tab w:val="left" w:pos="1134"/>
        </w:tabs>
        <w:ind w:left="-284"/>
        <w:jc w:val="both"/>
        <w:rPr>
          <w:rFonts w:ascii="GHEA Grapalat" w:hAnsi="GHEA Grapalat" w:cs="Sylfaen"/>
        </w:rPr>
      </w:pPr>
    </w:p>
    <w:p w14:paraId="5FCAB71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EDF10EC"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E991B94"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2C3E1B1" w14:textId="77777777"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FB636D8" w14:textId="77777777"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C62B364" w14:textId="2603199E"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5188E2A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0B6B62DB"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1BC24A8"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7043F"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8CA95BD"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EDF5DFC"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A255CB9" w14:textId="77777777"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2662E652"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3B2AABB6"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F0A2960"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3E233EB"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14:paraId="2AC1B36C" w14:textId="77777777" w:rsidR="00C074DB" w:rsidRDefault="00C074DB" w:rsidP="00B46D58">
      <w:pPr>
        <w:widowControl w:val="0"/>
        <w:spacing w:after="160"/>
        <w:jc w:val="center"/>
        <w:rPr>
          <w:rFonts w:ascii="GHEA Grapalat" w:hAnsi="GHEA Grapalat"/>
          <w:b/>
        </w:rPr>
      </w:pPr>
    </w:p>
    <w:p w14:paraId="61DE5537" w14:textId="77777777" w:rsidR="00C074DB" w:rsidRDefault="00C074DB" w:rsidP="00B46D58">
      <w:pPr>
        <w:widowControl w:val="0"/>
        <w:spacing w:after="160"/>
        <w:jc w:val="center"/>
        <w:rPr>
          <w:rFonts w:ascii="GHEA Grapalat" w:hAnsi="GHEA Grapalat"/>
          <w:b/>
        </w:rPr>
      </w:pPr>
    </w:p>
    <w:p w14:paraId="47EEBBE0" w14:textId="640D00A3"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2CAA63C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w:t>
      </w:r>
      <w:r w:rsidRPr="009044F1">
        <w:rPr>
          <w:rFonts w:ascii="GHEA Grapalat" w:hAnsi="GHEA Grapalat"/>
        </w:rPr>
        <w:lastRenderedPageBreak/>
        <w:t>Договор заключается в письменной форме, посредством составления одного документа.</w:t>
      </w:r>
    </w:p>
    <w:p w14:paraId="1FC3B11A"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14:paraId="316DEF1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617910A0"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w:t>
      </w:r>
      <w:proofErr w:type="gramStart"/>
      <w:r w:rsidR="00A65116" w:rsidRPr="00681C1F">
        <w:rPr>
          <w:rFonts w:ascii="GHEA Grapalat" w:hAnsi="GHEA Grapalat"/>
          <w:color w:val="000000" w:themeColor="text1"/>
        </w:rPr>
        <w:t xml:space="preserve">участник </w:t>
      </w:r>
      <w:r w:rsidR="00A65116">
        <w:rPr>
          <w:rFonts w:ascii="GHEA Grapalat" w:hAnsi="GHEA Grapalat"/>
          <w:color w:val="000000" w:themeColor="text1"/>
        </w:rPr>
        <w:t xml:space="preserve"> после</w:t>
      </w:r>
      <w:proofErr w:type="gramEnd"/>
      <w:r w:rsidR="00A65116">
        <w:rPr>
          <w:rFonts w:ascii="GHEA Grapalat" w:hAnsi="GHEA Grapalat"/>
          <w:color w:val="000000" w:themeColor="text1"/>
        </w:rPr>
        <w:t xml:space="preserve">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 xml:space="preserve">срок, предусмотренный </w:t>
      </w:r>
      <w:r w:rsidR="003A1E18">
        <w:rPr>
          <w:rFonts w:ascii="GHEA Grapalat" w:hAnsi="GHEA Grapalat"/>
        </w:rPr>
        <w:t xml:space="preserve">уведомлением </w:t>
      </w:r>
      <w:r w:rsidR="00A65116" w:rsidRPr="00DF59E9">
        <w:rPr>
          <w:rFonts w:ascii="GHEA Grapalat" w:hAnsi="GHEA Grapalat"/>
        </w:rPr>
        <w:t xml:space="preserve">не подписывает договор и </w:t>
      </w:r>
      <w:r w:rsidR="00A65116">
        <w:rPr>
          <w:rFonts w:ascii="GHEA Grapalat" w:hAnsi="GHEA Grapalat"/>
        </w:rPr>
        <w:t xml:space="preserve">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 xml:space="preserve">а в случае, если проектом заключаемого договора предусмотрена предоплата </w:t>
      </w:r>
      <w:r w:rsidR="003A1E18">
        <w:rPr>
          <w:rFonts w:ascii="GHEA Grapalat" w:hAnsi="GHEA Grapalat"/>
        </w:rPr>
        <w:t xml:space="preserve">- </w:t>
      </w:r>
      <w:r w:rsidR="00A65116">
        <w:rPr>
          <w:rFonts w:ascii="GHEA Grapalat" w:hAnsi="GHEA Grapalat"/>
        </w:rPr>
        <w:t>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14:paraId="7C7FC5D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CD551F2"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14:paraId="2EB59B8A"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081CC2D2" w14:textId="2B56CB6C"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p>
    <w:p w14:paraId="526AA2EB" w14:textId="409F4CA9" w:rsidR="00D2548C" w:rsidRPr="00F76FDC"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w:t>
      </w:r>
      <w:proofErr w:type="gramStart"/>
      <w:r w:rsidR="00FC01CE" w:rsidRPr="00123A23">
        <w:rPr>
          <w:rFonts w:ascii="GHEA Grapalat" w:hAnsi="GHEA Grapalat"/>
        </w:rPr>
        <w:t>закупки работ</w:t>
      </w:r>
      <w:proofErr w:type="gramEnd"/>
      <w:r w:rsidR="00FC01CE" w:rsidRPr="00123A23">
        <w:rPr>
          <w:rFonts w:ascii="GHEA Grapalat" w:hAnsi="GHEA Grapalat"/>
        </w:rPr>
        <w:t xml:space="preserve">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соглашения о неустойке (приложение 4.2) или наличных денег. </w:t>
      </w:r>
      <w:proofErr w:type="gramStart"/>
      <w:r w:rsidR="008A3CE7" w:rsidRPr="003B6812">
        <w:rPr>
          <w:rFonts w:ascii="GHEA Grapalat" w:hAnsi="GHEA Grapalat"/>
        </w:rPr>
        <w:t>Причем  обеспечение</w:t>
      </w:r>
      <w:proofErr w:type="gramEnd"/>
      <w:r w:rsidR="008A3CE7" w:rsidRPr="003B6812">
        <w:rPr>
          <w:rFonts w:ascii="GHEA Grapalat" w:hAnsi="GHEA Grapalat"/>
        </w:rPr>
        <w:t xml:space="preserve"> должно быть действительным как минимум включительно до 20-го </w:t>
      </w:r>
      <w:r w:rsidR="008A3CE7" w:rsidRPr="003B6812">
        <w:rPr>
          <w:rFonts w:ascii="GHEA Grapalat" w:hAnsi="GHEA Grapalat"/>
        </w:rPr>
        <w:lastRenderedPageBreak/>
        <w:t>рабочего дня, следующего за днем полного принятия заказчиком результата выполнения контракта</w:t>
      </w:r>
      <w:r w:rsidR="00F76FDC" w:rsidRPr="00F76FDC">
        <w:rPr>
          <w:rFonts w:ascii="GHEA Grapalat" w:hAnsi="GHEA Grapalat"/>
        </w:rPr>
        <w:t>.</w:t>
      </w:r>
    </w:p>
    <w:p w14:paraId="5FF8E6CA" w14:textId="77777777"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ABAAFEB" w14:textId="77777777"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BDD6D04" w14:textId="2CEB0A54" w:rsidR="00BF0FF6" w:rsidRPr="00F76FDC"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F76FDC" w:rsidRPr="00F76FDC">
        <w:rPr>
          <w:rFonts w:ascii="GHEA Grapalat" w:hAnsi="GHEA Grapalat" w:cs="Sylfaen"/>
        </w:rPr>
        <w:t>.</w:t>
      </w:r>
    </w:p>
    <w:p w14:paraId="68ABF284"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34D8F53" w14:textId="77777777" w:rsidR="00F76FDC" w:rsidRPr="00484402" w:rsidRDefault="00030D40" w:rsidP="00F76FDC">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F76FDC">
        <w:rPr>
          <w:rFonts w:ascii="GHEA Grapalat" w:hAnsi="GHEA Grapalat"/>
        </w:rPr>
        <w:t>О</w:t>
      </w:r>
      <w:r w:rsidR="00F76FDC" w:rsidRPr="001647D2">
        <w:rPr>
          <w:rFonts w:ascii="GHEA Grapalat" w:hAnsi="GHEA Grapalat"/>
        </w:rPr>
        <w:t xml:space="preserve">беспечение </w:t>
      </w:r>
      <w:r w:rsidR="00F76FDC">
        <w:rPr>
          <w:rFonts w:ascii="GHEA Grapalat" w:hAnsi="GHEA Grapalat"/>
        </w:rPr>
        <w:t>договора</w:t>
      </w:r>
      <w:r w:rsidR="00F76FDC" w:rsidRPr="001647D2">
        <w:rPr>
          <w:rFonts w:ascii="GHEA Grapalat" w:hAnsi="GHEA Grapalat"/>
        </w:rPr>
        <w:t xml:space="preserve"> представляется </w:t>
      </w:r>
      <w:proofErr w:type="gramStart"/>
      <w:r w:rsidR="00F76FDC" w:rsidRPr="001647D2">
        <w:rPr>
          <w:rFonts w:ascii="GHEA Grapalat" w:hAnsi="GHEA Grapalat"/>
        </w:rPr>
        <w:t xml:space="preserve">в </w:t>
      </w:r>
      <w:r w:rsidR="00F76FDC" w:rsidRPr="00484402">
        <w:rPr>
          <w:rFonts w:ascii="GHEA Grapalat" w:hAnsi="GHEA Grapalat"/>
        </w:rPr>
        <w:t xml:space="preserve"> одностороннем</w:t>
      </w:r>
      <w:proofErr w:type="gramEnd"/>
      <w:r w:rsidR="00F76FDC" w:rsidRPr="00484402">
        <w:rPr>
          <w:rFonts w:ascii="GHEA Grapalat" w:hAnsi="GHEA Grapalat"/>
        </w:rPr>
        <w:t xml:space="preserve"> порядке утвержденного заявления-в виде неустойки (приложение 5.1) или наличных денег</w:t>
      </w:r>
      <w:r w:rsidR="00F76FDC" w:rsidRPr="00484402">
        <w:rPr>
          <w:rFonts w:ascii="Cambria Math" w:hAnsi="Cambria Math" w:cs="Cambria Math"/>
        </w:rPr>
        <w:t>․</w:t>
      </w:r>
    </w:p>
    <w:p w14:paraId="7E54485E" w14:textId="77777777"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14:paraId="02694B51" w14:textId="5BCDDD73"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76FDC" w:rsidRPr="00F76FDC">
        <w:rPr>
          <w:rFonts w:ascii="GHEA Grapalat" w:hAnsi="GHEA Grapalat"/>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C7B1DF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A3A82A0" w14:textId="77777777"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56BA6F4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94CF9A6" w14:textId="77777777"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 xml:space="preserve">представляет требование о выплате обеспечения </w:t>
      </w:r>
      <w:proofErr w:type="gramStart"/>
      <w:r w:rsidRPr="0012082E">
        <w:rPr>
          <w:rFonts w:ascii="GHEA Grapalat" w:hAnsi="GHEA Grapalat"/>
        </w:rPr>
        <w:t>договора  и</w:t>
      </w:r>
      <w:proofErr w:type="gramEnd"/>
      <w:r w:rsidRPr="0012082E">
        <w:rPr>
          <w:rFonts w:ascii="GHEA Grapalat" w:hAnsi="GHEA Grapalat"/>
        </w:rPr>
        <w:t xml:space="preserve">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 xml:space="preserve">рабочих дней, следующих за днем возникновения основания для </w:t>
      </w:r>
      <w:proofErr w:type="spellStart"/>
      <w:r w:rsidRPr="0012082E">
        <w:rPr>
          <w:rFonts w:ascii="GHEA Grapalat" w:hAnsi="GHEA Grapalat"/>
        </w:rPr>
        <w:t>вылаты</w:t>
      </w:r>
      <w:proofErr w:type="spellEnd"/>
      <w:r w:rsidRPr="0012082E">
        <w:rPr>
          <w:rFonts w:ascii="GHEA Grapalat" w:hAnsi="GHEA Grapalat"/>
        </w:rPr>
        <w:t xml:space="preserve">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12082E">
        <w:rPr>
          <w:rFonts w:ascii="GHEA Grapalat" w:hAnsi="GHEA Grapalat"/>
        </w:rPr>
        <w:t>письменно</w:t>
      </w:r>
      <w:r w:rsidRPr="0012082E">
        <w:rPr>
          <w:rFonts w:ascii="GHEA Grapalat" w:hAnsi="GHEA Grapalat"/>
        </w:rPr>
        <w:t>в</w:t>
      </w:r>
      <w:proofErr w:type="spellEnd"/>
      <w:r w:rsidRPr="0012082E">
        <w:rPr>
          <w:rFonts w:ascii="GHEA Grapalat" w:hAnsi="GHEA Grapalat"/>
        </w:rPr>
        <w:t xml:space="preserve"> течение двух рабочих дней после получения отказа</w:t>
      </w:r>
      <w:r>
        <w:rPr>
          <w:rFonts w:ascii="GHEA Grapalat" w:hAnsi="GHEA Grapalat"/>
        </w:rPr>
        <w:t>.</w:t>
      </w:r>
    </w:p>
    <w:p w14:paraId="291227E1"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14:paraId="38909CA9"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proofErr w:type="gramStart"/>
      <w:r w:rsidRPr="0012082E">
        <w:rPr>
          <w:rFonts w:ascii="GHEA Grapalat" w:hAnsi="GHEA Grapalat" w:hint="eastAsia"/>
        </w:rPr>
        <w:t>обеспечения</w:t>
      </w:r>
      <w:proofErr w:type="gramEnd"/>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1ED6C288"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2FF1ABA8" w14:textId="77777777"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2" w:author="Inesa Kocharyan" w:date="2023-07-07T17:20:00Z">
        <w:r w:rsidRPr="00541249">
          <w:rPr>
            <w:rFonts w:ascii="GHEA Grapalat" w:hAnsi="GHEA Grapalat"/>
          </w:rPr>
          <w:t>.</w:t>
        </w:r>
      </w:ins>
    </w:p>
    <w:p w14:paraId="6553141C" w14:textId="77777777"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14:paraId="3F376C56"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4C43E3E0"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389F0E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DEB904E" w14:textId="36850BE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Pr="009044F1">
        <w:rPr>
          <w:rFonts w:ascii="GHEA Grapalat" w:hAnsi="GHEA Grapalat"/>
        </w:rPr>
        <w:t>прекращается потребность в закупке.</w:t>
      </w:r>
    </w:p>
    <w:p w14:paraId="110BD7A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5C066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B6F02E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CCFFF95"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28CEE0B" w14:textId="77777777"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7394D9A9" w14:textId="77777777"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06F150B" w14:textId="77777777"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0872016" w14:textId="77777777"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AE6C4B5" w14:textId="77777777"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2152FFE"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1DEEDC0"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053CDB7"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A07E60E"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C119B99" w14:textId="77777777" w:rsidR="000E1E78" w:rsidRPr="00570BBD" w:rsidRDefault="000E1E78" w:rsidP="000E1E78">
      <w:pPr>
        <w:jc w:val="both"/>
        <w:rPr>
          <w:rFonts w:ascii="GHEA Grapalat" w:hAnsi="GHEA Grapalat"/>
        </w:rPr>
      </w:pPr>
      <w:r w:rsidRPr="00570BBD">
        <w:rPr>
          <w:rFonts w:ascii="GHEA Grapalat" w:hAnsi="GHEA Grapalat"/>
        </w:rPr>
        <w:lastRenderedPageBreak/>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A8B27BB" w14:textId="77777777"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780012E" w14:textId="77777777"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4BA3027"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5D63E54" w14:textId="77777777"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7220784" w14:textId="77777777"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0F87151E" w14:textId="77777777"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41E249" w14:textId="77777777"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692E1D0" w14:textId="77777777"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BEDB37E" w14:textId="77777777"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90BB4D4" w14:textId="77777777"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124EA81" w14:textId="77777777" w:rsidR="000E1E78" w:rsidRPr="00570BBD" w:rsidRDefault="000E1E78" w:rsidP="000E1E7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w:t>
      </w:r>
      <w:r w:rsidRPr="00570BBD">
        <w:rPr>
          <w:rFonts w:ascii="GHEA Grapalat" w:hAnsi="GHEA Grapalat"/>
        </w:rPr>
        <w:lastRenderedPageBreak/>
        <w:t>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0452743"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18000B5C"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4C08FFA"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A605590" w14:textId="77777777"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CBF7D28" w14:textId="77777777"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9314D82" w14:textId="77777777"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14:paraId="3377563C" w14:textId="77777777" w:rsidR="006356C0" w:rsidRDefault="006356C0">
      <w:pPr>
        <w:rPr>
          <w:rFonts w:ascii="GHEA Grapalat" w:hAnsi="GHEA Grapalat"/>
          <w:b/>
        </w:rPr>
      </w:pPr>
      <w:r>
        <w:rPr>
          <w:rFonts w:ascii="GHEA Grapalat" w:hAnsi="GHEA Grapalat"/>
          <w:b/>
        </w:rPr>
        <w:br w:type="page"/>
      </w:r>
    </w:p>
    <w:p w14:paraId="043405C1" w14:textId="77777777"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14:paraId="5ACD7B4D" w14:textId="77777777" w:rsidR="008842CE" w:rsidRPr="00374F4A" w:rsidRDefault="008842CE" w:rsidP="00B46D58">
      <w:pPr>
        <w:widowControl w:val="0"/>
        <w:spacing w:after="160"/>
        <w:jc w:val="center"/>
        <w:rPr>
          <w:rFonts w:ascii="GHEA Grapalat" w:hAnsi="GHEA Grapalat"/>
          <w:b/>
        </w:rPr>
      </w:pPr>
    </w:p>
    <w:p w14:paraId="18003009" w14:textId="4D53250E"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C6794">
        <w:rPr>
          <w:rFonts w:ascii="GHEA Grapalat" w:hAnsi="GHEA Grapalat"/>
          <w:b/>
        </w:rPr>
        <w:t>ЗАПРОС КОТИРОВОК</w:t>
      </w:r>
    </w:p>
    <w:p w14:paraId="5A3F94CC" w14:textId="77777777" w:rsidR="00096865" w:rsidRPr="009044F1" w:rsidRDefault="00096865" w:rsidP="00B46D58">
      <w:pPr>
        <w:widowControl w:val="0"/>
        <w:spacing w:after="160"/>
        <w:jc w:val="center"/>
        <w:rPr>
          <w:rFonts w:ascii="GHEA Grapalat" w:hAnsi="GHEA Grapalat"/>
        </w:rPr>
      </w:pPr>
    </w:p>
    <w:p w14:paraId="543C338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249248B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AFD746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680D15"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ACA9AC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9A1587A" w14:textId="77777777"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6DCC2E63"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4D1C85A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5A400A8B"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65E15D25"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2"/>
        <w:t>15</w:t>
      </w:r>
    </w:p>
    <w:p w14:paraId="733ED9B3"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D328FF4" w14:textId="77777777"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proofErr w:type="spellStart"/>
      <w:r w:rsidR="00BF154A">
        <w:rPr>
          <w:rFonts w:ascii="GHEA Grapalat" w:hAnsi="GHEA Grapalat"/>
          <w:sz w:val="24"/>
          <w:szCs w:val="24"/>
        </w:rPr>
        <w:t>утвержденое</w:t>
      </w:r>
      <w:proofErr w:type="spellEnd"/>
      <w:r w:rsidR="00BF154A">
        <w:rPr>
          <w:rFonts w:ascii="GHEA Grapalat" w:hAnsi="GHEA Grapalat"/>
          <w:sz w:val="24"/>
          <w:szCs w:val="24"/>
        </w:rPr>
        <w:t xml:space="preserve">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lastRenderedPageBreak/>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proofErr w:type="gramStart"/>
      <w:r w:rsidR="00BF154A">
        <w:rPr>
          <w:rFonts w:ascii="GHEA Grapalat" w:hAnsi="GHEA Grapalat"/>
          <w:sz w:val="24"/>
          <w:szCs w:val="24"/>
        </w:rPr>
        <w:t>Заверение</w:t>
      </w:r>
      <w:proofErr w:type="gramEnd"/>
      <w:r w:rsidR="00BF154A">
        <w:rPr>
          <w:rFonts w:ascii="GHEA Grapalat" w:hAnsi="GHEA Grapalat"/>
          <w:sz w:val="24"/>
          <w:szCs w:val="24"/>
        </w:rPr>
        <w:t xml:space="preserve">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af6"/>
          <w:rFonts w:ascii="GHEA Grapalat" w:hAnsi="GHEA Grapalat"/>
        </w:rPr>
        <w:footnoteReference w:customMarkFollows="1" w:id="3"/>
        <w:t>17</w:t>
      </w:r>
      <w:r w:rsidR="00F27A50" w:rsidRPr="00A56AF7">
        <w:rPr>
          <w:rFonts w:ascii="GHEA Grapalat" w:hAnsi="GHEA Grapalat"/>
        </w:rPr>
        <w:t xml:space="preserve"> </w:t>
      </w:r>
    </w:p>
    <w:p w14:paraId="27C95B15" w14:textId="77777777" w:rsidR="008B1F31" w:rsidRDefault="008B1F31" w:rsidP="008B1F31">
      <w:pPr>
        <w:widowControl w:val="0"/>
        <w:spacing w:after="160" w:line="360" w:lineRule="auto"/>
        <w:jc w:val="center"/>
        <w:rPr>
          <w:rFonts w:ascii="GHEA Grapalat" w:hAnsi="GHEA Grapalat"/>
          <w:b/>
        </w:rPr>
      </w:pPr>
    </w:p>
    <w:p w14:paraId="72B80D7E" w14:textId="77777777"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9EA84F3" w14:textId="77777777"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4FB2097" w14:textId="74579919"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76FDC" w:rsidRPr="00F76FDC">
        <w:rPr>
          <w:rFonts w:ascii="GHEA Grapalat" w:hAnsi="GHEA Grapalat"/>
          <w:color w:val="FF0000"/>
          <w:lang w:val="hy-AM"/>
        </w:rPr>
        <w:t>2-</w:t>
      </w:r>
      <w:r w:rsidR="00F76FDC" w:rsidRPr="00F76FDC">
        <w:rPr>
          <w:rFonts w:ascii="GHEA Grapalat" w:hAnsi="GHEA Grapalat"/>
          <w:color w:val="FF0000"/>
        </w:rPr>
        <w:t xml:space="preserve">х </w:t>
      </w:r>
      <w:r w:rsidRPr="00F76FDC">
        <w:rPr>
          <w:rFonts w:ascii="GHEA Grapalat" w:hAnsi="GHEA Grapalat"/>
          <w:color w:val="FF0000"/>
        </w:rPr>
        <w:t>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11E112E" w14:textId="77777777"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985E0C3" w14:textId="77777777"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00C6484" w14:textId="77777777"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56790753" w14:textId="77777777"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7C1AE027"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E1632AD"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4A2F017" w14:textId="77777777"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9E162A6" w14:textId="77777777" w:rsidR="00B01410" w:rsidRDefault="00B01410">
      <w:pPr>
        <w:rPr>
          <w:ins w:id="5" w:author="Inesa Kocharyan" w:date="2024-02-12T14:54:00Z"/>
          <w:rFonts w:ascii="GHEA Grapalat" w:hAnsi="GHEA Grapalat"/>
          <w:b/>
        </w:rPr>
      </w:pPr>
      <w:ins w:id="6" w:author="Inesa Kocharyan" w:date="2024-02-12T14:54:00Z">
        <w:r>
          <w:rPr>
            <w:rFonts w:ascii="GHEA Grapalat" w:hAnsi="GHEA Grapalat"/>
            <w:b/>
          </w:rPr>
          <w:br w:type="page"/>
        </w:r>
      </w:ins>
    </w:p>
    <w:p w14:paraId="769227E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37907A8" w14:textId="53E63E36" w:rsidR="00F76FDC" w:rsidRPr="00374F4A" w:rsidRDefault="00F76FDC" w:rsidP="00F76FDC">
      <w:pPr>
        <w:pStyle w:val="6"/>
        <w:keepNext w:val="0"/>
        <w:widowControl w:val="0"/>
        <w:spacing w:after="160"/>
        <w:jc w:val="right"/>
        <w:rPr>
          <w:rFonts w:ascii="GHEA Grapalat" w:hAnsi="GHEA Grapalat" w:cs="Arial"/>
          <w:color w:val="auto"/>
          <w:sz w:val="24"/>
          <w:szCs w:val="24"/>
        </w:rPr>
      </w:pPr>
      <w:r w:rsidRPr="00F76FDC">
        <w:rPr>
          <w:rFonts w:ascii="GHEA Grapalat" w:hAnsi="GHEA Grapalat"/>
          <w:sz w:val="24"/>
          <w:szCs w:val="24"/>
        </w:rPr>
        <w:t xml:space="preserve">                        </w:t>
      </w:r>
      <w:r w:rsidR="00B2572B" w:rsidRPr="00BF4E90">
        <w:rPr>
          <w:rFonts w:ascii="GHEA Grapalat" w:hAnsi="GHEA Grapalat"/>
          <w:sz w:val="24"/>
          <w:szCs w:val="24"/>
        </w:rPr>
        <w:t xml:space="preserve">к Приглашению на </w:t>
      </w:r>
      <w:r w:rsidR="00BC6794">
        <w:rPr>
          <w:rFonts w:ascii="GHEA Grapalat" w:hAnsi="GHEA Grapalat"/>
          <w:b w:val="0"/>
          <w:sz w:val="24"/>
          <w:szCs w:val="24"/>
        </w:rPr>
        <w:t>запрос котировок</w:t>
      </w:r>
      <w:r w:rsidR="00123294" w:rsidRPr="00BF4E90">
        <w:rPr>
          <w:rFonts w:ascii="GHEA Grapalat" w:hAnsi="GHEA Grapalat" w:cs="Arial"/>
          <w:sz w:val="24"/>
          <w:szCs w:val="24"/>
        </w:rPr>
        <w:br/>
      </w:r>
      <w:r w:rsidR="00B2572B" w:rsidRPr="00374F4A">
        <w:rPr>
          <w:rFonts w:ascii="GHEA Grapalat" w:hAnsi="GHEA Grapalat"/>
          <w:sz w:val="24"/>
          <w:szCs w:val="24"/>
        </w:rPr>
        <w:t xml:space="preserve">под кодом </w:t>
      </w:r>
      <w:r>
        <w:rPr>
          <w:rFonts w:ascii="GHEA Grapalat" w:hAnsi="GHEA Grapalat"/>
          <w:color w:val="auto"/>
          <w:sz w:val="24"/>
          <w:szCs w:val="24"/>
        </w:rPr>
        <w:t>«</w:t>
      </w:r>
      <w:r>
        <w:rPr>
          <w:rFonts w:ascii="GHEA Grapalat" w:hAnsi="GHEA Grapalat"/>
          <w:sz w:val="24"/>
          <w:szCs w:val="24"/>
        </w:rPr>
        <w:t>ԿՈ ՋՕԸ-ԳՀԱՇՁԲ-2</w:t>
      </w:r>
      <w:r w:rsidR="006F78BB" w:rsidRPr="006F78BB">
        <w:rPr>
          <w:rFonts w:ascii="GHEA Grapalat" w:hAnsi="GHEA Grapalat"/>
          <w:sz w:val="24"/>
          <w:szCs w:val="24"/>
        </w:rPr>
        <w:t>6</w:t>
      </w:r>
      <w:r>
        <w:rPr>
          <w:rFonts w:ascii="GHEA Grapalat" w:hAnsi="GHEA Grapalat"/>
          <w:sz w:val="24"/>
          <w:szCs w:val="24"/>
        </w:rPr>
        <w:t>/01»</w:t>
      </w:r>
    </w:p>
    <w:p w14:paraId="512AE36F" w14:textId="0527ACEC" w:rsidR="00B2572B" w:rsidRPr="00374F4A" w:rsidRDefault="00B2572B" w:rsidP="00F76FDC">
      <w:pPr>
        <w:pStyle w:val="31"/>
        <w:widowControl w:val="0"/>
        <w:spacing w:after="160" w:line="240" w:lineRule="auto"/>
        <w:jc w:val="right"/>
        <w:rPr>
          <w:rFonts w:ascii="GHEA Grapalat" w:hAnsi="GHEA Grapalat" w:cs="Sylfaen"/>
          <w:b/>
        </w:rPr>
      </w:pPr>
    </w:p>
    <w:p w14:paraId="7563F0B0"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16158833" w14:textId="3CE78ADA"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76FDC">
        <w:rPr>
          <w:rFonts w:ascii="GHEA Grapalat" w:hAnsi="GHEA Grapalat"/>
          <w:color w:val="auto"/>
          <w:sz w:val="24"/>
          <w:szCs w:val="24"/>
        </w:rPr>
        <w:t>запросе котировок</w:t>
      </w:r>
      <w:r w:rsidR="00F76FDC" w:rsidRPr="00374F4A">
        <w:rPr>
          <w:rFonts w:ascii="GHEA Grapalat" w:hAnsi="GHEA Grapalat"/>
          <w:color w:val="auto"/>
          <w:sz w:val="24"/>
          <w:szCs w:val="24"/>
        </w:rPr>
        <w:t xml:space="preserve"> </w:t>
      </w:r>
    </w:p>
    <w:p w14:paraId="5316D488" w14:textId="77777777" w:rsidR="00B2572B" w:rsidRPr="00374F4A" w:rsidRDefault="00B2572B" w:rsidP="00B46D58">
      <w:pPr>
        <w:widowControl w:val="0"/>
        <w:spacing w:after="120"/>
        <w:jc w:val="center"/>
        <w:rPr>
          <w:rFonts w:ascii="GHEA Grapalat" w:hAnsi="GHEA Grapalat"/>
        </w:rPr>
      </w:pPr>
    </w:p>
    <w:p w14:paraId="2DE4549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B8E60B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10209B2E"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DEDF99E"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692BA484" w14:textId="2C686587" w:rsidR="00F76FDC" w:rsidRPr="00374F4A" w:rsidRDefault="00374F4A" w:rsidP="00F76FDC">
      <w:pPr>
        <w:pStyle w:val="6"/>
        <w:keepNext w:val="0"/>
        <w:widowControl w:val="0"/>
        <w:spacing w:after="160"/>
        <w:jc w:val="center"/>
        <w:rPr>
          <w:rFonts w:ascii="GHEA Grapalat" w:hAnsi="GHEA Grapalat" w:cs="Arial"/>
          <w:color w:val="auto"/>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76FDC">
        <w:rPr>
          <w:rFonts w:ascii="GHEA Grapalat" w:hAnsi="GHEA Grapalat"/>
          <w:color w:val="auto"/>
          <w:sz w:val="24"/>
          <w:szCs w:val="24"/>
        </w:rPr>
        <w:t>«</w:t>
      </w:r>
      <w:r w:rsidR="00F76FDC">
        <w:rPr>
          <w:rFonts w:ascii="GHEA Grapalat" w:hAnsi="GHEA Grapalat"/>
          <w:sz w:val="24"/>
          <w:szCs w:val="24"/>
        </w:rPr>
        <w:t>ԿՈ ՋՕԸ-ԳՀԱՇՁԲ-2</w:t>
      </w:r>
      <w:r w:rsidR="006F78BB" w:rsidRPr="006F78BB">
        <w:rPr>
          <w:rFonts w:ascii="GHEA Grapalat" w:hAnsi="GHEA Grapalat"/>
          <w:sz w:val="24"/>
          <w:szCs w:val="24"/>
        </w:rPr>
        <w:t>6</w:t>
      </w:r>
      <w:r w:rsidR="00F76FDC">
        <w:rPr>
          <w:rFonts w:ascii="GHEA Grapalat" w:hAnsi="GHEA Grapalat"/>
          <w:sz w:val="24"/>
          <w:szCs w:val="24"/>
        </w:rPr>
        <w:t>/01»</w:t>
      </w:r>
    </w:p>
    <w:p w14:paraId="3D8E0E4C" w14:textId="4A535869" w:rsidR="00374F4A" w:rsidRPr="00BD0FD1" w:rsidRDefault="00374F4A" w:rsidP="00B46D58">
      <w:pPr>
        <w:jc w:val="both"/>
        <w:rPr>
          <w:rFonts w:ascii="GHEA Grapalat" w:hAnsi="GHEA Grapalat" w:cs="Sylfaen"/>
        </w:rPr>
      </w:pPr>
    </w:p>
    <w:p w14:paraId="0DC742AB"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055516B"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42151A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D46876E"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5C641EE"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1DC1F6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4AE7BE1" w14:textId="77777777" w:rsidR="000612B9" w:rsidRDefault="000612B9" w:rsidP="00B46D58">
      <w:pPr>
        <w:jc w:val="both"/>
        <w:rPr>
          <w:rFonts w:ascii="GHEA Grapalat" w:hAnsi="GHEA Grapalat"/>
        </w:rPr>
      </w:pPr>
    </w:p>
    <w:p w14:paraId="74D3341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6581350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8DC716A" w14:textId="77777777" w:rsidR="000612B9" w:rsidRDefault="000612B9" w:rsidP="00B46D58">
      <w:pPr>
        <w:jc w:val="both"/>
        <w:rPr>
          <w:rFonts w:ascii="GHEA Grapalat" w:hAnsi="GHEA Grapalat"/>
        </w:rPr>
      </w:pPr>
    </w:p>
    <w:p w14:paraId="2BF7AC8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7A17ECB"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98A18D8" w14:textId="77777777" w:rsidR="00B138F3" w:rsidRDefault="00B138F3" w:rsidP="00B46D58">
      <w:pPr>
        <w:jc w:val="both"/>
        <w:rPr>
          <w:rFonts w:ascii="GHEA Grapalat" w:hAnsi="GHEA Grapalat"/>
        </w:rPr>
      </w:pPr>
    </w:p>
    <w:p w14:paraId="71E81445"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6F5E9A4B"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B521992" w14:textId="77777777" w:rsidR="00B138F3" w:rsidRDefault="00B138F3" w:rsidP="00F96993">
      <w:pPr>
        <w:jc w:val="both"/>
        <w:rPr>
          <w:rFonts w:ascii="GHEA Grapalat" w:hAnsi="GHEA Grapalat"/>
        </w:rPr>
      </w:pPr>
    </w:p>
    <w:p w14:paraId="37ABC64A"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3E2CCF7"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EDDEF88" w14:textId="77777777" w:rsidR="00B16483" w:rsidRDefault="00B16483" w:rsidP="00F96993">
      <w:pPr>
        <w:jc w:val="both"/>
        <w:rPr>
          <w:rFonts w:ascii="GHEA Grapalat" w:hAnsi="GHEA Grapalat"/>
          <w:sz w:val="18"/>
          <w:szCs w:val="18"/>
        </w:rPr>
      </w:pPr>
    </w:p>
    <w:p w14:paraId="633AF90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870DD2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CE13048" w14:textId="77777777" w:rsidR="00B16483" w:rsidRPr="00D3436F" w:rsidRDefault="00B16483" w:rsidP="00B16483">
      <w:pPr>
        <w:tabs>
          <w:tab w:val="left" w:pos="7371"/>
        </w:tabs>
        <w:spacing w:after="160"/>
        <w:ind w:left="3544" w:firstLine="3"/>
        <w:jc w:val="both"/>
        <w:rPr>
          <w:rFonts w:ascii="GHEA Grapalat" w:hAnsi="GHEA Grapalat"/>
          <w:sz w:val="16"/>
        </w:rPr>
      </w:pPr>
    </w:p>
    <w:p w14:paraId="76061172"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61D833B4"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E4472CE" w14:textId="77777777"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14:paraId="62F530AF" w14:textId="77777777"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14:paraId="7359A055" w14:textId="77777777" w:rsidR="00E1773C" w:rsidRPr="00AD67F0" w:rsidRDefault="00E1773C" w:rsidP="00E1773C">
      <w:pPr>
        <w:rPr>
          <w:rFonts w:ascii="GHEA Grapalat" w:hAnsi="GHEA Grapalat"/>
          <w:i/>
          <w:sz w:val="16"/>
          <w:vertAlign w:val="superscript"/>
          <w:lang w:val="es-ES"/>
        </w:rPr>
      </w:pPr>
    </w:p>
    <w:p w14:paraId="5068D942" w14:textId="2AA4E16C"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BC6794">
        <w:rPr>
          <w:rFonts w:ascii="GHEA Grapalat" w:hAnsi="GHEA Grapalat"/>
        </w:rPr>
        <w:t>запрос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0B5B91">
        <w:rPr>
          <w:rFonts w:ascii="GHEA Grapalat" w:hAnsi="GHEA Grapalat"/>
        </w:rPr>
        <w:t>“ԿՈ ՋՕԸ-ԳՀԱՇՁԲ-2</w:t>
      </w:r>
      <w:r w:rsidR="006F78BB" w:rsidRPr="006F78BB">
        <w:rPr>
          <w:rFonts w:ascii="GHEA Grapalat" w:hAnsi="GHEA Grapalat"/>
        </w:rPr>
        <w:t>6</w:t>
      </w:r>
      <w:r w:rsidR="000B5B91">
        <w:rPr>
          <w:rFonts w:ascii="GHEA Grapalat" w:hAnsi="GHEA Grapalat"/>
        </w:rPr>
        <w:t>/01»</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14:paraId="6163A6E5" w14:textId="77777777"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14:paraId="47068AF0" w14:textId="77777777"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3B0E7B">
        <w:rPr>
          <w:rFonts w:ascii="GHEA Grapalat" w:hAnsi="GHEA Grapalat"/>
          <w:color w:val="000000" w:themeColor="text1"/>
        </w:rPr>
        <w:t>приглашением  представить</w:t>
      </w:r>
      <w:proofErr w:type="gramEnd"/>
      <w:r w:rsidRPr="003B0E7B">
        <w:rPr>
          <w:rFonts w:ascii="GHEA Grapalat" w:hAnsi="GHEA Grapalat"/>
          <w:color w:val="000000" w:themeColor="text1"/>
        </w:rPr>
        <w:t xml:space="preserve"> обеспечение квалификации</w:t>
      </w:r>
      <w:r w:rsidR="00952531" w:rsidRPr="003B0E7B">
        <w:rPr>
          <w:rFonts w:ascii="GHEA Grapalat" w:hAnsi="GHEA Grapalat"/>
        </w:rPr>
        <w:t>,</w:t>
      </w:r>
    </w:p>
    <w:p w14:paraId="610CFAAB" w14:textId="55C91800" w:rsidR="006B3E56" w:rsidRPr="00DE3244" w:rsidRDefault="006B3E56" w:rsidP="00DE3244">
      <w:pPr>
        <w:pStyle w:val="aff3"/>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BC6794">
        <w:rPr>
          <w:rFonts w:ascii="GHEA Grapalat" w:hAnsi="GHEA Grapalat"/>
        </w:rPr>
        <w:t>ЗАПРОСЕ КОТИРОВОК</w:t>
      </w:r>
      <w:r w:rsidR="00305944" w:rsidRPr="00DE3244">
        <w:rPr>
          <w:rFonts w:ascii="GHEA Grapalat" w:hAnsi="GHEA Grapalat"/>
        </w:rPr>
        <w:t xml:space="preserve"> </w:t>
      </w:r>
      <w:r w:rsidRPr="00DE3244">
        <w:rPr>
          <w:rFonts w:ascii="GHEA Grapalat" w:hAnsi="GHEA Grapalat"/>
        </w:rPr>
        <w:t xml:space="preserve">под кодом </w:t>
      </w:r>
      <w:r w:rsidR="000B5B91">
        <w:rPr>
          <w:rFonts w:ascii="GHEA Grapalat" w:hAnsi="GHEA Grapalat"/>
        </w:rPr>
        <w:t>“ԿՈ ՋՕԸ-ԳՀԱՇՁԲ-2</w:t>
      </w:r>
      <w:r w:rsidR="006F78BB" w:rsidRPr="006F78BB">
        <w:rPr>
          <w:rFonts w:ascii="GHEA Grapalat" w:hAnsi="GHEA Grapalat"/>
        </w:rPr>
        <w:t>6</w:t>
      </w:r>
      <w:r w:rsidR="000B5B91">
        <w:rPr>
          <w:rFonts w:ascii="GHEA Grapalat" w:hAnsi="GHEA Grapalat"/>
        </w:rPr>
        <w:t>/</w:t>
      </w:r>
      <w:proofErr w:type="gramStart"/>
      <w:r w:rsidR="000B5B91">
        <w:rPr>
          <w:rFonts w:ascii="GHEA Grapalat" w:hAnsi="GHEA Grapalat"/>
        </w:rPr>
        <w:t>01»</w:t>
      </w:r>
      <w:r w:rsidRPr="00DE3244">
        <w:rPr>
          <w:rFonts w:ascii="GHEA Grapalat" w:hAnsi="GHEA Grapalat"/>
        </w:rPr>
        <w:t>*</w:t>
      </w:r>
      <w:proofErr w:type="gramEnd"/>
    </w:p>
    <w:p w14:paraId="49F95806" w14:textId="77777777"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7DB2B937" w14:textId="7128BD13"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C6794">
        <w:rPr>
          <w:rFonts w:ascii="GHEA Grapalat" w:hAnsi="GHEA Grapalat"/>
        </w:rPr>
        <w:t>запрос котировок</w:t>
      </w:r>
      <w:r>
        <w:rPr>
          <w:rFonts w:ascii="GHEA Grapalat" w:hAnsi="GHEA Grapalat"/>
        </w:rPr>
        <w:t xml:space="preserve"> случая     одновременного </w:t>
      </w:r>
    </w:p>
    <w:p w14:paraId="4C78676B"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2245833"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7587EB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900D77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056CC8A"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CF1C1F1"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14:paraId="61AA2566" w14:textId="77777777" w:rsidR="00D4396D" w:rsidRDefault="00D4396D" w:rsidP="00D4396D">
      <w:pPr>
        <w:widowControl w:val="0"/>
        <w:spacing w:after="16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gramEnd"/>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14:paraId="576994CB" w14:textId="77777777"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087E0851" w14:textId="77777777"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4"/>
        <w:t>**</w:t>
      </w:r>
      <w:r w:rsidR="006B3E56" w:rsidRPr="001849D9">
        <w:rPr>
          <w:rFonts w:ascii="GHEA Grapalat" w:hAnsi="GHEA Grapalat"/>
        </w:rPr>
        <w:t xml:space="preserve"> </w:t>
      </w:r>
      <w:r>
        <w:rPr>
          <w:rFonts w:ascii="GHEA Grapalat" w:hAnsi="GHEA Grapalat"/>
        </w:rPr>
        <w:t>.</w:t>
      </w:r>
    </w:p>
    <w:p w14:paraId="6611B35C" w14:textId="77777777" w:rsidR="006B3E56" w:rsidDel="00DB151B" w:rsidRDefault="006B3E56" w:rsidP="00B46D58">
      <w:pPr>
        <w:jc w:val="both"/>
        <w:rPr>
          <w:del w:id="7" w:author="Inesa Kocharyan" w:date="2024-02-09T17:00:00Z"/>
          <w:rFonts w:ascii="GHEA Grapalat" w:hAnsi="GHEA Grapalat"/>
        </w:rPr>
      </w:pPr>
    </w:p>
    <w:p w14:paraId="501AC981" w14:textId="77777777" w:rsidR="00923711" w:rsidDel="00DB151B" w:rsidRDefault="00923711">
      <w:pPr>
        <w:rPr>
          <w:del w:id="8" w:author="Inesa Kocharyan" w:date="2024-02-09T17:00:00Z"/>
          <w:rFonts w:ascii="GHEA Grapalat" w:hAnsi="GHEA Grapalat"/>
        </w:rPr>
      </w:pPr>
    </w:p>
    <w:p w14:paraId="2EB14816" w14:textId="77777777" w:rsidR="00110534" w:rsidRDefault="00F36AD3" w:rsidP="00B46D58">
      <w:pPr>
        <w:jc w:val="both"/>
        <w:rPr>
          <w:rFonts w:ascii="GHEA Grapalat" w:hAnsi="GHEA Grapalat"/>
        </w:rPr>
      </w:pPr>
      <w:del w:id="9" w:author="Inesa Kocharyan" w:date="2024-02-09T17:00:00Z">
        <w:r w:rsidDel="00DB151B">
          <w:rPr>
            <w:rFonts w:ascii="GHEA Grapalat" w:hAnsi="GHEA Grapalat"/>
          </w:rPr>
          <w:delText xml:space="preserve"> </w:delText>
        </w:r>
      </w:del>
    </w:p>
    <w:p w14:paraId="62272EE2" w14:textId="77777777" w:rsidR="006B3E56" w:rsidRPr="000858EB" w:rsidRDefault="00DB151B" w:rsidP="002B05FA">
      <w:pPr>
        <w:ind w:firstLine="708"/>
        <w:jc w:val="both"/>
        <w:rPr>
          <w:rFonts w:ascii="GHEA Grapalat" w:hAnsi="GHEA Grapalat"/>
        </w:rPr>
      </w:pPr>
      <w:r w:rsidRPr="00DB151B">
        <w:rPr>
          <w:rFonts w:ascii="GHEA Grapalat" w:hAnsi="GHEA Grapalat"/>
        </w:rPr>
        <w:lastRenderedPageBreak/>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5"/>
        <w:t>***</w:t>
      </w:r>
      <w:r w:rsidR="00DA5D3D" w:rsidRPr="000858EB">
        <w:rPr>
          <w:rFonts w:ascii="GHEA Grapalat" w:hAnsi="GHEA Grapalat"/>
        </w:rPr>
        <w:t xml:space="preserve"> </w:t>
      </w:r>
    </w:p>
    <w:p w14:paraId="143E8B77" w14:textId="77777777" w:rsidR="00F855BB" w:rsidRDefault="00F855BB" w:rsidP="00B46D58">
      <w:pPr>
        <w:tabs>
          <w:tab w:val="left" w:pos="7371"/>
        </w:tabs>
        <w:spacing w:after="160"/>
        <w:ind w:left="3544" w:firstLine="3"/>
        <w:jc w:val="both"/>
        <w:rPr>
          <w:rFonts w:ascii="GHEA Grapalat" w:hAnsi="GHEA Grapalat"/>
          <w:sz w:val="16"/>
          <w:lang w:val="hy-AM"/>
        </w:rPr>
      </w:pPr>
    </w:p>
    <w:p w14:paraId="3E791545"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4631C505" w14:textId="77777777" w:rsidR="006B3E56" w:rsidRPr="00D3436F" w:rsidRDefault="006B3E56" w:rsidP="00B46D58">
      <w:pPr>
        <w:tabs>
          <w:tab w:val="left" w:pos="7371"/>
        </w:tabs>
        <w:spacing w:after="160"/>
        <w:ind w:left="3544" w:firstLine="3"/>
        <w:jc w:val="both"/>
        <w:rPr>
          <w:rFonts w:ascii="GHEA Grapalat" w:hAnsi="GHEA Grapalat"/>
          <w:sz w:val="16"/>
        </w:rPr>
      </w:pPr>
    </w:p>
    <w:p w14:paraId="7E601932" w14:textId="77777777" w:rsidR="006B3E56" w:rsidRPr="00770B03" w:rsidRDefault="006B3E56" w:rsidP="00B46D58">
      <w:pPr>
        <w:tabs>
          <w:tab w:val="left" w:pos="7371"/>
        </w:tabs>
        <w:spacing w:after="160"/>
        <w:ind w:left="3544" w:firstLine="3"/>
        <w:jc w:val="both"/>
        <w:rPr>
          <w:rFonts w:ascii="GHEA Grapalat" w:hAnsi="GHEA Grapalat"/>
          <w:sz w:val="16"/>
        </w:rPr>
      </w:pPr>
    </w:p>
    <w:p w14:paraId="47B37ED6"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C15B25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767318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CE31EC5"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0203D9D" w14:textId="77777777" w:rsidR="00123294" w:rsidRDefault="00123294" w:rsidP="00B46D58">
      <w:pPr>
        <w:rPr>
          <w:rFonts w:ascii="GHEA Grapalat" w:hAnsi="GHEA Grapalat"/>
          <w:b/>
        </w:rPr>
      </w:pPr>
      <w:r>
        <w:rPr>
          <w:rFonts w:ascii="GHEA Grapalat" w:hAnsi="GHEA Grapalat"/>
          <w:b/>
        </w:rPr>
        <w:br w:type="page"/>
      </w:r>
    </w:p>
    <w:p w14:paraId="2FE885E7" w14:textId="77777777" w:rsidR="00B048B2" w:rsidRDefault="00B048B2" w:rsidP="00B46D58">
      <w:pPr>
        <w:rPr>
          <w:rFonts w:ascii="GHEA Grapalat" w:hAnsi="GHEA Grapalat"/>
          <w:b/>
        </w:rPr>
      </w:pPr>
    </w:p>
    <w:p w14:paraId="0665CEE8"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14:paraId="0ABF418C" w14:textId="1130D0B4"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C679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0B5B91">
        <w:rPr>
          <w:rFonts w:ascii="GHEA Grapalat" w:hAnsi="GHEA Grapalat"/>
          <w:b/>
          <w:sz w:val="24"/>
          <w:szCs w:val="24"/>
        </w:rPr>
        <w:t>“ԿՈ ՋՕԸ-ԳՀԱՇՁԲ-2</w:t>
      </w:r>
      <w:r w:rsidR="006F78BB" w:rsidRPr="006F78BB">
        <w:rPr>
          <w:rFonts w:ascii="GHEA Grapalat" w:hAnsi="GHEA Grapalat"/>
          <w:b/>
          <w:sz w:val="24"/>
          <w:szCs w:val="24"/>
        </w:rPr>
        <w:t>6</w:t>
      </w:r>
      <w:r w:rsidR="000B5B91">
        <w:rPr>
          <w:rFonts w:ascii="GHEA Grapalat" w:hAnsi="GHEA Grapalat"/>
          <w:b/>
          <w:sz w:val="24"/>
          <w:szCs w:val="24"/>
        </w:rPr>
        <w:t>/01»</w:t>
      </w:r>
      <w:r>
        <w:rPr>
          <w:rStyle w:val="af6"/>
          <w:rFonts w:ascii="GHEA Grapalat" w:hAnsi="GHEA Grapalat"/>
          <w:b/>
          <w:sz w:val="24"/>
          <w:szCs w:val="24"/>
        </w:rPr>
        <w:footnoteReference w:customMarkFollows="1" w:id="6"/>
        <w:t>*</w:t>
      </w:r>
    </w:p>
    <w:p w14:paraId="6642523A" w14:textId="77777777"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14:paraId="19596805" w14:textId="77777777" w:rsidR="00D043C1" w:rsidRPr="009044F1" w:rsidRDefault="002B6B4A" w:rsidP="00D043C1">
      <w:pPr>
        <w:pStyle w:val="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15F83F57"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14:paraId="6FA2B6EF" w14:textId="77777777"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14:paraId="5050CFDB" w14:textId="14A9C655" w:rsidR="00D043C1" w:rsidRPr="00094180" w:rsidDel="002B6B4A" w:rsidRDefault="002B6B4A" w:rsidP="00094180">
      <w:pPr>
        <w:widowControl w:val="0"/>
        <w:tabs>
          <w:tab w:val="left" w:pos="6804"/>
        </w:tabs>
        <w:jc w:val="both"/>
        <w:rPr>
          <w:del w:id="10"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0B5B91">
        <w:rPr>
          <w:rFonts w:ascii="GHEA Grapalat" w:hAnsi="GHEA Grapalat"/>
        </w:rPr>
        <w:t>«ԿՈ ՋՕԸ-ԳՀԱՇՁԲ-2</w:t>
      </w:r>
      <w:r w:rsidR="006F78BB" w:rsidRPr="006F78BB">
        <w:rPr>
          <w:rFonts w:ascii="GHEA Grapalat" w:hAnsi="GHEA Grapalat"/>
        </w:rPr>
        <w:t>6</w:t>
      </w:r>
      <w:r w:rsidR="000B5B91">
        <w:rPr>
          <w:rFonts w:ascii="GHEA Grapalat" w:hAnsi="GHEA Grapalat"/>
        </w:rPr>
        <w:t>/01»</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14:paraId="4742E717" w14:textId="77777777" w:rsidR="00094180" w:rsidRDefault="00094180" w:rsidP="00D043C1">
      <w:pPr>
        <w:widowControl w:val="0"/>
        <w:tabs>
          <w:tab w:val="left" w:pos="6804"/>
        </w:tabs>
        <w:jc w:val="center"/>
        <w:rPr>
          <w:rFonts w:ascii="GHEA Grapalat" w:hAnsi="GHEA Grapalat"/>
        </w:rPr>
      </w:pPr>
    </w:p>
    <w:p w14:paraId="6CA831B9" w14:textId="77777777" w:rsidR="00094180" w:rsidRDefault="00094180" w:rsidP="00D043C1">
      <w:pPr>
        <w:widowControl w:val="0"/>
        <w:tabs>
          <w:tab w:val="left" w:pos="6804"/>
        </w:tabs>
        <w:jc w:val="center"/>
        <w:rPr>
          <w:rFonts w:ascii="GHEA Grapalat" w:hAnsi="GHEA Grapalat"/>
        </w:rPr>
      </w:pPr>
    </w:p>
    <w:p w14:paraId="0B887448" w14:textId="77777777" w:rsidR="00094180" w:rsidRDefault="00094180" w:rsidP="00D043C1">
      <w:pPr>
        <w:widowControl w:val="0"/>
        <w:tabs>
          <w:tab w:val="left" w:pos="6804"/>
        </w:tabs>
        <w:jc w:val="center"/>
        <w:rPr>
          <w:rFonts w:ascii="GHEA Grapalat" w:hAnsi="GHEA Grapalat"/>
        </w:rPr>
      </w:pPr>
    </w:p>
    <w:p w14:paraId="0CE19B31" w14:textId="77777777" w:rsidR="00094180" w:rsidRDefault="00094180" w:rsidP="00D043C1">
      <w:pPr>
        <w:widowControl w:val="0"/>
        <w:tabs>
          <w:tab w:val="left" w:pos="6804"/>
        </w:tabs>
        <w:jc w:val="center"/>
        <w:rPr>
          <w:rFonts w:ascii="GHEA Grapalat" w:hAnsi="GHEA Grapalat"/>
        </w:rPr>
      </w:pPr>
    </w:p>
    <w:p w14:paraId="460B60A5"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D877C79"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1BF0254" w14:textId="77777777" w:rsidR="00D043C1" w:rsidRPr="008875C7" w:rsidRDefault="00D043C1" w:rsidP="00D043C1">
      <w:pPr>
        <w:widowControl w:val="0"/>
        <w:spacing w:after="160"/>
        <w:jc w:val="right"/>
        <w:rPr>
          <w:rFonts w:ascii="GHEA Grapalat" w:hAnsi="GHEA Grapalat"/>
        </w:rPr>
      </w:pPr>
    </w:p>
    <w:p w14:paraId="67C91838"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28B31607" w14:textId="77777777" w:rsidR="00D043C1" w:rsidRDefault="00D043C1" w:rsidP="00D043C1">
      <w:pPr>
        <w:rPr>
          <w:rFonts w:ascii="GHEA Grapalat" w:hAnsi="GHEA Grapalat"/>
        </w:rPr>
      </w:pPr>
      <w:r>
        <w:rPr>
          <w:rFonts w:ascii="GHEA Grapalat" w:hAnsi="GHEA Grapalat"/>
        </w:rPr>
        <w:br w:type="page"/>
      </w:r>
    </w:p>
    <w:p w14:paraId="7960E3C8" w14:textId="77777777"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14:paraId="150F5650" w14:textId="295ECE79"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BC6794">
        <w:rPr>
          <w:rFonts w:ascii="GHEA Grapalat" w:hAnsi="GHEA Grapalat"/>
          <w:b/>
        </w:rPr>
        <w:t>запрос котировок</w:t>
      </w:r>
    </w:p>
    <w:p w14:paraId="086EE8D9" w14:textId="064725A7"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0B5B91">
        <w:rPr>
          <w:rFonts w:ascii="GHEA Grapalat" w:hAnsi="GHEA Grapalat"/>
          <w:b/>
          <w:sz w:val="24"/>
          <w:szCs w:val="24"/>
        </w:rPr>
        <w:t>«ԿՈ ՋՕԸ-ԳՀԱՇՁԲ-2</w:t>
      </w:r>
      <w:r w:rsidR="006F78BB" w:rsidRPr="006F78BB">
        <w:rPr>
          <w:rFonts w:ascii="GHEA Grapalat" w:hAnsi="GHEA Grapalat"/>
          <w:b/>
          <w:sz w:val="24"/>
          <w:szCs w:val="24"/>
        </w:rPr>
        <w:t>6</w:t>
      </w:r>
      <w:r w:rsidR="000B5B91">
        <w:rPr>
          <w:rFonts w:ascii="GHEA Grapalat" w:hAnsi="GHEA Grapalat"/>
          <w:b/>
          <w:sz w:val="24"/>
          <w:szCs w:val="24"/>
        </w:rPr>
        <w:t>/01»</w:t>
      </w:r>
    </w:p>
    <w:p w14:paraId="21E77FA3" w14:textId="77777777" w:rsidR="00220899" w:rsidRDefault="00220899" w:rsidP="00220899">
      <w:pPr>
        <w:ind w:left="360" w:hanging="360"/>
        <w:jc w:val="center"/>
        <w:rPr>
          <w:rFonts w:ascii="GHEA Grapalat" w:hAnsi="GHEA Grapalat"/>
          <w:b/>
        </w:rPr>
      </w:pPr>
      <w:r>
        <w:rPr>
          <w:rFonts w:ascii="GHEA Grapalat" w:hAnsi="GHEA Grapalat"/>
          <w:b/>
        </w:rPr>
        <w:t>ФОРМА</w:t>
      </w:r>
    </w:p>
    <w:p w14:paraId="49184989" w14:textId="77777777"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43C9E4E3" w14:textId="77777777" w:rsidR="00220899" w:rsidRPr="00ED3A13" w:rsidRDefault="00220899" w:rsidP="00220899">
      <w:pPr>
        <w:ind w:left="360" w:hanging="360"/>
        <w:jc w:val="center"/>
        <w:rPr>
          <w:rFonts w:ascii="GHEA Grapalat" w:eastAsia="GHEA Grapalat" w:hAnsi="GHEA Grapalat" w:cs="GHEA Grapalat"/>
          <w:b/>
        </w:rPr>
      </w:pPr>
    </w:p>
    <w:p w14:paraId="335EA352" w14:textId="77777777"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0AC45DF"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3D790094" w14:textId="77777777" w:rsidTr="00220899">
        <w:tc>
          <w:tcPr>
            <w:tcW w:w="2836" w:type="dxa"/>
            <w:shd w:val="clear" w:color="auto" w:fill="D9E2F3"/>
            <w:vAlign w:val="center"/>
          </w:tcPr>
          <w:p w14:paraId="7C0167F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CFEFE9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A7BC72F" w14:textId="77777777" w:rsidTr="00220899">
        <w:tc>
          <w:tcPr>
            <w:tcW w:w="2836" w:type="dxa"/>
            <w:shd w:val="clear" w:color="auto" w:fill="D9E2F3"/>
            <w:vAlign w:val="center"/>
          </w:tcPr>
          <w:p w14:paraId="661809E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341B2F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1ECED9A" w14:textId="77777777" w:rsidTr="00220899">
        <w:tc>
          <w:tcPr>
            <w:tcW w:w="2836" w:type="dxa"/>
            <w:shd w:val="clear" w:color="auto" w:fill="D9E2F3"/>
            <w:vAlign w:val="center"/>
          </w:tcPr>
          <w:p w14:paraId="09952FE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B5BF5A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6B528A3" w14:textId="77777777" w:rsidTr="00220899">
        <w:tc>
          <w:tcPr>
            <w:tcW w:w="2836" w:type="dxa"/>
            <w:shd w:val="clear" w:color="auto" w:fill="D9E2F3"/>
            <w:vAlign w:val="center"/>
          </w:tcPr>
          <w:p w14:paraId="0963FB2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BA792B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3A55696" w14:textId="77777777" w:rsidTr="00220899">
        <w:tc>
          <w:tcPr>
            <w:tcW w:w="2836" w:type="dxa"/>
            <w:shd w:val="clear" w:color="auto" w:fill="D9E2F3"/>
            <w:vAlign w:val="center"/>
          </w:tcPr>
          <w:p w14:paraId="2EE4D61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1BF6519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E4E7E2C" w14:textId="77777777" w:rsidTr="00220899">
        <w:tc>
          <w:tcPr>
            <w:tcW w:w="2836" w:type="dxa"/>
            <w:shd w:val="clear" w:color="auto" w:fill="D9E2F3"/>
            <w:vAlign w:val="center"/>
          </w:tcPr>
          <w:p w14:paraId="08F7A9F0"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03F0FD1" w14:textId="77777777"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14:paraId="1A9F2D3A" w14:textId="77777777" w:rsidTr="00220899">
        <w:tc>
          <w:tcPr>
            <w:tcW w:w="2836" w:type="dxa"/>
            <w:shd w:val="clear" w:color="auto" w:fill="D9E2F3"/>
            <w:vAlign w:val="center"/>
          </w:tcPr>
          <w:p w14:paraId="144B2F22" w14:textId="77777777"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35BFA54" w14:textId="77777777" w:rsidR="00220899" w:rsidRPr="00FD1EE4" w:rsidRDefault="00220899" w:rsidP="00220899">
            <w:pPr>
              <w:spacing w:before="240" w:after="240"/>
              <w:ind w:left="993" w:hanging="851"/>
              <w:rPr>
                <w:rFonts w:ascii="GHEA Grapalat" w:eastAsia="GHEA Grapalat" w:hAnsi="GHEA Grapalat" w:cs="GHEA Grapalat"/>
              </w:rPr>
            </w:pPr>
          </w:p>
        </w:tc>
      </w:tr>
    </w:tbl>
    <w:p w14:paraId="6796D333"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3BED9F0" w14:textId="77777777" w:rsidTr="00220899">
        <w:tc>
          <w:tcPr>
            <w:tcW w:w="2835" w:type="dxa"/>
            <w:shd w:val="clear" w:color="auto" w:fill="D9E2F3"/>
            <w:vAlign w:val="center"/>
          </w:tcPr>
          <w:p w14:paraId="2031302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A11463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FB637A1" w14:textId="77777777" w:rsidTr="00220899">
        <w:trPr>
          <w:trHeight w:val="1487"/>
        </w:trPr>
        <w:tc>
          <w:tcPr>
            <w:tcW w:w="2835" w:type="dxa"/>
            <w:shd w:val="clear" w:color="auto" w:fill="D9E2F3"/>
            <w:vAlign w:val="center"/>
          </w:tcPr>
          <w:p w14:paraId="6BBB83A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3B5C794" w14:textId="77777777" w:rsidR="00220899" w:rsidRPr="00FD1EE4" w:rsidRDefault="00220899" w:rsidP="00220899">
            <w:pPr>
              <w:spacing w:before="240" w:after="240"/>
              <w:rPr>
                <w:rFonts w:ascii="GHEA Grapalat" w:eastAsia="GHEA Grapalat" w:hAnsi="GHEA Grapalat" w:cs="GHEA Grapalat"/>
              </w:rPr>
            </w:pPr>
          </w:p>
        </w:tc>
      </w:tr>
    </w:tbl>
    <w:p w14:paraId="4C81048A"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61B3F67" w14:textId="77777777" w:rsidTr="00220899">
        <w:tc>
          <w:tcPr>
            <w:tcW w:w="2835" w:type="dxa"/>
            <w:shd w:val="clear" w:color="auto" w:fill="D9E2F3"/>
            <w:vAlign w:val="center"/>
          </w:tcPr>
          <w:p w14:paraId="0C97EEF0"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3BB627A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D79CE0" w14:textId="77777777" w:rsidTr="00220899">
        <w:tc>
          <w:tcPr>
            <w:tcW w:w="2835" w:type="dxa"/>
            <w:shd w:val="clear" w:color="auto" w:fill="D9E2F3"/>
            <w:vAlign w:val="center"/>
          </w:tcPr>
          <w:p w14:paraId="6E5C2C2E"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117D1C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AF37367" w14:textId="77777777" w:rsidTr="00220899">
        <w:tc>
          <w:tcPr>
            <w:tcW w:w="2835" w:type="dxa"/>
            <w:shd w:val="clear" w:color="auto" w:fill="D9E2F3"/>
            <w:vAlign w:val="center"/>
          </w:tcPr>
          <w:p w14:paraId="0FAA388F"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048911B" w14:textId="77777777" w:rsidR="00220899" w:rsidRPr="00FD1EE4" w:rsidRDefault="00220899" w:rsidP="00220899">
            <w:pPr>
              <w:spacing w:before="240" w:after="240"/>
              <w:rPr>
                <w:rFonts w:ascii="GHEA Grapalat" w:eastAsia="GHEA Grapalat" w:hAnsi="GHEA Grapalat" w:cs="GHEA Grapalat"/>
              </w:rPr>
            </w:pPr>
          </w:p>
        </w:tc>
      </w:tr>
    </w:tbl>
    <w:p w14:paraId="789F11E7" w14:textId="77777777" w:rsidR="00220899" w:rsidRPr="00FD1EE4" w:rsidRDefault="00220899" w:rsidP="00220899">
      <w:pPr>
        <w:rPr>
          <w:rFonts w:ascii="GHEA Grapalat" w:eastAsia="GHEA Grapalat" w:hAnsi="GHEA Grapalat" w:cs="GHEA Grapalat"/>
        </w:rPr>
      </w:pPr>
    </w:p>
    <w:p w14:paraId="097EC2CF" w14:textId="77777777"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14:paraId="5F04244A" w14:textId="77777777"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3CF1015A" w14:textId="77777777"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4EA3C217" w14:textId="77777777" w:rsidTr="00220899">
        <w:tc>
          <w:tcPr>
            <w:tcW w:w="2835" w:type="dxa"/>
            <w:shd w:val="clear" w:color="auto" w:fill="D9E2F3"/>
            <w:vAlign w:val="center"/>
          </w:tcPr>
          <w:p w14:paraId="04CDA4B4"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0343A0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0AA0770" w14:textId="77777777" w:rsidTr="00220899">
        <w:tc>
          <w:tcPr>
            <w:tcW w:w="2835" w:type="dxa"/>
            <w:shd w:val="clear" w:color="auto" w:fill="D9E2F3"/>
            <w:vAlign w:val="center"/>
          </w:tcPr>
          <w:p w14:paraId="7B59BD2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CB96D7C" w14:textId="77777777" w:rsidR="00220899" w:rsidRPr="00FD1EE4" w:rsidRDefault="00220899" w:rsidP="00220899">
            <w:pPr>
              <w:spacing w:before="240" w:after="240"/>
              <w:rPr>
                <w:rFonts w:ascii="GHEA Grapalat" w:eastAsia="GHEA Grapalat" w:hAnsi="GHEA Grapalat" w:cs="GHEA Grapalat"/>
              </w:rPr>
            </w:pPr>
          </w:p>
        </w:tc>
      </w:tr>
    </w:tbl>
    <w:p w14:paraId="05EC21EB"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26C07CF" w14:textId="77777777" w:rsidTr="00220899">
        <w:tc>
          <w:tcPr>
            <w:tcW w:w="2835" w:type="dxa"/>
            <w:shd w:val="clear" w:color="auto" w:fill="D9E2F3"/>
            <w:vAlign w:val="center"/>
          </w:tcPr>
          <w:p w14:paraId="4EDDD9C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FF7D9D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A73D27D" w14:textId="77777777" w:rsidTr="00220899">
        <w:tc>
          <w:tcPr>
            <w:tcW w:w="2835" w:type="dxa"/>
            <w:shd w:val="clear" w:color="auto" w:fill="D9E2F3"/>
            <w:vAlign w:val="center"/>
          </w:tcPr>
          <w:p w14:paraId="157464B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D48BC7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070E9E8" w14:textId="77777777" w:rsidTr="00220899">
        <w:tc>
          <w:tcPr>
            <w:tcW w:w="2835" w:type="dxa"/>
            <w:shd w:val="clear" w:color="auto" w:fill="D9E2F3"/>
            <w:vAlign w:val="center"/>
          </w:tcPr>
          <w:p w14:paraId="285EDF6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AAD2BA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7702911" w14:textId="77777777" w:rsidTr="00220899">
        <w:tc>
          <w:tcPr>
            <w:tcW w:w="2835" w:type="dxa"/>
            <w:shd w:val="clear" w:color="auto" w:fill="D9E2F3"/>
            <w:vAlign w:val="center"/>
          </w:tcPr>
          <w:p w14:paraId="46CA384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6DD00A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0FD723" w14:textId="77777777" w:rsidTr="00220899">
        <w:tc>
          <w:tcPr>
            <w:tcW w:w="2835" w:type="dxa"/>
            <w:shd w:val="clear" w:color="auto" w:fill="D9E2F3"/>
            <w:vAlign w:val="center"/>
          </w:tcPr>
          <w:p w14:paraId="24E455C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6BC979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ADB179" w14:textId="77777777" w:rsidTr="00220899">
        <w:trPr>
          <w:trHeight w:val="1361"/>
        </w:trPr>
        <w:tc>
          <w:tcPr>
            <w:tcW w:w="2835" w:type="dxa"/>
            <w:shd w:val="clear" w:color="auto" w:fill="D9E2F3"/>
            <w:vAlign w:val="center"/>
          </w:tcPr>
          <w:p w14:paraId="36BD59C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19299E6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741F8FD" w14:textId="77777777" w:rsidTr="00220899">
        <w:tc>
          <w:tcPr>
            <w:tcW w:w="2835" w:type="dxa"/>
            <w:shd w:val="clear" w:color="auto" w:fill="D9E2F3"/>
            <w:vAlign w:val="center"/>
          </w:tcPr>
          <w:p w14:paraId="5E7E5EA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102E618" w14:textId="77777777" w:rsidR="00220899" w:rsidRPr="00FD1EE4" w:rsidRDefault="00220899" w:rsidP="00220899">
            <w:pPr>
              <w:spacing w:before="240" w:after="240"/>
              <w:rPr>
                <w:rFonts w:ascii="GHEA Grapalat" w:eastAsia="GHEA Grapalat" w:hAnsi="GHEA Grapalat" w:cs="GHEA Grapalat"/>
              </w:rPr>
            </w:pPr>
          </w:p>
        </w:tc>
      </w:tr>
    </w:tbl>
    <w:p w14:paraId="18F9ECB0" w14:textId="77777777"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0F5B542E" w14:textId="77777777" w:rsidTr="00220899">
        <w:tc>
          <w:tcPr>
            <w:tcW w:w="2836" w:type="dxa"/>
            <w:shd w:val="clear" w:color="auto" w:fill="D9E2F3"/>
            <w:vAlign w:val="center"/>
          </w:tcPr>
          <w:p w14:paraId="46F9C932" w14:textId="77777777"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7A851E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BAEBD2E" w14:textId="77777777" w:rsidTr="00220899">
        <w:tc>
          <w:tcPr>
            <w:tcW w:w="2836" w:type="dxa"/>
            <w:shd w:val="clear" w:color="auto" w:fill="D9E2F3"/>
            <w:vAlign w:val="center"/>
          </w:tcPr>
          <w:p w14:paraId="3DB917FE" w14:textId="77777777"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0DA365B"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4E63F4AF"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766776E4" w14:textId="77777777"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A49098D"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0DE68DD5" w14:textId="77777777" w:rsidTr="00220899">
        <w:tc>
          <w:tcPr>
            <w:tcW w:w="2837" w:type="dxa"/>
            <w:shd w:val="clear" w:color="auto" w:fill="D9E2F3"/>
            <w:vAlign w:val="center"/>
          </w:tcPr>
          <w:p w14:paraId="5F0068D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DC2313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A720849" w14:textId="77777777" w:rsidTr="00220899">
        <w:tc>
          <w:tcPr>
            <w:tcW w:w="2837" w:type="dxa"/>
            <w:shd w:val="clear" w:color="auto" w:fill="D9E2F3"/>
            <w:vAlign w:val="center"/>
          </w:tcPr>
          <w:p w14:paraId="60DBD41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C6504B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791D731" w14:textId="77777777" w:rsidTr="00220899">
        <w:tc>
          <w:tcPr>
            <w:tcW w:w="2837" w:type="dxa"/>
            <w:shd w:val="clear" w:color="auto" w:fill="D9E2F3"/>
            <w:vAlign w:val="center"/>
          </w:tcPr>
          <w:p w14:paraId="03B4E0D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D2174F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1D6D5E7" w14:textId="77777777" w:rsidTr="00220899">
        <w:tc>
          <w:tcPr>
            <w:tcW w:w="2837" w:type="dxa"/>
            <w:shd w:val="clear" w:color="auto" w:fill="D9E2F3"/>
            <w:vAlign w:val="center"/>
          </w:tcPr>
          <w:p w14:paraId="50F93F01"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4F2D8CB"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73738589"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19D8BF95"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2C7DC343" w14:textId="77777777" w:rsidTr="00220899">
        <w:tc>
          <w:tcPr>
            <w:tcW w:w="2837" w:type="dxa"/>
            <w:shd w:val="clear" w:color="auto" w:fill="D9E2F3"/>
            <w:vAlign w:val="center"/>
          </w:tcPr>
          <w:p w14:paraId="2B3A879A" w14:textId="77777777"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F70FBE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BAB9F72" w14:textId="77777777" w:rsidTr="00220899">
        <w:tc>
          <w:tcPr>
            <w:tcW w:w="2837" w:type="dxa"/>
            <w:shd w:val="clear" w:color="auto" w:fill="D9E2F3"/>
            <w:vAlign w:val="center"/>
          </w:tcPr>
          <w:p w14:paraId="6FB8A718"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9EF480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7A59C13" w14:textId="77777777" w:rsidTr="00220899">
        <w:tc>
          <w:tcPr>
            <w:tcW w:w="2837" w:type="dxa"/>
            <w:shd w:val="clear" w:color="auto" w:fill="D9E2F3"/>
            <w:vAlign w:val="center"/>
          </w:tcPr>
          <w:p w14:paraId="52109CE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25FFE2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1F454A6" w14:textId="77777777" w:rsidTr="00220899">
        <w:tc>
          <w:tcPr>
            <w:tcW w:w="2837" w:type="dxa"/>
            <w:shd w:val="clear" w:color="auto" w:fill="D9E2F3"/>
            <w:vAlign w:val="center"/>
          </w:tcPr>
          <w:p w14:paraId="47613515"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73E3899"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290E3AD9"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35603886" w14:textId="5D51A518" w:rsidR="00220899" w:rsidRPr="00FD1EE4" w:rsidRDefault="00220899" w:rsidP="00220899">
      <w:pPr>
        <w:rPr>
          <w:rFonts w:ascii="GHEA Grapalat" w:eastAsia="GHEA Grapalat" w:hAnsi="GHEA Grapalat" w:cs="GHEA Grapalat"/>
          <w:b/>
        </w:rPr>
      </w:pPr>
    </w:p>
    <w:p w14:paraId="47654CD0"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1440A321"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61490F46" w14:textId="77777777" w:rsidTr="00220899">
        <w:tc>
          <w:tcPr>
            <w:tcW w:w="2836" w:type="dxa"/>
            <w:shd w:val="clear" w:color="auto" w:fill="D9E2F3"/>
            <w:vAlign w:val="center"/>
          </w:tcPr>
          <w:p w14:paraId="0EBEDB1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AE8D53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6A6BEDC" w14:textId="77777777" w:rsidTr="00220899">
        <w:tc>
          <w:tcPr>
            <w:tcW w:w="2836" w:type="dxa"/>
            <w:shd w:val="clear" w:color="auto" w:fill="D9E2F3"/>
            <w:vAlign w:val="center"/>
          </w:tcPr>
          <w:p w14:paraId="4ADBDE4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FEB083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5EEAAE8" w14:textId="77777777" w:rsidTr="00220899">
        <w:tc>
          <w:tcPr>
            <w:tcW w:w="2836" w:type="dxa"/>
            <w:shd w:val="clear" w:color="auto" w:fill="D9E2F3"/>
            <w:vAlign w:val="center"/>
          </w:tcPr>
          <w:p w14:paraId="65F4BD1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lastRenderedPageBreak/>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906D38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91647BA" w14:textId="77777777" w:rsidTr="00220899">
        <w:tc>
          <w:tcPr>
            <w:tcW w:w="2836" w:type="dxa"/>
            <w:shd w:val="clear" w:color="auto" w:fill="D9E2F3"/>
            <w:vAlign w:val="center"/>
          </w:tcPr>
          <w:p w14:paraId="001F424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A3F4A6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EE9DBB0" w14:textId="77777777" w:rsidTr="00220899">
        <w:tc>
          <w:tcPr>
            <w:tcW w:w="2836" w:type="dxa"/>
            <w:shd w:val="clear" w:color="auto" w:fill="D9E2F3"/>
            <w:vAlign w:val="center"/>
          </w:tcPr>
          <w:p w14:paraId="66CAB1E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917537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02DF929" w14:textId="77777777" w:rsidTr="00220899">
        <w:tc>
          <w:tcPr>
            <w:tcW w:w="2836" w:type="dxa"/>
            <w:shd w:val="clear" w:color="auto" w:fill="D9E2F3"/>
            <w:vAlign w:val="center"/>
          </w:tcPr>
          <w:p w14:paraId="4C9DD88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E87F0CE" w14:textId="77777777" w:rsidR="00220899" w:rsidRPr="00FD1EE4" w:rsidRDefault="00220899" w:rsidP="00220899">
            <w:pPr>
              <w:spacing w:before="240" w:after="240"/>
              <w:rPr>
                <w:rFonts w:ascii="GHEA Grapalat" w:eastAsia="GHEA Grapalat" w:hAnsi="GHEA Grapalat" w:cs="GHEA Grapalat"/>
              </w:rPr>
            </w:pPr>
          </w:p>
        </w:tc>
      </w:tr>
    </w:tbl>
    <w:p w14:paraId="1EBC6A12"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34C5F41E" w14:textId="77777777" w:rsidTr="00CF15DB">
        <w:tc>
          <w:tcPr>
            <w:tcW w:w="2977" w:type="dxa"/>
            <w:shd w:val="clear" w:color="auto" w:fill="D9E2F3"/>
            <w:vAlign w:val="center"/>
          </w:tcPr>
          <w:p w14:paraId="3D3DF5A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D05DB9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57A41AE" w14:textId="77777777" w:rsidTr="00CF15DB">
        <w:tc>
          <w:tcPr>
            <w:tcW w:w="2977" w:type="dxa"/>
            <w:shd w:val="clear" w:color="auto" w:fill="D9E2F3"/>
            <w:vAlign w:val="center"/>
          </w:tcPr>
          <w:p w14:paraId="2932E89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111731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52C6E26" w14:textId="77777777" w:rsidTr="00CF15DB">
        <w:tc>
          <w:tcPr>
            <w:tcW w:w="2977" w:type="dxa"/>
            <w:shd w:val="clear" w:color="auto" w:fill="D9E2F3"/>
            <w:vAlign w:val="center"/>
          </w:tcPr>
          <w:p w14:paraId="2E368CC0" w14:textId="77777777"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DC261B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1B9218F" w14:textId="77777777" w:rsidTr="00CF15DB">
        <w:tc>
          <w:tcPr>
            <w:tcW w:w="2977" w:type="dxa"/>
            <w:shd w:val="clear" w:color="auto" w:fill="D9E2F3"/>
            <w:vAlign w:val="center"/>
          </w:tcPr>
          <w:p w14:paraId="348A5D3B" w14:textId="77777777"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B27677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9D3E1F8" w14:textId="77777777" w:rsidTr="00CF15DB">
        <w:tc>
          <w:tcPr>
            <w:tcW w:w="2977" w:type="dxa"/>
            <w:shd w:val="clear" w:color="auto" w:fill="D9E2F3"/>
            <w:vAlign w:val="center"/>
          </w:tcPr>
          <w:p w14:paraId="6649694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958AC39" w14:textId="77777777" w:rsidR="00220899" w:rsidRPr="00FD1EE4" w:rsidRDefault="00220899" w:rsidP="00220899">
            <w:pPr>
              <w:spacing w:before="240" w:after="240"/>
              <w:rPr>
                <w:rFonts w:ascii="GHEA Grapalat" w:eastAsia="GHEA Grapalat" w:hAnsi="GHEA Grapalat" w:cs="GHEA Grapalat"/>
              </w:rPr>
            </w:pPr>
          </w:p>
        </w:tc>
      </w:tr>
    </w:tbl>
    <w:p w14:paraId="6090CA13"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1B16F102" w14:textId="77777777" w:rsidTr="00220899">
        <w:tc>
          <w:tcPr>
            <w:tcW w:w="2943" w:type="dxa"/>
            <w:shd w:val="clear" w:color="auto" w:fill="D9E2F3"/>
            <w:vAlign w:val="center"/>
          </w:tcPr>
          <w:p w14:paraId="2DA512B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0CBF23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EC6A26F" w14:textId="77777777" w:rsidTr="00220899">
        <w:tc>
          <w:tcPr>
            <w:tcW w:w="2943" w:type="dxa"/>
            <w:shd w:val="clear" w:color="auto" w:fill="D9E2F3"/>
            <w:vAlign w:val="center"/>
          </w:tcPr>
          <w:p w14:paraId="5A289DD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33BF8D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29EE374" w14:textId="77777777" w:rsidTr="00220899">
        <w:tc>
          <w:tcPr>
            <w:tcW w:w="2943" w:type="dxa"/>
            <w:shd w:val="clear" w:color="auto" w:fill="D9E2F3"/>
            <w:vAlign w:val="center"/>
          </w:tcPr>
          <w:p w14:paraId="75522AA1"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6C3A461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DE57357" w14:textId="77777777" w:rsidTr="00220899">
        <w:tc>
          <w:tcPr>
            <w:tcW w:w="2943" w:type="dxa"/>
            <w:shd w:val="clear" w:color="auto" w:fill="D9E2F3"/>
            <w:vAlign w:val="center"/>
          </w:tcPr>
          <w:p w14:paraId="7488948E" w14:textId="77777777"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6B80D5D" w14:textId="77777777" w:rsidR="00220899" w:rsidRPr="00FD1EE4" w:rsidRDefault="00220899" w:rsidP="00220899">
            <w:pPr>
              <w:spacing w:before="240" w:after="240"/>
              <w:rPr>
                <w:rFonts w:ascii="GHEA Grapalat" w:eastAsia="GHEA Grapalat" w:hAnsi="GHEA Grapalat" w:cs="GHEA Grapalat"/>
              </w:rPr>
            </w:pPr>
          </w:p>
        </w:tc>
      </w:tr>
    </w:tbl>
    <w:p w14:paraId="7686A02D"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6C1993EA" w14:textId="77777777" w:rsidTr="00220899">
        <w:tc>
          <w:tcPr>
            <w:tcW w:w="2837" w:type="dxa"/>
            <w:shd w:val="clear" w:color="auto" w:fill="D9E2F3"/>
            <w:vAlign w:val="center"/>
          </w:tcPr>
          <w:p w14:paraId="25BBDAC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14:paraId="32C5DF7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7392F75" w14:textId="77777777" w:rsidTr="00220899">
        <w:tc>
          <w:tcPr>
            <w:tcW w:w="2837" w:type="dxa"/>
            <w:shd w:val="clear" w:color="auto" w:fill="D9E2F3"/>
            <w:vAlign w:val="center"/>
          </w:tcPr>
          <w:p w14:paraId="2C4C7C1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D41FAA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E895581" w14:textId="77777777" w:rsidTr="00220899">
        <w:tc>
          <w:tcPr>
            <w:tcW w:w="2837" w:type="dxa"/>
            <w:shd w:val="clear" w:color="auto" w:fill="D9E2F3"/>
            <w:vAlign w:val="center"/>
          </w:tcPr>
          <w:p w14:paraId="27DE791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CD83C2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4448CB" w14:textId="77777777" w:rsidTr="00220899">
        <w:tc>
          <w:tcPr>
            <w:tcW w:w="2837" w:type="dxa"/>
            <w:shd w:val="clear" w:color="auto" w:fill="D9E2F3"/>
            <w:vAlign w:val="center"/>
          </w:tcPr>
          <w:p w14:paraId="65A1F07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09293FF" w14:textId="77777777" w:rsidR="00220899" w:rsidRPr="00FD1EE4" w:rsidRDefault="00220899" w:rsidP="00220899">
            <w:pPr>
              <w:spacing w:before="240" w:after="240"/>
              <w:rPr>
                <w:rFonts w:ascii="GHEA Grapalat" w:eastAsia="GHEA Grapalat" w:hAnsi="GHEA Grapalat" w:cs="GHEA Grapalat"/>
              </w:rPr>
            </w:pPr>
          </w:p>
        </w:tc>
      </w:tr>
    </w:tbl>
    <w:p w14:paraId="70A9858F" w14:textId="77777777"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69B1B2CF" w14:textId="77777777" w:rsidTr="00220899">
        <w:trPr>
          <w:trHeight w:val="924"/>
        </w:trPr>
        <w:tc>
          <w:tcPr>
            <w:tcW w:w="9016" w:type="dxa"/>
            <w:gridSpan w:val="2"/>
            <w:vAlign w:val="center"/>
          </w:tcPr>
          <w:p w14:paraId="3275BBC8" w14:textId="77777777" w:rsidR="00220899" w:rsidRPr="00FD1EE4" w:rsidRDefault="006F78B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14:paraId="2F10D357" w14:textId="77777777" w:rsidTr="00220899">
        <w:trPr>
          <w:trHeight w:val="684"/>
        </w:trPr>
        <w:tc>
          <w:tcPr>
            <w:tcW w:w="4508" w:type="dxa"/>
            <w:shd w:val="clear" w:color="auto" w:fill="D9E2F3"/>
            <w:vAlign w:val="center"/>
          </w:tcPr>
          <w:p w14:paraId="6125902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9182A0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EBAD8E4" w14:textId="77777777" w:rsidTr="00220899">
        <w:trPr>
          <w:trHeight w:val="1282"/>
        </w:trPr>
        <w:tc>
          <w:tcPr>
            <w:tcW w:w="4508" w:type="dxa"/>
            <w:shd w:val="clear" w:color="auto" w:fill="D9E2F3"/>
            <w:vAlign w:val="center"/>
          </w:tcPr>
          <w:p w14:paraId="33887C0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0C21EB" w14:textId="77777777" w:rsidR="00220899" w:rsidRPr="006B364D" w:rsidRDefault="006F78B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6A7DFF5F" w14:textId="77777777" w:rsidR="00220899" w:rsidRPr="00F10CBA" w:rsidRDefault="006F78B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1739AA96" w14:textId="77777777" w:rsidTr="00220899">
        <w:tc>
          <w:tcPr>
            <w:tcW w:w="9016" w:type="dxa"/>
            <w:gridSpan w:val="2"/>
            <w:vAlign w:val="center"/>
          </w:tcPr>
          <w:p w14:paraId="611FACEB"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54616F69" w14:textId="77777777" w:rsidTr="00220899">
        <w:tc>
          <w:tcPr>
            <w:tcW w:w="9016" w:type="dxa"/>
            <w:gridSpan w:val="2"/>
            <w:vAlign w:val="center"/>
          </w:tcPr>
          <w:p w14:paraId="1A51EF99" w14:textId="77777777" w:rsidR="00220899" w:rsidRPr="00FD1EE4" w:rsidRDefault="006F78B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BA30D4">
              <w:rPr>
                <w:rFonts w:ascii="GHEA Grapalat" w:eastAsia="GHEA Grapalat" w:hAnsi="GHEA Grapalat" w:cs="GHEA Grapalat"/>
              </w:rPr>
              <w:t>лица, в случае, если</w:t>
            </w:r>
            <w:proofErr w:type="gramEnd"/>
            <w:r w:rsidR="00220899" w:rsidRPr="00BA30D4">
              <w:rPr>
                <w:rFonts w:ascii="GHEA Grapalat" w:eastAsia="GHEA Grapalat" w:hAnsi="GHEA Grapalat" w:cs="GHEA Grapalat"/>
              </w:rPr>
              <w:t xml:space="preserve">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38FBFD24" w14:textId="77777777"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2EA1CB53" w14:textId="77777777" w:rsidTr="00220899">
        <w:trPr>
          <w:trHeight w:val="924"/>
        </w:trPr>
        <w:tc>
          <w:tcPr>
            <w:tcW w:w="9016" w:type="dxa"/>
            <w:gridSpan w:val="2"/>
            <w:vAlign w:val="center"/>
          </w:tcPr>
          <w:p w14:paraId="362B1A6E" w14:textId="77777777" w:rsidR="00220899" w:rsidRPr="00FD1EE4" w:rsidRDefault="006F78BB"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14:paraId="08680423" w14:textId="77777777" w:rsidTr="00220899">
        <w:trPr>
          <w:trHeight w:val="684"/>
        </w:trPr>
        <w:tc>
          <w:tcPr>
            <w:tcW w:w="4508" w:type="dxa"/>
            <w:shd w:val="clear" w:color="auto" w:fill="D9E2F3"/>
            <w:vAlign w:val="center"/>
          </w:tcPr>
          <w:p w14:paraId="1001EF1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53D36B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D3E939C" w14:textId="77777777" w:rsidTr="00220899">
        <w:trPr>
          <w:trHeight w:val="1282"/>
        </w:trPr>
        <w:tc>
          <w:tcPr>
            <w:tcW w:w="4508" w:type="dxa"/>
            <w:shd w:val="clear" w:color="auto" w:fill="D9E2F3"/>
            <w:vAlign w:val="center"/>
          </w:tcPr>
          <w:p w14:paraId="1973726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CF8C264" w14:textId="77777777" w:rsidR="00220899" w:rsidRPr="00C843BA" w:rsidRDefault="006F78B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6E466286" w14:textId="77777777" w:rsidR="00220899" w:rsidRPr="00C843BA" w:rsidRDefault="006F78B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2BAB05FD" w14:textId="77777777" w:rsidTr="00220899">
        <w:tc>
          <w:tcPr>
            <w:tcW w:w="9016" w:type="dxa"/>
            <w:gridSpan w:val="2"/>
            <w:vAlign w:val="center"/>
          </w:tcPr>
          <w:p w14:paraId="04B194ED"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4CB81918" w14:textId="77777777" w:rsidTr="00220899">
        <w:tc>
          <w:tcPr>
            <w:tcW w:w="9016" w:type="dxa"/>
            <w:gridSpan w:val="2"/>
            <w:vAlign w:val="center"/>
          </w:tcPr>
          <w:p w14:paraId="5B119619"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2F58C700" w14:textId="77777777" w:rsidTr="00220899">
        <w:tc>
          <w:tcPr>
            <w:tcW w:w="9016" w:type="dxa"/>
            <w:gridSpan w:val="2"/>
            <w:vAlign w:val="center"/>
          </w:tcPr>
          <w:p w14:paraId="4DA789A8"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07905F13" w14:textId="77777777" w:rsidTr="00220899">
        <w:tc>
          <w:tcPr>
            <w:tcW w:w="9016" w:type="dxa"/>
            <w:gridSpan w:val="2"/>
            <w:vAlign w:val="center"/>
          </w:tcPr>
          <w:p w14:paraId="7BD72416" w14:textId="77777777" w:rsidR="00220899" w:rsidRPr="00FD1EE4" w:rsidRDefault="006F78BB"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489C11C7"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4FBA56FC" w14:textId="77777777" w:rsidTr="00220899">
        <w:tc>
          <w:tcPr>
            <w:tcW w:w="2837" w:type="dxa"/>
            <w:shd w:val="clear" w:color="auto" w:fill="D9E2F3"/>
            <w:vAlign w:val="center"/>
          </w:tcPr>
          <w:p w14:paraId="2662C9C6"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6E3798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2F1FCE8" w14:textId="77777777" w:rsidTr="00220899">
        <w:tc>
          <w:tcPr>
            <w:tcW w:w="2837" w:type="dxa"/>
            <w:shd w:val="clear" w:color="auto" w:fill="D9E2F3"/>
            <w:vAlign w:val="center"/>
          </w:tcPr>
          <w:p w14:paraId="3AA7CFB3"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2D7CAD0" w14:textId="77777777" w:rsidR="00220899" w:rsidRPr="00B23852" w:rsidRDefault="006F78B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3B8C5DA9" w14:textId="77777777" w:rsidR="00220899" w:rsidRPr="00FD1EE4" w:rsidRDefault="006F78BB"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455B5986" w14:textId="77777777" w:rsidTr="00220899">
        <w:tc>
          <w:tcPr>
            <w:tcW w:w="2837" w:type="dxa"/>
            <w:shd w:val="clear" w:color="auto" w:fill="D9E2F3"/>
            <w:vAlign w:val="center"/>
          </w:tcPr>
          <w:p w14:paraId="688001F5"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11D7FE41" w14:textId="77777777" w:rsidR="00220899" w:rsidRPr="005600B4" w:rsidRDefault="006F78B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2641CCD2" w14:textId="77777777" w:rsidR="00220899" w:rsidRPr="005600B4" w:rsidRDefault="006F78BB"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5C863D39"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5721242A" w14:textId="77777777" w:rsidTr="00220899">
        <w:tc>
          <w:tcPr>
            <w:tcW w:w="2837" w:type="dxa"/>
            <w:shd w:val="clear" w:color="auto" w:fill="D9E2F3"/>
            <w:vAlign w:val="center"/>
          </w:tcPr>
          <w:p w14:paraId="24E7A1D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6539027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915A342" w14:textId="77777777" w:rsidTr="00220899">
        <w:tc>
          <w:tcPr>
            <w:tcW w:w="2837" w:type="dxa"/>
            <w:shd w:val="clear" w:color="auto" w:fill="D9E2F3"/>
            <w:vAlign w:val="center"/>
          </w:tcPr>
          <w:p w14:paraId="2D75464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7162EFF" w14:textId="77777777" w:rsidR="00220899" w:rsidRPr="00FD1EE4" w:rsidRDefault="00220899" w:rsidP="00220899">
            <w:pPr>
              <w:spacing w:before="240" w:after="240"/>
              <w:rPr>
                <w:rFonts w:ascii="GHEA Grapalat" w:eastAsia="GHEA Grapalat" w:hAnsi="GHEA Grapalat" w:cs="GHEA Grapalat"/>
              </w:rPr>
            </w:pPr>
          </w:p>
        </w:tc>
      </w:tr>
    </w:tbl>
    <w:p w14:paraId="4E2504C6" w14:textId="2037740B"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14:paraId="7D350C0C"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771C2CAE"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A0F7537" w14:textId="77777777" w:rsidTr="00220899">
        <w:tc>
          <w:tcPr>
            <w:tcW w:w="2835" w:type="dxa"/>
            <w:shd w:val="clear" w:color="auto" w:fill="D9E2F3"/>
            <w:vAlign w:val="center"/>
          </w:tcPr>
          <w:p w14:paraId="0EEB070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97935B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A3AA3FD" w14:textId="77777777" w:rsidTr="00220899">
        <w:tc>
          <w:tcPr>
            <w:tcW w:w="2835" w:type="dxa"/>
            <w:shd w:val="clear" w:color="auto" w:fill="D9E2F3"/>
            <w:vAlign w:val="center"/>
          </w:tcPr>
          <w:p w14:paraId="6E10ABD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09DA11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92609A7" w14:textId="77777777" w:rsidTr="00220899">
        <w:tc>
          <w:tcPr>
            <w:tcW w:w="2835" w:type="dxa"/>
            <w:shd w:val="clear" w:color="auto" w:fill="D9E2F3"/>
            <w:vAlign w:val="center"/>
          </w:tcPr>
          <w:p w14:paraId="06B1DB3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0333FD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9CF103" w14:textId="77777777" w:rsidTr="00220899">
        <w:tc>
          <w:tcPr>
            <w:tcW w:w="2835" w:type="dxa"/>
            <w:shd w:val="clear" w:color="auto" w:fill="D9E2F3"/>
            <w:vAlign w:val="center"/>
          </w:tcPr>
          <w:p w14:paraId="434D3BF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503172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22665A9" w14:textId="77777777" w:rsidTr="00220899">
        <w:tc>
          <w:tcPr>
            <w:tcW w:w="2835" w:type="dxa"/>
            <w:shd w:val="clear" w:color="auto" w:fill="D9E2F3"/>
            <w:vAlign w:val="center"/>
          </w:tcPr>
          <w:p w14:paraId="39D6EDD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56FEEB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9540373" w14:textId="77777777" w:rsidTr="00220899">
        <w:tc>
          <w:tcPr>
            <w:tcW w:w="2835" w:type="dxa"/>
            <w:shd w:val="clear" w:color="auto" w:fill="D9E2F3"/>
            <w:vAlign w:val="center"/>
          </w:tcPr>
          <w:p w14:paraId="0616C33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24AC42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C524932" w14:textId="77777777" w:rsidTr="00220899">
        <w:tc>
          <w:tcPr>
            <w:tcW w:w="2835" w:type="dxa"/>
            <w:shd w:val="clear" w:color="auto" w:fill="D9E2F3"/>
            <w:vAlign w:val="center"/>
          </w:tcPr>
          <w:p w14:paraId="2715599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91A2D8C" w14:textId="77777777" w:rsidR="00220899" w:rsidRPr="00FD1EE4" w:rsidRDefault="00220899" w:rsidP="00220899">
            <w:pPr>
              <w:spacing w:before="240" w:after="240"/>
              <w:rPr>
                <w:rFonts w:ascii="GHEA Grapalat" w:eastAsia="GHEA Grapalat" w:hAnsi="GHEA Grapalat" w:cs="GHEA Grapalat"/>
              </w:rPr>
            </w:pPr>
          </w:p>
        </w:tc>
      </w:tr>
    </w:tbl>
    <w:p w14:paraId="7BCEEE62"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7D254D6B" w14:textId="77777777" w:rsidTr="00220899">
        <w:trPr>
          <w:trHeight w:val="853"/>
        </w:trPr>
        <w:tc>
          <w:tcPr>
            <w:tcW w:w="2835" w:type="dxa"/>
            <w:vMerge w:val="restart"/>
            <w:shd w:val="clear" w:color="auto" w:fill="D9E2F3"/>
            <w:vAlign w:val="center"/>
          </w:tcPr>
          <w:p w14:paraId="4C9C231B"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14:paraId="1CFBA63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DF48B53" w14:textId="77777777" w:rsidTr="00220899">
        <w:trPr>
          <w:trHeight w:val="850"/>
        </w:trPr>
        <w:tc>
          <w:tcPr>
            <w:tcW w:w="2835" w:type="dxa"/>
            <w:vMerge/>
            <w:shd w:val="clear" w:color="auto" w:fill="D9E2F3"/>
            <w:vAlign w:val="center"/>
          </w:tcPr>
          <w:p w14:paraId="1B180B38"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47314E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7628E8C" w14:textId="77777777" w:rsidTr="00220899">
        <w:trPr>
          <w:trHeight w:val="850"/>
        </w:trPr>
        <w:tc>
          <w:tcPr>
            <w:tcW w:w="2835" w:type="dxa"/>
            <w:vMerge/>
            <w:shd w:val="clear" w:color="auto" w:fill="D9E2F3"/>
            <w:vAlign w:val="center"/>
          </w:tcPr>
          <w:p w14:paraId="3991C09A"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96986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6D44AB5" w14:textId="77777777" w:rsidTr="00220899">
        <w:trPr>
          <w:trHeight w:val="850"/>
        </w:trPr>
        <w:tc>
          <w:tcPr>
            <w:tcW w:w="2835" w:type="dxa"/>
            <w:vMerge/>
            <w:shd w:val="clear" w:color="auto" w:fill="D9E2F3"/>
            <w:vAlign w:val="center"/>
          </w:tcPr>
          <w:p w14:paraId="7B0381D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995EB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1464304" w14:textId="77777777" w:rsidTr="00220899">
        <w:trPr>
          <w:trHeight w:val="850"/>
        </w:trPr>
        <w:tc>
          <w:tcPr>
            <w:tcW w:w="2835" w:type="dxa"/>
            <w:vMerge/>
            <w:shd w:val="clear" w:color="auto" w:fill="D9E2F3"/>
            <w:vAlign w:val="center"/>
          </w:tcPr>
          <w:p w14:paraId="3942D79F"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56CEBE" w14:textId="77777777" w:rsidR="00220899" w:rsidRPr="00FD1EE4" w:rsidRDefault="00220899" w:rsidP="00220899">
            <w:pPr>
              <w:spacing w:before="240" w:after="240"/>
              <w:rPr>
                <w:rFonts w:ascii="GHEA Grapalat" w:eastAsia="GHEA Grapalat" w:hAnsi="GHEA Grapalat" w:cs="GHEA Grapalat"/>
              </w:rPr>
            </w:pPr>
          </w:p>
        </w:tc>
      </w:tr>
    </w:tbl>
    <w:p w14:paraId="1F85AAD3" w14:textId="77777777"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07231E7" w14:textId="77777777" w:rsidTr="00220899">
        <w:tc>
          <w:tcPr>
            <w:tcW w:w="2835" w:type="dxa"/>
            <w:shd w:val="clear" w:color="auto" w:fill="D9E2F3"/>
            <w:vAlign w:val="center"/>
          </w:tcPr>
          <w:p w14:paraId="65F7273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5A906A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32C78B2" w14:textId="77777777" w:rsidTr="00220899">
        <w:tc>
          <w:tcPr>
            <w:tcW w:w="2835" w:type="dxa"/>
            <w:shd w:val="clear" w:color="auto" w:fill="D9E2F3"/>
            <w:vAlign w:val="center"/>
          </w:tcPr>
          <w:p w14:paraId="47F14BF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EFB8BBD" w14:textId="77777777" w:rsidR="00220899" w:rsidRPr="00FD1EE4" w:rsidRDefault="00220899" w:rsidP="00220899">
            <w:pPr>
              <w:spacing w:before="240" w:after="240"/>
              <w:rPr>
                <w:rFonts w:ascii="GHEA Grapalat" w:eastAsia="GHEA Grapalat" w:hAnsi="GHEA Grapalat" w:cs="GHEA Grapalat"/>
              </w:rPr>
            </w:pPr>
          </w:p>
        </w:tc>
      </w:tr>
    </w:tbl>
    <w:p w14:paraId="3C1F36DB" w14:textId="0A6B9A2C"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14:paraId="14884282" w14:textId="77777777"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8427"/>
      </w:tblGrid>
      <w:tr w:rsidR="00220899" w:rsidRPr="00FD1EE4" w14:paraId="32D26E05" w14:textId="77777777" w:rsidTr="000B5B91">
        <w:trPr>
          <w:trHeight w:val="829"/>
        </w:trPr>
        <w:tc>
          <w:tcPr>
            <w:tcW w:w="8427" w:type="dxa"/>
            <w:shd w:val="clear" w:color="auto" w:fill="DBE5F1" w:themeFill="accent1" w:themeFillTint="33"/>
          </w:tcPr>
          <w:p w14:paraId="4A6C2BA0" w14:textId="77777777"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4712DF06" w14:textId="77777777" w:rsidTr="000B5B91">
        <w:trPr>
          <w:trHeight w:val="7738"/>
        </w:trPr>
        <w:tc>
          <w:tcPr>
            <w:tcW w:w="8427" w:type="dxa"/>
          </w:tcPr>
          <w:p w14:paraId="4DD387F0" w14:textId="77777777" w:rsidR="00220899" w:rsidRPr="00FD1EE4" w:rsidRDefault="00220899" w:rsidP="00220899">
            <w:pPr>
              <w:rPr>
                <w:rFonts w:ascii="GHEA Grapalat" w:eastAsia="GHEA Grapalat" w:hAnsi="GHEA Grapalat" w:cs="GHEA Grapalat"/>
                <w:b/>
                <w:color w:val="000000"/>
              </w:rPr>
            </w:pPr>
          </w:p>
        </w:tc>
      </w:tr>
    </w:tbl>
    <w:p w14:paraId="3A02C50B" w14:textId="77777777"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14:paraId="174E0500" w14:textId="77777777" w:rsidR="00220899" w:rsidRDefault="00220899" w:rsidP="00220899">
      <w:pPr>
        <w:rPr>
          <w:rFonts w:ascii="GHEA Grapalat" w:hAnsi="GHEA Grapalat"/>
          <w:b/>
        </w:rPr>
      </w:pPr>
    </w:p>
    <w:p w14:paraId="72C2682B" w14:textId="0070B79D" w:rsidR="00220899" w:rsidRDefault="00220899" w:rsidP="000B5B91">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14:paraId="27233FBF" w14:textId="77777777" w:rsidR="00220899" w:rsidRPr="00490465" w:rsidRDefault="00220899" w:rsidP="00220899">
      <w:pPr>
        <w:spacing w:line="360" w:lineRule="auto"/>
        <w:jc w:val="center"/>
        <w:rPr>
          <w:rFonts w:ascii="GHEA Grapalat" w:hAnsi="GHEA Grapalat"/>
          <w:b/>
          <w:sz w:val="28"/>
          <w:szCs w:val="28"/>
          <w:lang w:val="hy-AM"/>
        </w:rPr>
      </w:pPr>
    </w:p>
    <w:p w14:paraId="0E513B43"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D5B27A5" w14:textId="77777777"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D0CC886" w14:textId="77777777"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 xml:space="preserve">в </w:t>
      </w:r>
      <w:proofErr w:type="gramStart"/>
      <w:r w:rsidRPr="00092E73">
        <w:rPr>
          <w:rFonts w:ascii="GHEA Grapalat" w:hAnsi="GHEA Grapalat"/>
        </w:rPr>
        <w:t>подразделе  "</w:t>
      </w:r>
      <w:proofErr w:type="gramEnd"/>
      <w:r w:rsidRPr="00092E73">
        <w:rPr>
          <w:rFonts w:ascii="GHEA Grapalat" w:hAnsi="GHEA Grapalat"/>
        </w:rPr>
        <w:t>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3E757F84" w14:textId="77777777"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CA9C5B1" w14:textId="77777777"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811EFDD"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92E73">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32BE5F3"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6216E01"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B85BDDB"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64D15BD0" w14:textId="77777777"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92E73">
        <w:rPr>
          <w:rFonts w:ascii="GHEA Grapalat" w:hAnsi="GHEA Grapalat"/>
        </w:rPr>
        <w:t>муниципалитета.В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w:t>
      </w:r>
      <w:r w:rsidRPr="00092E73">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EBC31EC" w14:textId="77777777"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D41223"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76C895AA" w14:textId="77777777"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8228981"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001DF53"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52E1353D"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446F2" w14:textId="77777777"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8E266F7"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92E73">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4094DC49"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29D3AC1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87DEAD0" w14:textId="77777777"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1A5FC16"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67C4BF9E"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01F7F24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01589FF"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55BC21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5C31137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C5926D"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738F4EA3"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5BC8CAC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411764F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988640B"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072C274"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14:paraId="0D9AA86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13BE744"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7223DFBC" w14:textId="77777777" w:rsidR="00220899" w:rsidRDefault="00220899" w:rsidP="00220899">
      <w:pPr>
        <w:contextualSpacing/>
        <w:jc w:val="both"/>
        <w:rPr>
          <w:rFonts w:ascii="GHEA Grapalat" w:hAnsi="GHEA Grapalat"/>
          <w:sz w:val="28"/>
          <w:szCs w:val="28"/>
        </w:rPr>
      </w:pPr>
    </w:p>
    <w:p w14:paraId="654B2CCD" w14:textId="77777777" w:rsidR="00220899" w:rsidRDefault="00220899" w:rsidP="00220899">
      <w:pPr>
        <w:contextualSpacing/>
        <w:jc w:val="both"/>
        <w:rPr>
          <w:rFonts w:ascii="GHEA Grapalat" w:hAnsi="GHEA Grapalat"/>
          <w:sz w:val="28"/>
          <w:szCs w:val="28"/>
        </w:rPr>
      </w:pPr>
    </w:p>
    <w:p w14:paraId="1002A372" w14:textId="77777777"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0450044" w14:textId="77777777"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0227FEDC" w14:textId="77777777" w:rsidR="00220899" w:rsidRDefault="00220899" w:rsidP="00220899">
      <w:pPr>
        <w:rPr>
          <w:rFonts w:ascii="GHEA Grapalat" w:hAnsi="GHEA Grapalat"/>
          <w:b/>
        </w:rPr>
      </w:pPr>
    </w:p>
    <w:p w14:paraId="5368DC58" w14:textId="77777777" w:rsidR="00220899" w:rsidRDefault="00220899" w:rsidP="00220899">
      <w:pPr>
        <w:rPr>
          <w:rFonts w:ascii="GHEA Grapalat" w:hAnsi="GHEA Grapalat"/>
          <w:b/>
        </w:rPr>
      </w:pPr>
      <w:r>
        <w:rPr>
          <w:rFonts w:ascii="GHEA Grapalat" w:hAnsi="GHEA Grapalat"/>
          <w:b/>
        </w:rPr>
        <w:br w:type="page"/>
      </w:r>
    </w:p>
    <w:p w14:paraId="78D9EC11" w14:textId="77777777" w:rsidR="00220899" w:rsidRDefault="00220899">
      <w:pPr>
        <w:rPr>
          <w:rFonts w:ascii="GHEA Grapalat" w:hAnsi="GHEA Grapalat"/>
          <w:b/>
        </w:rPr>
      </w:pPr>
    </w:p>
    <w:p w14:paraId="5B423FAF"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179211FD" w14:textId="74B70C11"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C679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B5B91">
        <w:rPr>
          <w:rFonts w:ascii="GHEA Grapalat" w:hAnsi="GHEA Grapalat"/>
          <w:b/>
          <w:sz w:val="24"/>
          <w:szCs w:val="24"/>
        </w:rPr>
        <w:t>«ԿՈ ՋՕԸ-ԳՀԱՇՁԲ-2</w:t>
      </w:r>
      <w:r w:rsidR="006F78BB" w:rsidRPr="006F78BB">
        <w:rPr>
          <w:rFonts w:ascii="GHEA Grapalat" w:hAnsi="GHEA Grapalat"/>
          <w:b/>
          <w:sz w:val="24"/>
          <w:szCs w:val="24"/>
        </w:rPr>
        <w:t>6</w:t>
      </w:r>
      <w:r w:rsidR="000B5B91">
        <w:rPr>
          <w:rFonts w:ascii="GHEA Grapalat" w:hAnsi="GHEA Grapalat"/>
          <w:b/>
          <w:sz w:val="24"/>
          <w:szCs w:val="24"/>
        </w:rPr>
        <w:t>/01»</w:t>
      </w:r>
      <w:r w:rsidR="00DC619D">
        <w:rPr>
          <w:rStyle w:val="af6"/>
          <w:rFonts w:ascii="GHEA Grapalat" w:hAnsi="GHEA Grapalat"/>
          <w:b/>
          <w:sz w:val="24"/>
          <w:szCs w:val="24"/>
        </w:rPr>
        <w:footnoteReference w:customMarkFollows="1" w:id="7"/>
        <w:t>*</w:t>
      </w:r>
    </w:p>
    <w:p w14:paraId="59C8E296" w14:textId="77777777" w:rsidR="00B2572B" w:rsidRPr="009044F1" w:rsidRDefault="00B2572B" w:rsidP="00B46D58">
      <w:pPr>
        <w:widowControl w:val="0"/>
        <w:spacing w:after="120"/>
        <w:ind w:firstLine="567"/>
        <w:jc w:val="center"/>
        <w:rPr>
          <w:rFonts w:ascii="GHEA Grapalat" w:hAnsi="GHEA Grapalat"/>
        </w:rPr>
      </w:pPr>
    </w:p>
    <w:p w14:paraId="0AA97FDE"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39B264A" w14:textId="77777777" w:rsidR="00B2572B" w:rsidRPr="009044F1" w:rsidRDefault="00B2572B" w:rsidP="00B46D58">
      <w:pPr>
        <w:widowControl w:val="0"/>
        <w:spacing w:after="120"/>
        <w:ind w:firstLine="567"/>
        <w:jc w:val="center"/>
        <w:rPr>
          <w:rFonts w:ascii="GHEA Grapalat" w:hAnsi="GHEA Grapalat"/>
        </w:rPr>
      </w:pPr>
    </w:p>
    <w:p w14:paraId="1218B908" w14:textId="7962CB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C6794">
        <w:rPr>
          <w:rFonts w:ascii="GHEA Grapalat" w:hAnsi="GHEA Grapalat"/>
          <w:spacing w:val="-6"/>
        </w:rPr>
        <w:t>запрос котировок</w:t>
      </w:r>
      <w:r w:rsidRPr="005744FC">
        <w:rPr>
          <w:rFonts w:ascii="GHEA Grapalat" w:hAnsi="GHEA Grapalat"/>
          <w:spacing w:val="-6"/>
        </w:rPr>
        <w:t xml:space="preserve"> под кодом </w:t>
      </w:r>
      <w:r w:rsidR="000B5B91">
        <w:rPr>
          <w:rFonts w:ascii="GHEA Grapalat" w:hAnsi="GHEA Grapalat"/>
          <w:spacing w:val="-6"/>
        </w:rPr>
        <w:t>«ԿՈ ՋՕԸ-ԳՀԱՇՁԲ-2</w:t>
      </w:r>
      <w:r w:rsidR="006F78BB" w:rsidRPr="006F78BB">
        <w:rPr>
          <w:rFonts w:ascii="GHEA Grapalat" w:hAnsi="GHEA Grapalat"/>
          <w:spacing w:val="-6"/>
        </w:rPr>
        <w:t>6</w:t>
      </w:r>
      <w:r w:rsidR="000B5B91">
        <w:rPr>
          <w:rFonts w:ascii="GHEA Grapalat" w:hAnsi="GHEA Grapalat"/>
          <w:spacing w:val="-6"/>
        </w:rPr>
        <w:t>/</w:t>
      </w:r>
      <w:proofErr w:type="gramStart"/>
      <w:r w:rsidR="000B5B91">
        <w:rPr>
          <w:rFonts w:ascii="GHEA Grapalat" w:hAnsi="GHEA Grapalat"/>
          <w:spacing w:val="-6"/>
        </w:rPr>
        <w:t>01»</w:t>
      </w:r>
      <w:r w:rsidRPr="005744FC">
        <w:rPr>
          <w:rFonts w:ascii="GHEA Grapalat" w:hAnsi="GHEA Grapalat"/>
          <w:spacing w:val="-6"/>
        </w:rPr>
        <w:t>*</w:t>
      </w:r>
      <w:proofErr w:type="gramEnd"/>
      <w:r w:rsidRPr="005744FC">
        <w:rPr>
          <w:rFonts w:ascii="GHEA Grapalat" w:hAnsi="GHEA Grapalat"/>
          <w:spacing w:val="-6"/>
        </w:rPr>
        <w:t>,</w:t>
      </w:r>
      <w:r w:rsidRPr="009044F1">
        <w:rPr>
          <w:rFonts w:ascii="GHEA Grapalat" w:hAnsi="GHEA Grapalat"/>
        </w:rPr>
        <w:t xml:space="preserve"> </w:t>
      </w:r>
    </w:p>
    <w:p w14:paraId="597F1AB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C30716F"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97CADC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F2482B0"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9"/>
        <w:gridCol w:w="2128"/>
        <w:gridCol w:w="1843"/>
        <w:gridCol w:w="1617"/>
        <w:gridCol w:w="1448"/>
      </w:tblGrid>
      <w:tr w:rsidR="006A7C27" w:rsidRPr="005744FC" w14:paraId="37F10F32" w14:textId="77777777" w:rsidTr="000B5B91">
        <w:trPr>
          <w:trHeight w:val="916"/>
          <w:jc w:val="center"/>
        </w:trPr>
        <w:tc>
          <w:tcPr>
            <w:tcW w:w="799" w:type="dxa"/>
            <w:tcBorders>
              <w:top w:val="single" w:sz="4" w:space="0" w:color="auto"/>
              <w:left w:val="single" w:sz="4" w:space="0" w:color="auto"/>
              <w:right w:val="single" w:sz="4" w:space="0" w:color="auto"/>
            </w:tcBorders>
            <w:vAlign w:val="center"/>
          </w:tcPr>
          <w:p w14:paraId="66B68562" w14:textId="77777777" w:rsidR="006A7C27" w:rsidRPr="000B5B91" w:rsidRDefault="006A7C27" w:rsidP="00B46D58">
            <w:pPr>
              <w:widowControl w:val="0"/>
              <w:jc w:val="center"/>
              <w:rPr>
                <w:rFonts w:ascii="GHEA Grapalat" w:hAnsi="GHEA Grapalat"/>
                <w:b/>
                <w:bCs/>
                <w:sz w:val="16"/>
                <w:szCs w:val="16"/>
                <w:lang w:val="en-US"/>
              </w:rPr>
            </w:pPr>
            <w:r w:rsidRPr="000B5B91">
              <w:rPr>
                <w:rFonts w:ascii="GHEA Grapalat" w:hAnsi="GHEA Grapalat"/>
                <w:b/>
                <w:sz w:val="16"/>
                <w:szCs w:val="16"/>
              </w:rPr>
              <w:t>Номера лотов</w:t>
            </w:r>
          </w:p>
        </w:tc>
        <w:tc>
          <w:tcPr>
            <w:tcW w:w="2128" w:type="dxa"/>
            <w:tcBorders>
              <w:top w:val="single" w:sz="4" w:space="0" w:color="auto"/>
              <w:left w:val="single" w:sz="4" w:space="0" w:color="auto"/>
              <w:right w:val="single" w:sz="4" w:space="0" w:color="auto"/>
            </w:tcBorders>
            <w:vAlign w:val="center"/>
          </w:tcPr>
          <w:p w14:paraId="0327ECBA" w14:textId="77777777" w:rsidR="006A7C27" w:rsidRPr="000B5B91" w:rsidRDefault="006A7C27" w:rsidP="00B46D58">
            <w:pPr>
              <w:widowControl w:val="0"/>
              <w:jc w:val="center"/>
              <w:rPr>
                <w:rFonts w:ascii="GHEA Grapalat" w:hAnsi="GHEA Grapalat"/>
                <w:b/>
                <w:bCs/>
                <w:sz w:val="16"/>
                <w:szCs w:val="16"/>
              </w:rPr>
            </w:pPr>
            <w:r w:rsidRPr="000B5B91">
              <w:rPr>
                <w:rFonts w:ascii="GHEA Grapalat" w:hAnsi="GHEA Grapalat"/>
                <w:b/>
                <w:sz w:val="16"/>
                <w:szCs w:val="16"/>
              </w:rPr>
              <w:t>Наименование товара</w:t>
            </w:r>
          </w:p>
        </w:tc>
        <w:tc>
          <w:tcPr>
            <w:tcW w:w="1843" w:type="dxa"/>
            <w:tcBorders>
              <w:top w:val="single" w:sz="4" w:space="0" w:color="auto"/>
              <w:left w:val="single" w:sz="4" w:space="0" w:color="auto"/>
              <w:right w:val="single" w:sz="4" w:space="0" w:color="auto"/>
            </w:tcBorders>
            <w:vAlign w:val="center"/>
          </w:tcPr>
          <w:p w14:paraId="2DB1532B" w14:textId="77777777" w:rsidR="006A7C27" w:rsidRPr="000B5B91" w:rsidRDefault="006A7C27" w:rsidP="00B46D58">
            <w:pPr>
              <w:widowControl w:val="0"/>
              <w:jc w:val="center"/>
              <w:rPr>
                <w:rFonts w:ascii="GHEA Grapalat" w:hAnsi="GHEA Grapalat"/>
                <w:b/>
                <w:sz w:val="16"/>
                <w:szCs w:val="16"/>
              </w:rPr>
            </w:pPr>
            <w:r w:rsidRPr="000B5B91">
              <w:rPr>
                <w:rFonts w:ascii="GHEA Grapalat" w:hAnsi="GHEA Grapalat"/>
                <w:b/>
                <w:sz w:val="16"/>
                <w:szCs w:val="16"/>
              </w:rPr>
              <w:t>Стоимость</w:t>
            </w:r>
          </w:p>
          <w:p w14:paraId="06D069ED" w14:textId="77777777" w:rsidR="006A7C27" w:rsidRPr="000B5B91" w:rsidRDefault="006A7C27" w:rsidP="00B46D58">
            <w:pPr>
              <w:widowControl w:val="0"/>
              <w:jc w:val="center"/>
              <w:rPr>
                <w:rFonts w:ascii="GHEA Grapalat" w:hAnsi="GHEA Grapalat"/>
                <w:b/>
                <w:bCs/>
                <w:sz w:val="16"/>
                <w:szCs w:val="16"/>
              </w:rPr>
            </w:pPr>
            <w:r w:rsidRPr="000B5B91">
              <w:rPr>
                <w:rFonts w:ascii="GHEA Grapalat" w:hAnsi="GHEA Grapalat"/>
                <w:sz w:val="16"/>
                <w:szCs w:val="16"/>
              </w:rPr>
              <w:t>(совокупность себестоимости и прогнозируемой прибыли)</w:t>
            </w:r>
            <w:r w:rsidRPr="000B5B91">
              <w:rPr>
                <w:rFonts w:ascii="GHEA Grapalat" w:hAnsi="GHEA Grapalat"/>
                <w:b/>
                <w:sz w:val="16"/>
                <w:szCs w:val="16"/>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047C504A" w14:textId="77777777" w:rsidR="00CE62D4" w:rsidRPr="000B5B91" w:rsidRDefault="006A7C27" w:rsidP="00B46D58">
            <w:pPr>
              <w:widowControl w:val="0"/>
              <w:jc w:val="center"/>
              <w:rPr>
                <w:rFonts w:ascii="GHEA Grapalat" w:hAnsi="GHEA Grapalat"/>
                <w:b/>
                <w:sz w:val="16"/>
                <w:szCs w:val="16"/>
                <w:lang w:val="en-US"/>
              </w:rPr>
            </w:pPr>
            <w:r w:rsidRPr="000B5B91">
              <w:rPr>
                <w:rFonts w:ascii="GHEA Grapalat" w:hAnsi="GHEA Grapalat"/>
                <w:b/>
                <w:sz w:val="16"/>
                <w:szCs w:val="16"/>
              </w:rPr>
              <w:t>НДС</w:t>
            </w:r>
            <w:r w:rsidRPr="000B5B91">
              <w:rPr>
                <w:rStyle w:val="af6"/>
                <w:rFonts w:ascii="GHEA Grapalat" w:hAnsi="GHEA Grapalat"/>
                <w:b/>
                <w:sz w:val="16"/>
                <w:szCs w:val="16"/>
              </w:rPr>
              <w:footnoteReference w:customMarkFollows="1" w:id="8"/>
              <w:t>**</w:t>
            </w:r>
          </w:p>
          <w:p w14:paraId="3020DA49" w14:textId="77777777" w:rsidR="006A7C27" w:rsidRPr="000B5B91" w:rsidRDefault="006A7C27" w:rsidP="00B46D58">
            <w:pPr>
              <w:widowControl w:val="0"/>
              <w:jc w:val="center"/>
              <w:rPr>
                <w:rFonts w:ascii="GHEA Grapalat" w:hAnsi="GHEA Grapalat"/>
                <w:b/>
                <w:bCs/>
                <w:sz w:val="16"/>
                <w:szCs w:val="16"/>
              </w:rPr>
            </w:pPr>
            <w:r w:rsidRPr="000B5B91">
              <w:rPr>
                <w:rFonts w:ascii="GHEA Grapalat" w:hAnsi="GHEA Grapalat"/>
                <w:b/>
                <w:sz w:val="16"/>
                <w:szCs w:val="16"/>
              </w:rPr>
              <w:t>/прописью и цифрами/</w:t>
            </w:r>
          </w:p>
        </w:tc>
        <w:tc>
          <w:tcPr>
            <w:tcW w:w="1448" w:type="dxa"/>
            <w:tcBorders>
              <w:top w:val="single" w:sz="4" w:space="0" w:color="auto"/>
              <w:left w:val="single" w:sz="4" w:space="0" w:color="auto"/>
              <w:right w:val="single" w:sz="4" w:space="0" w:color="auto"/>
            </w:tcBorders>
            <w:vAlign w:val="center"/>
          </w:tcPr>
          <w:p w14:paraId="7762ED38" w14:textId="77777777" w:rsidR="006A7C27" w:rsidRPr="000B5B91" w:rsidRDefault="006A7C27" w:rsidP="00B46D58">
            <w:pPr>
              <w:widowControl w:val="0"/>
              <w:jc w:val="center"/>
              <w:rPr>
                <w:rFonts w:ascii="GHEA Grapalat" w:hAnsi="GHEA Grapalat"/>
                <w:b/>
                <w:bCs/>
                <w:sz w:val="16"/>
                <w:szCs w:val="16"/>
              </w:rPr>
            </w:pPr>
            <w:r w:rsidRPr="000B5B91">
              <w:rPr>
                <w:rFonts w:ascii="GHEA Grapalat" w:hAnsi="GHEA Grapalat"/>
                <w:b/>
                <w:sz w:val="16"/>
                <w:szCs w:val="16"/>
              </w:rPr>
              <w:t>Общая цена</w:t>
            </w:r>
          </w:p>
          <w:p w14:paraId="29338138" w14:textId="77777777" w:rsidR="006A7C27" w:rsidRPr="000B5B91" w:rsidRDefault="006A7C27" w:rsidP="00B46D58">
            <w:pPr>
              <w:widowControl w:val="0"/>
              <w:jc w:val="center"/>
              <w:rPr>
                <w:rFonts w:ascii="GHEA Grapalat" w:hAnsi="GHEA Grapalat"/>
                <w:b/>
                <w:bCs/>
                <w:sz w:val="16"/>
                <w:szCs w:val="16"/>
              </w:rPr>
            </w:pPr>
            <w:r w:rsidRPr="000B5B91">
              <w:rPr>
                <w:rFonts w:ascii="GHEA Grapalat" w:hAnsi="GHEA Grapalat"/>
                <w:b/>
                <w:sz w:val="16"/>
                <w:szCs w:val="16"/>
              </w:rPr>
              <w:t>/прописью и цифрами/</w:t>
            </w:r>
          </w:p>
        </w:tc>
      </w:tr>
      <w:tr w:rsidR="006A7C27" w:rsidRPr="005744FC" w14:paraId="2EE7C720" w14:textId="77777777" w:rsidTr="000B5B91">
        <w:trPr>
          <w:jc w:val="center"/>
        </w:trPr>
        <w:tc>
          <w:tcPr>
            <w:tcW w:w="799" w:type="dxa"/>
            <w:tcBorders>
              <w:top w:val="single" w:sz="4" w:space="0" w:color="auto"/>
              <w:left w:val="single" w:sz="4" w:space="0" w:color="auto"/>
              <w:bottom w:val="single" w:sz="4" w:space="0" w:color="auto"/>
              <w:right w:val="single" w:sz="4" w:space="0" w:color="auto"/>
            </w:tcBorders>
            <w:shd w:val="clear" w:color="auto" w:fill="99CCFF"/>
            <w:vAlign w:val="center"/>
          </w:tcPr>
          <w:p w14:paraId="35E0C070" w14:textId="77777777" w:rsidR="006A7C27" w:rsidRPr="000B5B91" w:rsidRDefault="006A7C27" w:rsidP="00B46D58">
            <w:pPr>
              <w:widowControl w:val="0"/>
              <w:jc w:val="center"/>
              <w:rPr>
                <w:rFonts w:ascii="GHEA Grapalat" w:hAnsi="GHEA Grapalat"/>
                <w:b/>
                <w:i/>
                <w:sz w:val="16"/>
                <w:szCs w:val="16"/>
              </w:rPr>
            </w:pPr>
            <w:r w:rsidRPr="000B5B91">
              <w:rPr>
                <w:rFonts w:ascii="GHEA Grapalat" w:hAnsi="GHEA Grapalat"/>
                <w:b/>
                <w:i/>
                <w:sz w:val="16"/>
                <w:szCs w:val="16"/>
              </w:rPr>
              <w:t>1</w:t>
            </w:r>
          </w:p>
        </w:tc>
        <w:tc>
          <w:tcPr>
            <w:tcW w:w="2128" w:type="dxa"/>
            <w:tcBorders>
              <w:top w:val="single" w:sz="4" w:space="0" w:color="auto"/>
              <w:left w:val="single" w:sz="4" w:space="0" w:color="auto"/>
              <w:bottom w:val="single" w:sz="4" w:space="0" w:color="auto"/>
              <w:right w:val="single" w:sz="4" w:space="0" w:color="auto"/>
            </w:tcBorders>
            <w:shd w:val="clear" w:color="auto" w:fill="99CCFF"/>
          </w:tcPr>
          <w:p w14:paraId="0A436946" w14:textId="77777777" w:rsidR="006A7C27" w:rsidRPr="000B5B91" w:rsidRDefault="006A7C27" w:rsidP="00B46D58">
            <w:pPr>
              <w:widowControl w:val="0"/>
              <w:jc w:val="center"/>
              <w:rPr>
                <w:rFonts w:ascii="GHEA Grapalat" w:hAnsi="GHEA Grapalat"/>
                <w:b/>
                <w:i/>
                <w:sz w:val="16"/>
                <w:szCs w:val="16"/>
              </w:rPr>
            </w:pPr>
            <w:r w:rsidRPr="000B5B91">
              <w:rPr>
                <w:rFonts w:ascii="GHEA Grapalat" w:hAnsi="GHEA Grapalat"/>
                <w:b/>
                <w:i/>
                <w:sz w:val="16"/>
                <w:szCs w:val="16"/>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572A5B13" w14:textId="77777777" w:rsidR="006A7C27" w:rsidRPr="000B5B91" w:rsidRDefault="006A7C27" w:rsidP="00B46D58">
            <w:pPr>
              <w:widowControl w:val="0"/>
              <w:jc w:val="center"/>
              <w:rPr>
                <w:rFonts w:ascii="GHEA Grapalat" w:hAnsi="GHEA Grapalat"/>
                <w:i/>
                <w:sz w:val="16"/>
                <w:szCs w:val="16"/>
              </w:rPr>
            </w:pPr>
            <w:r w:rsidRPr="000B5B91">
              <w:rPr>
                <w:rFonts w:ascii="GHEA Grapalat" w:hAnsi="GHEA Grapalat"/>
                <w:b/>
                <w:i/>
                <w:sz w:val="16"/>
                <w:szCs w:val="16"/>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0EF4CE08" w14:textId="77777777" w:rsidR="006A7C27" w:rsidRPr="000B5B91" w:rsidRDefault="006A7C27" w:rsidP="00B46D58">
            <w:pPr>
              <w:widowControl w:val="0"/>
              <w:autoSpaceDE w:val="0"/>
              <w:autoSpaceDN w:val="0"/>
              <w:adjustRightInd w:val="0"/>
              <w:jc w:val="center"/>
              <w:rPr>
                <w:rFonts w:ascii="GHEA Grapalat" w:hAnsi="GHEA Grapalat"/>
                <w:i/>
                <w:sz w:val="16"/>
                <w:szCs w:val="16"/>
                <w:lang w:val="en-US"/>
              </w:rPr>
            </w:pPr>
            <w:r w:rsidRPr="000B5B91">
              <w:rPr>
                <w:rFonts w:ascii="GHEA Grapalat" w:hAnsi="GHEA Grapalat"/>
                <w:b/>
                <w:i/>
                <w:sz w:val="16"/>
                <w:szCs w:val="16"/>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6090D27C" w14:textId="77777777" w:rsidR="006A7C27" w:rsidRPr="000B5B91" w:rsidRDefault="006A7C27" w:rsidP="006A7C27">
            <w:pPr>
              <w:widowControl w:val="0"/>
              <w:jc w:val="center"/>
              <w:rPr>
                <w:rFonts w:ascii="GHEA Grapalat" w:hAnsi="GHEA Grapalat"/>
                <w:i/>
                <w:sz w:val="16"/>
                <w:szCs w:val="16"/>
              </w:rPr>
            </w:pPr>
            <w:r w:rsidRPr="000B5B91">
              <w:rPr>
                <w:rFonts w:ascii="GHEA Grapalat" w:hAnsi="GHEA Grapalat"/>
                <w:b/>
                <w:i/>
                <w:sz w:val="16"/>
                <w:szCs w:val="16"/>
                <w:lang w:val="en-US"/>
              </w:rPr>
              <w:t>5</w:t>
            </w:r>
            <w:r w:rsidRPr="000B5B91">
              <w:rPr>
                <w:rFonts w:ascii="GHEA Grapalat" w:hAnsi="GHEA Grapalat"/>
                <w:b/>
                <w:i/>
                <w:sz w:val="16"/>
                <w:szCs w:val="16"/>
              </w:rPr>
              <w:t>=3+4</w:t>
            </w:r>
          </w:p>
        </w:tc>
      </w:tr>
      <w:tr w:rsidR="000B5B91" w:rsidRPr="005744FC" w14:paraId="2E8EF78B" w14:textId="77777777" w:rsidTr="000B5B91">
        <w:trPr>
          <w:trHeight w:val="20"/>
          <w:jc w:val="center"/>
        </w:trPr>
        <w:tc>
          <w:tcPr>
            <w:tcW w:w="799" w:type="dxa"/>
            <w:tcBorders>
              <w:top w:val="single" w:sz="4" w:space="0" w:color="auto"/>
              <w:left w:val="single" w:sz="4" w:space="0" w:color="auto"/>
              <w:bottom w:val="single" w:sz="4" w:space="0" w:color="auto"/>
              <w:right w:val="single" w:sz="4" w:space="0" w:color="auto"/>
            </w:tcBorders>
            <w:vAlign w:val="center"/>
          </w:tcPr>
          <w:p w14:paraId="0CCED591" w14:textId="77777777" w:rsidR="000B5B91" w:rsidRPr="000B5B91" w:rsidRDefault="000B5B91" w:rsidP="000B5B91">
            <w:pPr>
              <w:widowControl w:val="0"/>
              <w:jc w:val="center"/>
              <w:rPr>
                <w:rFonts w:ascii="GHEA Grapalat" w:hAnsi="GHEA Grapalat"/>
                <w:b/>
                <w:bCs/>
                <w:sz w:val="16"/>
                <w:szCs w:val="16"/>
              </w:rPr>
            </w:pPr>
            <w:r w:rsidRPr="000B5B91">
              <w:rPr>
                <w:rFonts w:ascii="GHEA Grapalat" w:hAnsi="GHEA Grapalat"/>
                <w:b/>
                <w:sz w:val="16"/>
                <w:szCs w:val="16"/>
              </w:rPr>
              <w:t>1</w:t>
            </w:r>
          </w:p>
        </w:tc>
        <w:tc>
          <w:tcPr>
            <w:tcW w:w="2128" w:type="dxa"/>
            <w:tcBorders>
              <w:top w:val="single" w:sz="4" w:space="0" w:color="auto"/>
              <w:left w:val="single" w:sz="4" w:space="0" w:color="auto"/>
              <w:bottom w:val="single" w:sz="4" w:space="0" w:color="auto"/>
              <w:right w:val="single" w:sz="4" w:space="0" w:color="auto"/>
            </w:tcBorders>
            <w:vAlign w:val="center"/>
          </w:tcPr>
          <w:p w14:paraId="75E3E554" w14:textId="3C2B0041" w:rsidR="000B5B91" w:rsidRPr="000B5B91" w:rsidRDefault="000B5B91" w:rsidP="000B5B91">
            <w:pPr>
              <w:widowControl w:val="0"/>
              <w:rPr>
                <w:rFonts w:ascii="GHEA Grapalat" w:hAnsi="GHEA Grapalat"/>
                <w:sz w:val="16"/>
                <w:szCs w:val="16"/>
              </w:rPr>
            </w:pPr>
            <w:r w:rsidRPr="000B5B91">
              <w:rPr>
                <w:sz w:val="16"/>
                <w:szCs w:val="16"/>
              </w:rPr>
              <w:t xml:space="preserve">Ремонт </w:t>
            </w:r>
            <w:proofErr w:type="gramStart"/>
            <w:r w:rsidRPr="000B5B91">
              <w:rPr>
                <w:sz w:val="16"/>
                <w:szCs w:val="16"/>
              </w:rPr>
              <w:t>внутрихозяйственных  сетей</w:t>
            </w:r>
            <w:proofErr w:type="gramEnd"/>
            <w:r w:rsidRPr="000B5B91">
              <w:rPr>
                <w:sz w:val="16"/>
                <w:szCs w:val="16"/>
              </w:rPr>
              <w:t xml:space="preserve"> участка </w:t>
            </w:r>
            <w:proofErr w:type="spellStart"/>
            <w:r w:rsidRPr="000B5B91">
              <w:rPr>
                <w:sz w:val="16"/>
                <w:szCs w:val="16"/>
              </w:rPr>
              <w:t>Ехвард</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2E1B68F" w14:textId="77777777" w:rsidR="000B5B91" w:rsidRPr="000B5B91" w:rsidRDefault="000B5B91" w:rsidP="000B5B91">
            <w:pPr>
              <w:widowControl w:val="0"/>
              <w:jc w:val="center"/>
              <w:rPr>
                <w:rFonts w:ascii="GHEA Grapalat" w:hAnsi="GHEA Grapalat"/>
                <w:sz w:val="16"/>
                <w:szCs w:val="16"/>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8256D47" w14:textId="77777777" w:rsidR="000B5B91" w:rsidRPr="000B5B91" w:rsidRDefault="000B5B91" w:rsidP="000B5B91">
            <w:pPr>
              <w:widowControl w:val="0"/>
              <w:jc w:val="center"/>
              <w:rPr>
                <w:rFonts w:ascii="GHEA Grapalat" w:hAnsi="GHEA Grapalat"/>
                <w:sz w:val="16"/>
                <w:szCs w:val="16"/>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EDE3B1E" w14:textId="77777777" w:rsidR="000B5B91" w:rsidRPr="000B5B91" w:rsidRDefault="000B5B91" w:rsidP="000B5B91">
            <w:pPr>
              <w:widowControl w:val="0"/>
              <w:jc w:val="center"/>
              <w:rPr>
                <w:rFonts w:ascii="GHEA Grapalat" w:hAnsi="GHEA Grapalat"/>
                <w:sz w:val="16"/>
                <w:szCs w:val="16"/>
              </w:rPr>
            </w:pPr>
          </w:p>
        </w:tc>
      </w:tr>
      <w:tr w:rsidR="000B5B91" w:rsidRPr="005744FC" w14:paraId="2161FEE5" w14:textId="77777777" w:rsidTr="000B5B91">
        <w:trPr>
          <w:trHeight w:val="521"/>
          <w:jc w:val="center"/>
        </w:trPr>
        <w:tc>
          <w:tcPr>
            <w:tcW w:w="799" w:type="dxa"/>
            <w:tcBorders>
              <w:top w:val="single" w:sz="4" w:space="0" w:color="auto"/>
              <w:left w:val="single" w:sz="4" w:space="0" w:color="auto"/>
              <w:bottom w:val="single" w:sz="4" w:space="0" w:color="auto"/>
              <w:right w:val="single" w:sz="4" w:space="0" w:color="auto"/>
            </w:tcBorders>
            <w:vAlign w:val="center"/>
          </w:tcPr>
          <w:p w14:paraId="3DBB5CE6" w14:textId="77777777" w:rsidR="000B5B91" w:rsidRPr="000B5B91" w:rsidRDefault="000B5B91" w:rsidP="000B5B91">
            <w:pPr>
              <w:widowControl w:val="0"/>
              <w:jc w:val="center"/>
              <w:rPr>
                <w:rFonts w:ascii="GHEA Grapalat" w:hAnsi="GHEA Grapalat"/>
                <w:b/>
                <w:bCs/>
                <w:sz w:val="16"/>
                <w:szCs w:val="16"/>
              </w:rPr>
            </w:pPr>
            <w:r w:rsidRPr="000B5B91">
              <w:rPr>
                <w:rFonts w:ascii="GHEA Grapalat" w:hAnsi="GHEA Grapalat"/>
                <w:b/>
                <w:sz w:val="16"/>
                <w:szCs w:val="16"/>
              </w:rPr>
              <w:t>2</w:t>
            </w:r>
          </w:p>
        </w:tc>
        <w:tc>
          <w:tcPr>
            <w:tcW w:w="2128" w:type="dxa"/>
            <w:tcBorders>
              <w:top w:val="single" w:sz="4" w:space="0" w:color="auto"/>
              <w:left w:val="single" w:sz="4" w:space="0" w:color="auto"/>
              <w:bottom w:val="single" w:sz="4" w:space="0" w:color="auto"/>
              <w:right w:val="single" w:sz="4" w:space="0" w:color="auto"/>
            </w:tcBorders>
            <w:vAlign w:val="center"/>
          </w:tcPr>
          <w:p w14:paraId="57E7AF62" w14:textId="4B51B9DC" w:rsidR="000B5B91" w:rsidRPr="000B5B91" w:rsidRDefault="000B5B91" w:rsidP="000B5B91">
            <w:pPr>
              <w:widowControl w:val="0"/>
              <w:rPr>
                <w:rFonts w:ascii="GHEA Grapalat" w:hAnsi="GHEA Grapalat"/>
                <w:sz w:val="16"/>
                <w:szCs w:val="16"/>
              </w:rPr>
            </w:pPr>
            <w:r w:rsidRPr="000B5B91">
              <w:rPr>
                <w:sz w:val="16"/>
                <w:szCs w:val="16"/>
              </w:rPr>
              <w:t xml:space="preserve">Ремонт межхозяйственных и внутрихозяйственных сетей участка </w:t>
            </w:r>
            <w:proofErr w:type="spellStart"/>
            <w:r w:rsidRPr="000B5B91">
              <w:rPr>
                <w:sz w:val="16"/>
                <w:szCs w:val="16"/>
              </w:rPr>
              <w:t>Джрвеж-Дзорахбюр</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40158B" w14:textId="77777777" w:rsidR="000B5B91" w:rsidRPr="000B5B91" w:rsidRDefault="000B5B91" w:rsidP="000B5B91">
            <w:pPr>
              <w:widowControl w:val="0"/>
              <w:jc w:val="center"/>
              <w:rPr>
                <w:rFonts w:ascii="GHEA Grapalat" w:hAnsi="GHEA Grapalat"/>
                <w:sz w:val="16"/>
                <w:szCs w:val="16"/>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B87789F" w14:textId="77777777" w:rsidR="000B5B91" w:rsidRPr="000B5B91" w:rsidRDefault="000B5B91" w:rsidP="000B5B91">
            <w:pPr>
              <w:widowControl w:val="0"/>
              <w:jc w:val="center"/>
              <w:rPr>
                <w:rFonts w:ascii="GHEA Grapalat" w:hAnsi="GHEA Grapalat"/>
                <w:sz w:val="16"/>
                <w:szCs w:val="16"/>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72B40CF" w14:textId="77777777" w:rsidR="000B5B91" w:rsidRPr="000B5B91" w:rsidRDefault="000B5B91" w:rsidP="000B5B91">
            <w:pPr>
              <w:widowControl w:val="0"/>
              <w:rPr>
                <w:rFonts w:ascii="GHEA Grapalat" w:hAnsi="GHEA Grapalat"/>
                <w:sz w:val="16"/>
                <w:szCs w:val="16"/>
              </w:rPr>
            </w:pPr>
          </w:p>
        </w:tc>
      </w:tr>
      <w:tr w:rsidR="000B5B91" w:rsidRPr="005744FC" w14:paraId="7E0C2DF5" w14:textId="77777777" w:rsidTr="000B5B91">
        <w:trPr>
          <w:trHeight w:val="20"/>
          <w:jc w:val="center"/>
        </w:trPr>
        <w:tc>
          <w:tcPr>
            <w:tcW w:w="799" w:type="dxa"/>
            <w:tcBorders>
              <w:top w:val="single" w:sz="4" w:space="0" w:color="auto"/>
              <w:left w:val="single" w:sz="4" w:space="0" w:color="auto"/>
              <w:bottom w:val="single" w:sz="4" w:space="0" w:color="auto"/>
              <w:right w:val="single" w:sz="4" w:space="0" w:color="auto"/>
            </w:tcBorders>
            <w:vAlign w:val="center"/>
          </w:tcPr>
          <w:p w14:paraId="477C6BC9" w14:textId="77777777" w:rsidR="000B5B91" w:rsidRPr="000B5B91" w:rsidRDefault="000B5B91" w:rsidP="000B5B91">
            <w:pPr>
              <w:widowControl w:val="0"/>
              <w:jc w:val="center"/>
              <w:rPr>
                <w:rFonts w:ascii="GHEA Grapalat" w:hAnsi="GHEA Grapalat"/>
                <w:b/>
                <w:bCs/>
                <w:sz w:val="16"/>
                <w:szCs w:val="16"/>
              </w:rPr>
            </w:pPr>
            <w:r w:rsidRPr="000B5B91">
              <w:rPr>
                <w:rFonts w:ascii="GHEA Grapalat" w:hAnsi="GHEA Grapalat"/>
                <w:b/>
                <w:sz w:val="16"/>
                <w:szCs w:val="16"/>
              </w:rPr>
              <w:t>3</w:t>
            </w:r>
          </w:p>
        </w:tc>
        <w:tc>
          <w:tcPr>
            <w:tcW w:w="2128" w:type="dxa"/>
            <w:tcBorders>
              <w:top w:val="single" w:sz="4" w:space="0" w:color="auto"/>
              <w:left w:val="single" w:sz="4" w:space="0" w:color="auto"/>
              <w:bottom w:val="single" w:sz="4" w:space="0" w:color="auto"/>
              <w:right w:val="single" w:sz="4" w:space="0" w:color="auto"/>
            </w:tcBorders>
            <w:vAlign w:val="center"/>
          </w:tcPr>
          <w:p w14:paraId="0B3FDAA2" w14:textId="4AF291B7" w:rsidR="000B5B91" w:rsidRPr="000B5B91" w:rsidRDefault="000B5B91" w:rsidP="000B5B91">
            <w:pPr>
              <w:widowControl w:val="0"/>
              <w:rPr>
                <w:rFonts w:ascii="GHEA Grapalat" w:hAnsi="GHEA Grapalat"/>
                <w:sz w:val="16"/>
                <w:szCs w:val="16"/>
              </w:rPr>
            </w:pPr>
            <w:r w:rsidRPr="000B5B91">
              <w:rPr>
                <w:sz w:val="16"/>
                <w:szCs w:val="16"/>
              </w:rPr>
              <w:t xml:space="preserve">Ремонт </w:t>
            </w:r>
            <w:proofErr w:type="gramStart"/>
            <w:r w:rsidRPr="000B5B91">
              <w:rPr>
                <w:sz w:val="16"/>
                <w:szCs w:val="16"/>
              </w:rPr>
              <w:t>внутрихозяйственных  сетей</w:t>
            </w:r>
            <w:proofErr w:type="gramEnd"/>
            <w:r w:rsidRPr="000B5B91">
              <w:rPr>
                <w:sz w:val="16"/>
                <w:szCs w:val="16"/>
              </w:rPr>
              <w:t xml:space="preserve"> участка </w:t>
            </w:r>
            <w:proofErr w:type="spellStart"/>
            <w:r w:rsidRPr="000B5B91">
              <w:rPr>
                <w:sz w:val="16"/>
                <w:szCs w:val="16"/>
              </w:rPr>
              <w:t>Наири</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B33FCF" w14:textId="77777777" w:rsidR="000B5B91" w:rsidRPr="000B5B91" w:rsidRDefault="000B5B91" w:rsidP="000B5B91">
            <w:pPr>
              <w:widowControl w:val="0"/>
              <w:jc w:val="center"/>
              <w:rPr>
                <w:rFonts w:ascii="GHEA Grapalat" w:hAnsi="GHEA Grapalat"/>
                <w:sz w:val="16"/>
                <w:szCs w:val="16"/>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6A3C291" w14:textId="77777777" w:rsidR="000B5B91" w:rsidRPr="000B5B91" w:rsidRDefault="000B5B91" w:rsidP="000B5B91">
            <w:pPr>
              <w:widowControl w:val="0"/>
              <w:jc w:val="center"/>
              <w:rPr>
                <w:rFonts w:ascii="GHEA Grapalat" w:hAnsi="GHEA Grapalat"/>
                <w:sz w:val="16"/>
                <w:szCs w:val="16"/>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36BEA67" w14:textId="77777777" w:rsidR="000B5B91" w:rsidRPr="000B5B91" w:rsidRDefault="000B5B91" w:rsidP="000B5B91">
            <w:pPr>
              <w:widowControl w:val="0"/>
              <w:jc w:val="center"/>
              <w:rPr>
                <w:rFonts w:ascii="GHEA Grapalat" w:hAnsi="GHEA Grapalat"/>
                <w:sz w:val="16"/>
                <w:szCs w:val="16"/>
              </w:rPr>
            </w:pPr>
          </w:p>
        </w:tc>
      </w:tr>
      <w:tr w:rsidR="000B5B91" w:rsidRPr="005744FC" w14:paraId="33683C8B" w14:textId="77777777" w:rsidTr="000B5B91">
        <w:trPr>
          <w:trHeight w:val="20"/>
          <w:jc w:val="center"/>
        </w:trPr>
        <w:tc>
          <w:tcPr>
            <w:tcW w:w="799" w:type="dxa"/>
            <w:tcBorders>
              <w:top w:val="single" w:sz="4" w:space="0" w:color="auto"/>
              <w:left w:val="single" w:sz="4" w:space="0" w:color="auto"/>
              <w:bottom w:val="single" w:sz="4" w:space="0" w:color="auto"/>
              <w:right w:val="single" w:sz="4" w:space="0" w:color="auto"/>
            </w:tcBorders>
            <w:vAlign w:val="center"/>
          </w:tcPr>
          <w:p w14:paraId="344C0737" w14:textId="53FCD5A8" w:rsidR="000B5B91" w:rsidRPr="000B5B91" w:rsidRDefault="000B5B91" w:rsidP="000B5B91">
            <w:pPr>
              <w:widowControl w:val="0"/>
              <w:jc w:val="center"/>
              <w:rPr>
                <w:rFonts w:ascii="GHEA Grapalat" w:hAnsi="GHEA Grapalat"/>
                <w:b/>
                <w:bCs/>
                <w:sz w:val="16"/>
                <w:szCs w:val="16"/>
                <w:lang w:val="en-US"/>
              </w:rPr>
            </w:pPr>
            <w:r w:rsidRPr="000B5B91">
              <w:rPr>
                <w:rFonts w:ascii="GHEA Grapalat" w:hAnsi="GHEA Grapalat"/>
                <w:b/>
                <w:sz w:val="16"/>
                <w:szCs w:val="16"/>
                <w:lang w:val="en-US"/>
              </w:rPr>
              <w:t>4</w:t>
            </w:r>
          </w:p>
        </w:tc>
        <w:tc>
          <w:tcPr>
            <w:tcW w:w="2128" w:type="dxa"/>
            <w:tcBorders>
              <w:top w:val="single" w:sz="4" w:space="0" w:color="auto"/>
              <w:left w:val="single" w:sz="4" w:space="0" w:color="auto"/>
              <w:bottom w:val="single" w:sz="4" w:space="0" w:color="auto"/>
              <w:right w:val="single" w:sz="4" w:space="0" w:color="auto"/>
            </w:tcBorders>
            <w:vAlign w:val="center"/>
          </w:tcPr>
          <w:p w14:paraId="63BDA285" w14:textId="0E40B23E" w:rsidR="000B5B91" w:rsidRPr="000B5B91" w:rsidRDefault="000B5B91" w:rsidP="000B5B91">
            <w:pPr>
              <w:widowControl w:val="0"/>
              <w:rPr>
                <w:rFonts w:ascii="GHEA Grapalat" w:hAnsi="GHEA Grapalat"/>
                <w:sz w:val="16"/>
                <w:szCs w:val="16"/>
              </w:rPr>
            </w:pPr>
            <w:r w:rsidRPr="000B5B91">
              <w:rPr>
                <w:sz w:val="16"/>
                <w:szCs w:val="16"/>
              </w:rPr>
              <w:t>Ремонт межхозяйственных и внутрихозяйственных сетей участка Раздана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10A47A" w14:textId="77777777" w:rsidR="000B5B91" w:rsidRPr="000B5B91" w:rsidRDefault="000B5B91" w:rsidP="000B5B91">
            <w:pPr>
              <w:widowControl w:val="0"/>
              <w:jc w:val="center"/>
              <w:rPr>
                <w:rFonts w:ascii="GHEA Grapalat" w:hAnsi="GHEA Grapalat"/>
                <w:sz w:val="16"/>
                <w:szCs w:val="16"/>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282C633" w14:textId="77777777" w:rsidR="000B5B91" w:rsidRPr="000B5B91" w:rsidRDefault="000B5B91" w:rsidP="000B5B91">
            <w:pPr>
              <w:widowControl w:val="0"/>
              <w:jc w:val="center"/>
              <w:rPr>
                <w:rFonts w:ascii="GHEA Grapalat" w:hAnsi="GHEA Grapalat"/>
                <w:sz w:val="16"/>
                <w:szCs w:val="16"/>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DFA38F7" w14:textId="77777777" w:rsidR="000B5B91" w:rsidRPr="000B5B91" w:rsidRDefault="000B5B91" w:rsidP="000B5B91">
            <w:pPr>
              <w:widowControl w:val="0"/>
              <w:jc w:val="center"/>
              <w:rPr>
                <w:rFonts w:ascii="GHEA Grapalat" w:hAnsi="GHEA Grapalat"/>
                <w:sz w:val="16"/>
                <w:szCs w:val="16"/>
              </w:rPr>
            </w:pPr>
          </w:p>
        </w:tc>
      </w:tr>
      <w:tr w:rsidR="000B5B91" w:rsidRPr="005744FC" w14:paraId="5AF3310D" w14:textId="77777777" w:rsidTr="000B5B91">
        <w:trPr>
          <w:trHeight w:val="270"/>
          <w:jc w:val="center"/>
        </w:trPr>
        <w:tc>
          <w:tcPr>
            <w:tcW w:w="799" w:type="dxa"/>
            <w:tcBorders>
              <w:top w:val="single" w:sz="4" w:space="0" w:color="auto"/>
              <w:left w:val="single" w:sz="4" w:space="0" w:color="auto"/>
              <w:bottom w:val="single" w:sz="4" w:space="0" w:color="auto"/>
              <w:right w:val="single" w:sz="4" w:space="0" w:color="auto"/>
            </w:tcBorders>
            <w:vAlign w:val="center"/>
          </w:tcPr>
          <w:p w14:paraId="40E75EC3" w14:textId="25024C87" w:rsidR="000B5B91" w:rsidRPr="000B5B91" w:rsidRDefault="000B5B91" w:rsidP="000B5B91">
            <w:pPr>
              <w:widowControl w:val="0"/>
              <w:jc w:val="center"/>
              <w:rPr>
                <w:rFonts w:ascii="GHEA Grapalat" w:hAnsi="GHEA Grapalat"/>
                <w:b/>
                <w:bCs/>
                <w:sz w:val="16"/>
                <w:szCs w:val="16"/>
                <w:lang w:val="en-US"/>
              </w:rPr>
            </w:pPr>
            <w:r w:rsidRPr="000B5B91">
              <w:rPr>
                <w:rFonts w:ascii="GHEA Grapalat" w:hAnsi="GHEA Grapalat"/>
                <w:b/>
                <w:sz w:val="16"/>
                <w:szCs w:val="16"/>
                <w:lang w:val="en-US"/>
              </w:rPr>
              <w:t>5</w:t>
            </w:r>
          </w:p>
        </w:tc>
        <w:tc>
          <w:tcPr>
            <w:tcW w:w="2128" w:type="dxa"/>
            <w:tcBorders>
              <w:top w:val="single" w:sz="4" w:space="0" w:color="auto"/>
              <w:left w:val="single" w:sz="4" w:space="0" w:color="auto"/>
              <w:bottom w:val="single" w:sz="4" w:space="0" w:color="auto"/>
              <w:right w:val="single" w:sz="4" w:space="0" w:color="auto"/>
            </w:tcBorders>
            <w:vAlign w:val="center"/>
          </w:tcPr>
          <w:p w14:paraId="072B3682" w14:textId="787DD376" w:rsidR="000B5B91" w:rsidRPr="000B5B91" w:rsidRDefault="000B5B91" w:rsidP="000B5B91">
            <w:pPr>
              <w:widowControl w:val="0"/>
              <w:rPr>
                <w:rFonts w:ascii="GHEA Grapalat" w:hAnsi="GHEA Grapalat"/>
                <w:sz w:val="16"/>
                <w:szCs w:val="16"/>
              </w:rPr>
            </w:pPr>
            <w:r w:rsidRPr="000B5B91">
              <w:rPr>
                <w:sz w:val="16"/>
                <w:szCs w:val="16"/>
              </w:rPr>
              <w:t xml:space="preserve">Ремонт межхозяйственных и внутрихозяйственных сетей участка </w:t>
            </w:r>
            <w:proofErr w:type="spellStart"/>
            <w:r w:rsidRPr="000B5B91">
              <w:rPr>
                <w:sz w:val="16"/>
                <w:szCs w:val="16"/>
              </w:rPr>
              <w:t>Гарни</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D6E0A3" w14:textId="77777777" w:rsidR="000B5B91" w:rsidRPr="000B5B91" w:rsidRDefault="000B5B91" w:rsidP="000B5B91">
            <w:pPr>
              <w:widowControl w:val="0"/>
              <w:jc w:val="center"/>
              <w:rPr>
                <w:rFonts w:ascii="GHEA Grapalat" w:hAnsi="GHEA Grapalat"/>
                <w:sz w:val="16"/>
                <w:szCs w:val="16"/>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117484AA" w14:textId="77777777" w:rsidR="000B5B91" w:rsidRPr="000B5B91" w:rsidRDefault="000B5B91" w:rsidP="000B5B91">
            <w:pPr>
              <w:widowControl w:val="0"/>
              <w:jc w:val="center"/>
              <w:rPr>
                <w:rFonts w:ascii="GHEA Grapalat" w:hAnsi="GHEA Grapalat"/>
                <w:sz w:val="16"/>
                <w:szCs w:val="16"/>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3E12311E" w14:textId="77777777" w:rsidR="000B5B91" w:rsidRPr="000B5B91" w:rsidRDefault="000B5B91" w:rsidP="000B5B91">
            <w:pPr>
              <w:widowControl w:val="0"/>
              <w:jc w:val="center"/>
              <w:rPr>
                <w:rFonts w:ascii="GHEA Grapalat" w:hAnsi="GHEA Grapalat"/>
                <w:sz w:val="16"/>
                <w:szCs w:val="16"/>
              </w:rPr>
            </w:pPr>
          </w:p>
        </w:tc>
      </w:tr>
    </w:tbl>
    <w:p w14:paraId="3EADA1CE"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6252CC3"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B32EEE8" w14:textId="77777777" w:rsidR="00DC619D" w:rsidRPr="00D3436F" w:rsidRDefault="00DC619D" w:rsidP="00B46D58">
      <w:pPr>
        <w:widowControl w:val="0"/>
        <w:spacing w:after="160"/>
        <w:jc w:val="both"/>
        <w:rPr>
          <w:rFonts w:ascii="GHEA Grapalat" w:hAnsi="GHEA Grapalat"/>
          <w:lang w:val="es-ES"/>
        </w:rPr>
      </w:pPr>
    </w:p>
    <w:p w14:paraId="6C0431B7"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7F427FF" w14:textId="77777777" w:rsidR="00B217BB" w:rsidRDefault="00B217BB" w:rsidP="00B46D58">
      <w:pPr>
        <w:rPr>
          <w:rFonts w:ascii="GHEA Grapalat" w:hAnsi="GHEA Grapalat"/>
          <w:b/>
        </w:rPr>
      </w:pPr>
      <w:r>
        <w:rPr>
          <w:rFonts w:ascii="GHEA Grapalat" w:hAnsi="GHEA Grapalat"/>
          <w:b/>
        </w:rPr>
        <w:br w:type="page"/>
      </w:r>
    </w:p>
    <w:p w14:paraId="7370A831" w14:textId="77777777"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14:paraId="43F157E9" w14:textId="3090C42D"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C6794">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B5B91">
        <w:rPr>
          <w:rFonts w:ascii="GHEA Grapalat" w:hAnsi="GHEA Grapalat"/>
          <w:i/>
          <w:sz w:val="22"/>
          <w:szCs w:val="22"/>
        </w:rPr>
        <w:t>«ԿՈ ՋՕԸ-ԳՀԱՇՁԲ-</w:t>
      </w:r>
      <w:r w:rsidR="000B5B91" w:rsidRPr="000B5B91">
        <w:rPr>
          <w:rFonts w:ascii="GHEA Grapalat" w:hAnsi="GHEA Grapalat"/>
          <w:i/>
          <w:sz w:val="22"/>
          <w:szCs w:val="22"/>
        </w:rPr>
        <w:t>26</w:t>
      </w:r>
      <w:r w:rsidR="000B5B91">
        <w:rPr>
          <w:rFonts w:ascii="GHEA Grapalat" w:hAnsi="GHEA Grapalat"/>
          <w:i/>
          <w:sz w:val="22"/>
          <w:szCs w:val="22"/>
        </w:rPr>
        <w:t>/01»</w:t>
      </w:r>
      <w:r w:rsidRPr="00B138F3">
        <w:rPr>
          <w:rStyle w:val="af6"/>
          <w:rFonts w:ascii="GHEA Grapalat" w:hAnsi="GHEA Grapalat"/>
          <w:i/>
          <w:sz w:val="22"/>
          <w:szCs w:val="22"/>
        </w:rPr>
        <w:footnoteReference w:customMarkFollows="1" w:id="9"/>
        <w:t>*</w:t>
      </w:r>
    </w:p>
    <w:p w14:paraId="1CC66614" w14:textId="77777777" w:rsidR="003D2FE2" w:rsidRPr="00B138F3" w:rsidRDefault="003D2FE2" w:rsidP="003D2FE2">
      <w:pPr>
        <w:widowControl w:val="0"/>
        <w:spacing w:after="160"/>
        <w:jc w:val="center"/>
        <w:rPr>
          <w:rFonts w:ascii="GHEA Grapalat" w:hAnsi="GHEA Grapalat"/>
          <w:b/>
          <w:sz w:val="22"/>
          <w:szCs w:val="22"/>
        </w:rPr>
      </w:pPr>
    </w:p>
    <w:p w14:paraId="0246DE5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73CC779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805C2BC" w14:textId="77777777" w:rsidTr="00B932B8">
        <w:tc>
          <w:tcPr>
            <w:tcW w:w="4786" w:type="dxa"/>
          </w:tcPr>
          <w:p w14:paraId="06158ADF"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37D467C"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0"/>
              <w:t>**</w:t>
            </w:r>
          </w:p>
        </w:tc>
      </w:tr>
    </w:tbl>
    <w:p w14:paraId="100C8F46" w14:textId="77777777" w:rsidR="003D2FE2" w:rsidRPr="00B138F3" w:rsidRDefault="003D2FE2" w:rsidP="003D2FE2">
      <w:pPr>
        <w:widowControl w:val="0"/>
        <w:spacing w:after="160"/>
        <w:rPr>
          <w:rFonts w:ascii="GHEA Grapalat" w:hAnsi="GHEA Grapalat" w:cs="GHEA Grapalat"/>
          <w:b/>
          <w:sz w:val="22"/>
          <w:szCs w:val="22"/>
        </w:rPr>
      </w:pPr>
    </w:p>
    <w:p w14:paraId="4CE13656"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6EE6D23" w14:textId="77777777"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3DDC722" w14:textId="77777777"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5E2D4116"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926CBC0"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06347AA"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6BC10019"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62DB9E3" w14:textId="7354DC26"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0B5B91">
        <w:rPr>
          <w:rFonts w:ascii="GHEA Grapalat" w:hAnsi="GHEA Grapalat"/>
          <w:i/>
        </w:rPr>
        <w:t>«</w:t>
      </w:r>
      <w:proofErr w:type="spellStart"/>
      <w:proofErr w:type="gramStart"/>
      <w:r w:rsidR="000B5B91" w:rsidRPr="00974474">
        <w:rPr>
          <w:rFonts w:ascii="GHEA Grapalat" w:hAnsi="GHEA Grapalat"/>
        </w:rPr>
        <w:t>Котайк</w:t>
      </w:r>
      <w:proofErr w:type="spellEnd"/>
      <w:r w:rsidR="000B5B91">
        <w:rPr>
          <w:rFonts w:ascii="GHEA Grapalat" w:hAnsi="GHEA Grapalat"/>
          <w:i/>
        </w:rPr>
        <w:t>»</w:t>
      </w:r>
      <w:r w:rsidR="000B5B91" w:rsidRPr="00974474">
        <w:rPr>
          <w:rFonts w:ascii="GHEA Grapalat" w:hAnsi="GHEA Grapalat"/>
        </w:rPr>
        <w:t xml:space="preserve">  </w:t>
      </w:r>
      <w:r w:rsidR="000B5B91" w:rsidRPr="000B21CA">
        <w:rPr>
          <w:rFonts w:ascii="GHEA Grapalat" w:hAnsi="GHEA Grapalat"/>
          <w:i/>
        </w:rPr>
        <w:t xml:space="preserve"> </w:t>
      </w:r>
      <w:proofErr w:type="spellStart"/>
      <w:proofErr w:type="gramEnd"/>
      <w:r w:rsidR="000B5B91" w:rsidRPr="000B21CA">
        <w:rPr>
          <w:rFonts w:ascii="GHEA Grapalat" w:hAnsi="GHEA Grapalat"/>
          <w:i/>
        </w:rPr>
        <w:t>Обшество</w:t>
      </w:r>
      <w:proofErr w:type="spellEnd"/>
      <w:r w:rsidR="000B5B91" w:rsidRPr="00974474">
        <w:rPr>
          <w:rFonts w:ascii="GHEA Grapalat" w:hAnsi="GHEA Grapalat"/>
        </w:rPr>
        <w:t xml:space="preserve"> Водопользователей</w:t>
      </w:r>
      <w:r w:rsidR="000B5B91"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14:paraId="03412E95"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6A4B9EE" w14:textId="35270425"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0B5B91">
        <w:rPr>
          <w:rFonts w:ascii="GHEA Grapalat" w:hAnsi="GHEA Grapalat"/>
          <w:i/>
        </w:rPr>
        <w:t>«ԿՈ ՋՕԸ-ԳՀԱՇՁԲ-2</w:t>
      </w:r>
      <w:r w:rsidR="000B5B91" w:rsidRPr="000B5B91">
        <w:rPr>
          <w:rFonts w:ascii="GHEA Grapalat" w:hAnsi="GHEA Grapalat"/>
          <w:i/>
        </w:rPr>
        <w:t>6</w:t>
      </w:r>
      <w:r w:rsidR="000B5B91">
        <w:rPr>
          <w:rFonts w:ascii="GHEA Grapalat" w:hAnsi="GHEA Grapalat"/>
          <w:i/>
        </w:rPr>
        <w:t>/01»</w:t>
      </w:r>
      <w:r w:rsidRPr="00B138F3">
        <w:rPr>
          <w:rFonts w:ascii="GHEA Grapalat" w:hAnsi="GHEA Grapalat"/>
          <w:sz w:val="22"/>
          <w:szCs w:val="22"/>
        </w:rPr>
        <w:t xml:space="preserve"> *.</w:t>
      </w:r>
    </w:p>
    <w:p w14:paraId="287DDB52"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7F53ACE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81E25F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7A43AB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26E71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14:paraId="61F4CEE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7B153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38E003F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5052B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6537C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019F94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F7C074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3038E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9032D3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9EB4FA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335BB95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0E2529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5873ABA"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14:paraId="0FE4E38A"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AF9E32C" w14:textId="77777777" w:rsidR="006B30BA" w:rsidRPr="00230D36" w:rsidRDefault="006B30BA" w:rsidP="002849A6">
      <w:pPr>
        <w:widowControl w:val="0"/>
        <w:spacing w:after="160"/>
        <w:ind w:firstLine="567"/>
        <w:jc w:val="center"/>
        <w:rPr>
          <w:rFonts w:ascii="GHEA Grapalat" w:hAnsi="GHEA Grapalat"/>
          <w:b/>
          <w:sz w:val="22"/>
          <w:szCs w:val="22"/>
        </w:rPr>
      </w:pPr>
    </w:p>
    <w:p w14:paraId="3F8CF81C"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E171DF2"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7E4833C" w14:textId="77777777"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14:paraId="148B8917" w14:textId="77777777"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816E73C"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1B1C542" w14:textId="77777777"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BE9545D" w14:textId="77777777" w:rsidR="00985A25" w:rsidRPr="002E4BC5" w:rsidRDefault="00985A25" w:rsidP="002849A6">
      <w:pPr>
        <w:widowControl w:val="0"/>
        <w:spacing w:after="160"/>
        <w:ind w:right="4250"/>
        <w:jc w:val="center"/>
        <w:rPr>
          <w:rFonts w:ascii="GHEA Grapalat" w:hAnsi="GHEA Grapalat"/>
          <w:sz w:val="22"/>
          <w:szCs w:val="22"/>
          <w:vertAlign w:val="superscript"/>
        </w:rPr>
      </w:pPr>
    </w:p>
    <w:p w14:paraId="11563008"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327D57E2"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0DA13CB1" w14:textId="77777777" w:rsidR="002849A6" w:rsidRPr="00B138F3" w:rsidRDefault="002849A6" w:rsidP="002849A6">
      <w:pPr>
        <w:widowControl w:val="0"/>
        <w:spacing w:after="160"/>
        <w:jc w:val="right"/>
        <w:rPr>
          <w:rFonts w:ascii="GHEA Grapalat" w:hAnsi="GHEA Grapalat"/>
          <w:sz w:val="22"/>
          <w:szCs w:val="22"/>
        </w:rPr>
      </w:pPr>
    </w:p>
    <w:p w14:paraId="7DA1FFA1" w14:textId="77777777"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14:paraId="4AD8BF92" w14:textId="77777777"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14:paraId="783A1615"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676E1FDC"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06C91B0F"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6C1FC3A5" w14:textId="77777777"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p w14:paraId="2B2ACBAC" w14:textId="01205F71" w:rsidR="00C3421C" w:rsidRDefault="00C3421C" w:rsidP="00C3421C">
      <w:pPr>
        <w:widowControl w:val="0"/>
        <w:spacing w:after="160"/>
        <w:jc w:val="center"/>
        <w:rPr>
          <w:rFonts w:ascii="GHEA Grapalat" w:hAnsi="GHEA Grapalat" w:cs="Sylfaen"/>
        </w:rPr>
      </w:pPr>
    </w:p>
    <w:p w14:paraId="51FA2CDF" w14:textId="05983F6B" w:rsidR="000B5B91" w:rsidRDefault="000B5B91" w:rsidP="00C3421C">
      <w:pPr>
        <w:widowControl w:val="0"/>
        <w:spacing w:after="160"/>
        <w:jc w:val="center"/>
        <w:rPr>
          <w:rFonts w:ascii="GHEA Grapalat" w:hAnsi="GHEA Grapalat" w:cs="Sylfaen"/>
        </w:rPr>
      </w:pPr>
    </w:p>
    <w:p w14:paraId="3CC5A0D9" w14:textId="04B8686C" w:rsidR="000B5B91" w:rsidRDefault="000B5B91" w:rsidP="00C3421C">
      <w:pPr>
        <w:widowControl w:val="0"/>
        <w:spacing w:after="160"/>
        <w:jc w:val="center"/>
        <w:rPr>
          <w:rFonts w:ascii="GHEA Grapalat" w:hAnsi="GHEA Grapalat" w:cs="Sylfaen"/>
        </w:rPr>
      </w:pPr>
    </w:p>
    <w:p w14:paraId="318AA491" w14:textId="2ED82465" w:rsidR="000B5B91" w:rsidRDefault="000B5B91" w:rsidP="00C3421C">
      <w:pPr>
        <w:widowControl w:val="0"/>
        <w:spacing w:after="160"/>
        <w:jc w:val="center"/>
        <w:rPr>
          <w:rFonts w:ascii="GHEA Grapalat" w:hAnsi="GHEA Grapalat" w:cs="Sylfaen"/>
        </w:rPr>
      </w:pPr>
    </w:p>
    <w:p w14:paraId="34F908BD" w14:textId="50D11087" w:rsidR="000B5B91" w:rsidRDefault="000B5B91" w:rsidP="00C3421C">
      <w:pPr>
        <w:widowControl w:val="0"/>
        <w:spacing w:after="160"/>
        <w:jc w:val="center"/>
        <w:rPr>
          <w:rFonts w:ascii="GHEA Grapalat" w:hAnsi="GHEA Grapalat" w:cs="Sylfaen"/>
        </w:rPr>
      </w:pPr>
    </w:p>
    <w:p w14:paraId="7F73EB06" w14:textId="1D0C392C" w:rsidR="000B5B91" w:rsidRDefault="000B5B91" w:rsidP="00C3421C">
      <w:pPr>
        <w:widowControl w:val="0"/>
        <w:spacing w:after="160"/>
        <w:jc w:val="center"/>
        <w:rPr>
          <w:rFonts w:ascii="GHEA Grapalat" w:hAnsi="GHEA Grapalat" w:cs="Sylfaen"/>
        </w:rPr>
      </w:pPr>
    </w:p>
    <w:p w14:paraId="78FA075A" w14:textId="2AF8F4A5" w:rsidR="000B5B91" w:rsidRDefault="000B5B91" w:rsidP="00C3421C">
      <w:pPr>
        <w:widowControl w:val="0"/>
        <w:spacing w:after="160"/>
        <w:jc w:val="center"/>
        <w:rPr>
          <w:rFonts w:ascii="GHEA Grapalat" w:hAnsi="GHEA Grapalat" w:cs="Sylfaen"/>
        </w:rPr>
      </w:pPr>
    </w:p>
    <w:p w14:paraId="2BCE159D" w14:textId="1C20004E" w:rsidR="000B5B91" w:rsidRDefault="000B5B91" w:rsidP="00C3421C">
      <w:pPr>
        <w:widowControl w:val="0"/>
        <w:spacing w:after="160"/>
        <w:jc w:val="center"/>
        <w:rPr>
          <w:rFonts w:ascii="GHEA Grapalat" w:hAnsi="GHEA Grapalat" w:cs="Sylfaen"/>
        </w:rPr>
      </w:pPr>
    </w:p>
    <w:p w14:paraId="12B862C4" w14:textId="46B1B60B" w:rsidR="000B5B91" w:rsidRDefault="000B5B91" w:rsidP="00C3421C">
      <w:pPr>
        <w:widowControl w:val="0"/>
        <w:spacing w:after="160"/>
        <w:jc w:val="center"/>
        <w:rPr>
          <w:rFonts w:ascii="GHEA Grapalat" w:hAnsi="GHEA Grapalat" w:cs="Sylfaen"/>
        </w:rPr>
      </w:pPr>
    </w:p>
    <w:p w14:paraId="2AA1B0B8" w14:textId="18054BD4" w:rsidR="000B5B91" w:rsidRDefault="000B5B91" w:rsidP="00C3421C">
      <w:pPr>
        <w:widowControl w:val="0"/>
        <w:spacing w:after="160"/>
        <w:jc w:val="center"/>
        <w:rPr>
          <w:rFonts w:ascii="GHEA Grapalat" w:hAnsi="GHEA Grapalat" w:cs="Sylfaen"/>
        </w:rPr>
      </w:pPr>
    </w:p>
    <w:p w14:paraId="1E3AB459" w14:textId="4D2573E0" w:rsidR="000B5B91" w:rsidRDefault="000B5B91" w:rsidP="00C3421C">
      <w:pPr>
        <w:widowControl w:val="0"/>
        <w:spacing w:after="160"/>
        <w:jc w:val="center"/>
        <w:rPr>
          <w:rFonts w:ascii="GHEA Grapalat" w:hAnsi="GHEA Grapalat" w:cs="Sylfaen"/>
        </w:rPr>
      </w:pPr>
    </w:p>
    <w:p w14:paraId="30DB4566" w14:textId="6702188B" w:rsidR="000B5B91" w:rsidRDefault="000B5B91" w:rsidP="00C3421C">
      <w:pPr>
        <w:widowControl w:val="0"/>
        <w:spacing w:after="160"/>
        <w:jc w:val="center"/>
        <w:rPr>
          <w:rFonts w:ascii="GHEA Grapalat" w:hAnsi="GHEA Grapalat" w:cs="Sylfaen"/>
        </w:rPr>
      </w:pPr>
    </w:p>
    <w:p w14:paraId="56747911" w14:textId="4D556295" w:rsidR="000B5B91" w:rsidRDefault="000B5B91" w:rsidP="00C3421C">
      <w:pPr>
        <w:widowControl w:val="0"/>
        <w:spacing w:after="160"/>
        <w:jc w:val="center"/>
        <w:rPr>
          <w:rFonts w:ascii="GHEA Grapalat" w:hAnsi="GHEA Grapalat" w:cs="Sylfaen"/>
        </w:rPr>
      </w:pPr>
    </w:p>
    <w:p w14:paraId="5FB3CD10" w14:textId="0FCEBDFA" w:rsidR="000B5B91" w:rsidRDefault="000B5B91" w:rsidP="00C3421C">
      <w:pPr>
        <w:widowControl w:val="0"/>
        <w:spacing w:after="160"/>
        <w:jc w:val="center"/>
        <w:rPr>
          <w:rFonts w:ascii="GHEA Grapalat" w:hAnsi="GHEA Grapalat" w:cs="Sylfaen"/>
        </w:rPr>
      </w:pPr>
    </w:p>
    <w:p w14:paraId="095AC729" w14:textId="7A97313B" w:rsidR="000B5B91" w:rsidRDefault="000B5B91" w:rsidP="00C3421C">
      <w:pPr>
        <w:widowControl w:val="0"/>
        <w:spacing w:after="160"/>
        <w:jc w:val="center"/>
        <w:rPr>
          <w:rFonts w:ascii="GHEA Grapalat" w:hAnsi="GHEA Grapalat" w:cs="Sylfaen"/>
        </w:rPr>
      </w:pPr>
    </w:p>
    <w:p w14:paraId="15488D43" w14:textId="1B5FFB50" w:rsidR="000B5B91" w:rsidRDefault="000B5B91" w:rsidP="00C3421C">
      <w:pPr>
        <w:widowControl w:val="0"/>
        <w:spacing w:after="160"/>
        <w:jc w:val="center"/>
        <w:rPr>
          <w:rFonts w:ascii="GHEA Grapalat" w:hAnsi="GHEA Grapalat" w:cs="Sylfaen"/>
        </w:rPr>
      </w:pPr>
    </w:p>
    <w:p w14:paraId="4C38F9D6" w14:textId="40D57569" w:rsidR="000B5B91" w:rsidRDefault="000B5B91" w:rsidP="00C3421C">
      <w:pPr>
        <w:widowControl w:val="0"/>
        <w:spacing w:after="160"/>
        <w:jc w:val="center"/>
        <w:rPr>
          <w:rFonts w:ascii="GHEA Grapalat" w:hAnsi="GHEA Grapalat" w:cs="Sylfaen"/>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5B91" w:rsidRPr="00B138F3" w14:paraId="3A152D4E" w14:textId="77777777" w:rsidTr="008117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6BA47" w14:textId="77777777" w:rsidR="000B5B91" w:rsidRPr="00B138F3" w:rsidRDefault="000B5B91" w:rsidP="008117F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B5B91" w:rsidRPr="00B138F3" w14:paraId="65B239C5" w14:textId="77777777" w:rsidTr="008117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77D84F" w14:textId="77777777" w:rsidR="000B5B91" w:rsidRPr="00B138F3" w:rsidRDefault="000B5B91" w:rsidP="008117F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0B5B91" w:rsidRPr="00B138F3" w14:paraId="3ADD6614" w14:textId="77777777" w:rsidTr="008117F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F2A10" w14:textId="2820A088" w:rsidR="000B5B91" w:rsidRPr="00B138F3" w:rsidRDefault="000B5B91" w:rsidP="008117F6">
            <w:pPr>
              <w:widowControl w:val="0"/>
              <w:tabs>
                <w:tab w:val="left" w:pos="3390"/>
              </w:tabs>
              <w:spacing w:after="160"/>
              <w:ind w:left="322"/>
              <w:rPr>
                <w:rFonts w:ascii="GHEA Grapalat" w:hAnsi="GHEA Grapalat" w:cs="Sylfaen"/>
              </w:rPr>
            </w:pPr>
            <w:proofErr w:type="gramStart"/>
            <w:r w:rsidRPr="00B138F3">
              <w:rPr>
                <w:rFonts w:ascii="GHEA Grapalat" w:hAnsi="GHEA Grapalat"/>
              </w:rPr>
              <w:t>3</w:t>
            </w:r>
            <w:r>
              <w:rPr>
                <w:rFonts w:ascii="GHEA Grapalat" w:hAnsi="GHEA Grapalat"/>
                <w:lang w:val="en-US"/>
              </w:rPr>
              <w:t xml:space="preserve">  </w:t>
            </w:r>
            <w:r w:rsidRPr="00B138F3">
              <w:rPr>
                <w:rFonts w:ascii="GHEA Grapalat" w:hAnsi="GHEA Grapalat"/>
              </w:rPr>
              <w:t>Дата</w:t>
            </w:r>
            <w:proofErr w:type="gramEnd"/>
            <w:r w:rsidRPr="00B138F3">
              <w:rPr>
                <w:rFonts w:ascii="GHEA Grapalat" w:hAnsi="GHEA Grapalat"/>
              </w:rPr>
              <w:t xml:space="preserve"> представления: "___" ___ 20</w:t>
            </w:r>
            <w:r>
              <w:rPr>
                <w:rFonts w:ascii="GHEA Grapalat" w:hAnsi="GHEA Grapalat"/>
                <w:lang w:val="en-US"/>
              </w:rPr>
              <w:t>26</w:t>
            </w:r>
            <w:r w:rsidRPr="00B138F3">
              <w:rPr>
                <w:rFonts w:ascii="GHEA Grapalat" w:hAnsi="GHEA Grapalat"/>
              </w:rPr>
              <w:t>г.</w:t>
            </w:r>
          </w:p>
        </w:tc>
      </w:tr>
      <w:tr w:rsidR="000B5B91" w:rsidRPr="00B138F3" w14:paraId="0FD877B3" w14:textId="77777777" w:rsidTr="008117F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A1E4EE"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5B91" w:rsidRPr="00B138F3" w14:paraId="5F950A84" w14:textId="77777777" w:rsidTr="008117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74BD74"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5B91" w:rsidRPr="00B138F3" w14:paraId="5CDBE02B" w14:textId="77777777" w:rsidTr="008117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1620F"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5B91" w:rsidRPr="00B138F3" w14:paraId="2EAF783A" w14:textId="77777777" w:rsidTr="008117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3C23C"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5B91" w:rsidRPr="00B138F3" w14:paraId="5C0AC249" w14:textId="77777777" w:rsidTr="008117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40970"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5B91" w:rsidRPr="00B138F3" w14:paraId="71586D35" w14:textId="77777777" w:rsidTr="008117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C57FE"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bookmarkStart w:id="12" w:name="_Hlk159789968"/>
            <w:r w:rsidRPr="008F6EF3">
              <w:rPr>
                <w:rFonts w:ascii="GHEA Grapalat" w:hAnsi="GHEA Grapalat"/>
              </w:rPr>
              <w:t xml:space="preserve"> </w:t>
            </w:r>
            <w:r>
              <w:rPr>
                <w:rFonts w:ascii="GHEA Grapalat" w:hAnsi="GHEA Grapalat"/>
                <w:i/>
              </w:rPr>
              <w:t>«</w:t>
            </w:r>
            <w:proofErr w:type="spellStart"/>
            <w:proofErr w:type="gramStart"/>
            <w:r w:rsidRPr="00974474">
              <w:rPr>
                <w:rFonts w:ascii="GHEA Grapalat" w:hAnsi="GHEA Grapalat"/>
              </w:rPr>
              <w:t>Котайк</w:t>
            </w:r>
            <w:proofErr w:type="spellEnd"/>
            <w:r>
              <w:rPr>
                <w:rFonts w:ascii="GHEA Grapalat" w:hAnsi="GHEA Grapalat"/>
                <w:i/>
              </w:rPr>
              <w:t>»</w:t>
            </w:r>
            <w:r w:rsidRPr="00974474">
              <w:rPr>
                <w:rFonts w:ascii="GHEA Grapalat" w:hAnsi="GHEA Grapalat"/>
              </w:rPr>
              <w:t xml:space="preserve">  </w:t>
            </w:r>
            <w:r w:rsidRPr="000B21CA">
              <w:rPr>
                <w:rFonts w:ascii="GHEA Grapalat" w:hAnsi="GHEA Grapalat"/>
                <w:i/>
              </w:rPr>
              <w:t xml:space="preserve"> </w:t>
            </w:r>
            <w:proofErr w:type="spellStart"/>
            <w:proofErr w:type="gramEnd"/>
            <w:r w:rsidRPr="000B21CA">
              <w:rPr>
                <w:rFonts w:ascii="GHEA Grapalat" w:hAnsi="GHEA Grapalat"/>
                <w:i/>
              </w:rPr>
              <w:t>Обшество</w:t>
            </w:r>
            <w:proofErr w:type="spellEnd"/>
            <w:r w:rsidRPr="00974474">
              <w:rPr>
                <w:rFonts w:ascii="GHEA Grapalat" w:hAnsi="GHEA Grapalat"/>
              </w:rPr>
              <w:t xml:space="preserve"> Водопользователей</w:t>
            </w:r>
            <w:bookmarkEnd w:id="12"/>
          </w:p>
        </w:tc>
      </w:tr>
      <w:tr w:rsidR="000B5B91" w:rsidRPr="00B138F3" w14:paraId="26808699" w14:textId="77777777" w:rsidTr="008117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28476"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5B91" w:rsidRPr="00B138F3" w14:paraId="5D21B18E" w14:textId="77777777" w:rsidTr="008117F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B86C5B"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03526407</w:t>
            </w:r>
          </w:p>
        </w:tc>
      </w:tr>
      <w:tr w:rsidR="000B5B91" w:rsidRPr="00B138F3" w14:paraId="1575FE2D" w14:textId="77777777" w:rsidTr="008117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56DE6"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Pr="00AE36E4">
              <w:rPr>
                <w:rFonts w:ascii="GHEA Grapalat" w:hAnsi="GHEA Grapalat"/>
              </w:rPr>
              <w:t xml:space="preserve"> </w:t>
            </w:r>
            <w:r>
              <w:rPr>
                <w:rFonts w:ascii="GHEA Grapalat" w:hAnsi="GHEA Grapalat"/>
                <w:lang w:val="hy-AM"/>
              </w:rPr>
              <w:t xml:space="preserve"> </w:t>
            </w:r>
            <w:r>
              <w:rPr>
                <w:rFonts w:ascii="Arial" w:hAnsi="Arial" w:cs="Arial"/>
                <w:lang w:val="hy-AM"/>
              </w:rPr>
              <w:t>«</w:t>
            </w:r>
            <w:proofErr w:type="gramEnd"/>
            <w:r w:rsidRPr="00F30FFB">
              <w:rPr>
                <w:rFonts w:ascii="GHEA Grapalat" w:hAnsi="GHEA Grapalat"/>
              </w:rPr>
              <w:t>АКБА</w:t>
            </w:r>
            <w:r>
              <w:rPr>
                <w:rFonts w:ascii="GHEA Grapalat" w:hAnsi="GHEA Grapalat"/>
                <w:lang w:val="hy-AM"/>
              </w:rPr>
              <w:t xml:space="preserve"> </w:t>
            </w:r>
            <w:r w:rsidRPr="00F30FFB">
              <w:rPr>
                <w:rFonts w:ascii="GHEA Grapalat" w:hAnsi="GHEA Grapalat"/>
              </w:rPr>
              <w:t>БАНК</w:t>
            </w:r>
            <w:r>
              <w:rPr>
                <w:rFonts w:ascii="Arial" w:hAnsi="Arial" w:cs="Arial"/>
              </w:rPr>
              <w:t>»</w:t>
            </w:r>
            <w:r w:rsidRPr="00F30FFB">
              <w:rPr>
                <w:rFonts w:ascii="GHEA Grapalat" w:hAnsi="GHEA Grapalat"/>
              </w:rPr>
              <w:t xml:space="preserve"> </w:t>
            </w:r>
            <w:r w:rsidRPr="00AE36E4">
              <w:rPr>
                <w:rFonts w:ascii="GHEA Grapalat" w:hAnsi="GHEA Grapalat"/>
              </w:rPr>
              <w:t>ООО</w:t>
            </w:r>
          </w:p>
        </w:tc>
      </w:tr>
      <w:tr w:rsidR="000B5B91" w:rsidRPr="00B138F3" w14:paraId="50713A2E" w14:textId="77777777" w:rsidTr="008117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4D44B"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220183350168000</w:t>
            </w:r>
          </w:p>
        </w:tc>
      </w:tr>
      <w:tr w:rsidR="000B5B91" w:rsidRPr="00B138F3" w14:paraId="6731B7C5" w14:textId="77777777" w:rsidTr="008117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1D6FF"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5B91" w:rsidRPr="00B138F3" w14:paraId="0B0E67CC" w14:textId="77777777" w:rsidTr="008117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3F72D"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5B91" w:rsidRPr="00B138F3" w14:paraId="0DF7CD3D" w14:textId="77777777" w:rsidTr="008117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0A6B2"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5B91" w:rsidRPr="00B138F3" w14:paraId="0DDE83C5" w14:textId="77777777" w:rsidTr="008117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95714" w14:textId="77777777" w:rsidR="000B5B91" w:rsidRPr="00F760B1" w:rsidRDefault="000B5B91" w:rsidP="008117F6">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0B5B91" w:rsidRPr="00B138F3" w14:paraId="23D71839" w14:textId="77777777" w:rsidTr="008117F6">
        <w:trPr>
          <w:trHeight w:val="424"/>
        </w:trPr>
        <w:tc>
          <w:tcPr>
            <w:tcW w:w="10980" w:type="dxa"/>
            <w:gridSpan w:val="2"/>
            <w:tcBorders>
              <w:top w:val="single" w:sz="4" w:space="0" w:color="auto"/>
              <w:left w:val="single" w:sz="4" w:space="0" w:color="auto"/>
              <w:right w:val="single" w:sz="4" w:space="0" w:color="000000"/>
            </w:tcBorders>
            <w:noWrap/>
            <w:vAlign w:val="bottom"/>
          </w:tcPr>
          <w:p w14:paraId="2C71C674" w14:textId="68495753" w:rsidR="000B5B91" w:rsidRPr="000B5B91" w:rsidRDefault="000B5B91" w:rsidP="008117F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0B5B91">
              <w:rPr>
                <w:rFonts w:ascii="GHEA Grapalat" w:hAnsi="GHEA Grapalat"/>
              </w:rPr>
              <w:t xml:space="preserve"> </w:t>
            </w:r>
            <w:r>
              <w:rPr>
                <w:rFonts w:ascii="GHEA Grapalat" w:hAnsi="GHEA Grapalat"/>
                <w:i/>
                <w:sz w:val="22"/>
                <w:szCs w:val="22"/>
              </w:rPr>
              <w:t>«ԿՈ ՋՕԸ-ԳՀԱՇՁԲ-</w:t>
            </w:r>
            <w:r w:rsidRPr="000B5B91">
              <w:rPr>
                <w:rFonts w:ascii="GHEA Grapalat" w:hAnsi="GHEA Grapalat"/>
                <w:i/>
                <w:sz w:val="22"/>
                <w:szCs w:val="22"/>
              </w:rPr>
              <w:t>26</w:t>
            </w:r>
            <w:r>
              <w:rPr>
                <w:rFonts w:ascii="GHEA Grapalat" w:hAnsi="GHEA Grapalat"/>
                <w:i/>
                <w:sz w:val="22"/>
                <w:szCs w:val="22"/>
              </w:rPr>
              <w:t>/01»</w:t>
            </w:r>
          </w:p>
        </w:tc>
      </w:tr>
      <w:tr w:rsidR="000B5B91" w:rsidRPr="00B138F3" w14:paraId="75D7C9DC" w14:textId="77777777" w:rsidTr="008117F6">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91282" w14:textId="77777777" w:rsidR="000B5B91" w:rsidRPr="00B138F3" w:rsidRDefault="000B5B91" w:rsidP="008117F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5B91" w:rsidRPr="00B138F3" w14:paraId="16DA2F3E" w14:textId="77777777" w:rsidTr="008117F6">
        <w:trPr>
          <w:trHeight w:val="2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7E572" w14:textId="77777777" w:rsidR="000B5B91" w:rsidRPr="00B138F3" w:rsidRDefault="000B5B91" w:rsidP="008117F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5B91" w:rsidRPr="00B138F3" w14:paraId="6CB2178A" w14:textId="77777777" w:rsidTr="008117F6">
        <w:trPr>
          <w:trHeight w:val="3234"/>
        </w:trPr>
        <w:tc>
          <w:tcPr>
            <w:tcW w:w="5616" w:type="dxa"/>
            <w:tcBorders>
              <w:top w:val="nil"/>
              <w:left w:val="single" w:sz="4" w:space="0" w:color="auto"/>
              <w:bottom w:val="single" w:sz="4" w:space="0" w:color="auto"/>
              <w:right w:val="single" w:sz="4" w:space="0" w:color="auto"/>
            </w:tcBorders>
            <w:noWrap/>
            <w:vAlign w:val="bottom"/>
          </w:tcPr>
          <w:p w14:paraId="4B53157F" w14:textId="77777777" w:rsidR="000B5B91" w:rsidRPr="00B138F3" w:rsidRDefault="000B5B91" w:rsidP="008117F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D6C76E9" w14:textId="77777777" w:rsidR="000B5B91" w:rsidRPr="00B138F3" w:rsidRDefault="000B5B91" w:rsidP="008117F6">
            <w:pPr>
              <w:widowControl w:val="0"/>
              <w:spacing w:after="160"/>
              <w:jc w:val="right"/>
              <w:rPr>
                <w:rFonts w:ascii="GHEA Grapalat" w:hAnsi="GHEA Grapalat" w:cs="Tahoma"/>
              </w:rPr>
            </w:pPr>
            <w:r w:rsidRPr="00B138F3">
              <w:rPr>
                <w:rFonts w:ascii="GHEA Grapalat" w:hAnsi="GHEA Grapalat"/>
              </w:rPr>
              <w:t>/____________________/</w:t>
            </w:r>
          </w:p>
          <w:p w14:paraId="551AB750" w14:textId="77777777" w:rsidR="000B5B91" w:rsidRPr="00B138F3" w:rsidRDefault="000B5B91" w:rsidP="008117F6">
            <w:pPr>
              <w:widowControl w:val="0"/>
              <w:spacing w:after="160"/>
              <w:rPr>
                <w:rFonts w:ascii="GHEA Grapalat" w:hAnsi="GHEA Grapalat" w:cs="Sylfaen"/>
              </w:rPr>
            </w:pPr>
          </w:p>
          <w:p w14:paraId="7CF75CC3" w14:textId="77777777" w:rsidR="000B5B91" w:rsidRPr="00B138F3" w:rsidRDefault="000B5B91" w:rsidP="008117F6">
            <w:pPr>
              <w:widowControl w:val="0"/>
              <w:spacing w:after="160"/>
              <w:jc w:val="right"/>
              <w:rPr>
                <w:rFonts w:ascii="GHEA Grapalat" w:hAnsi="GHEA Grapalat" w:cs="Sylfaen"/>
              </w:rPr>
            </w:pPr>
            <w:r w:rsidRPr="00B138F3">
              <w:rPr>
                <w:rFonts w:ascii="GHEA Grapalat" w:hAnsi="GHEA Grapalat"/>
              </w:rPr>
              <w:t>/____________________/</w:t>
            </w:r>
          </w:p>
          <w:p w14:paraId="38AEA9D7" w14:textId="77777777" w:rsidR="000B5B91" w:rsidRPr="00B138F3" w:rsidRDefault="000B5B91" w:rsidP="008117F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FB66078" w14:textId="77777777" w:rsidR="000B5B91" w:rsidRPr="00B138F3" w:rsidRDefault="000B5B91" w:rsidP="008117F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29F9A63" w14:textId="77777777" w:rsidR="000B5B91" w:rsidRPr="00B138F3" w:rsidRDefault="000B5B91" w:rsidP="008117F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FF283AF" w14:textId="77777777" w:rsidR="000B5B91" w:rsidRPr="00B138F3" w:rsidRDefault="000B5B91" w:rsidP="008117F6">
            <w:pPr>
              <w:widowControl w:val="0"/>
              <w:spacing w:after="160"/>
              <w:jc w:val="right"/>
              <w:rPr>
                <w:rFonts w:ascii="GHEA Grapalat" w:hAnsi="GHEA Grapalat" w:cs="Sylfaen"/>
              </w:rPr>
            </w:pPr>
            <w:r w:rsidRPr="00B138F3">
              <w:rPr>
                <w:rFonts w:ascii="GHEA Grapalat" w:hAnsi="GHEA Grapalat"/>
              </w:rPr>
              <w:t>/____________________/</w:t>
            </w:r>
          </w:p>
          <w:p w14:paraId="05B2A180" w14:textId="77777777" w:rsidR="000B5B91" w:rsidRPr="00B138F3" w:rsidRDefault="000B5B91" w:rsidP="008117F6">
            <w:pPr>
              <w:widowControl w:val="0"/>
              <w:spacing w:after="160"/>
              <w:jc w:val="right"/>
              <w:rPr>
                <w:rFonts w:ascii="GHEA Grapalat" w:hAnsi="GHEA Grapalat" w:cs="Tahoma"/>
              </w:rPr>
            </w:pPr>
          </w:p>
          <w:p w14:paraId="30EA6592" w14:textId="77777777" w:rsidR="000B5B91" w:rsidRPr="00B138F3" w:rsidRDefault="000B5B91" w:rsidP="008117F6">
            <w:pPr>
              <w:widowControl w:val="0"/>
              <w:spacing w:after="160"/>
              <w:jc w:val="right"/>
              <w:rPr>
                <w:rFonts w:ascii="GHEA Grapalat" w:hAnsi="GHEA Grapalat" w:cs="Sylfaen"/>
              </w:rPr>
            </w:pPr>
            <w:r w:rsidRPr="00B138F3">
              <w:rPr>
                <w:rFonts w:ascii="GHEA Grapalat" w:hAnsi="GHEA Grapalat"/>
              </w:rPr>
              <w:t>/____________________/</w:t>
            </w:r>
          </w:p>
          <w:p w14:paraId="2B47631D" w14:textId="77777777" w:rsidR="000B5B91" w:rsidRPr="00B138F3" w:rsidRDefault="000B5B91" w:rsidP="008117F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5B91" w:rsidRPr="00B138F3" w14:paraId="7341F537" w14:textId="77777777" w:rsidTr="008117F6">
        <w:trPr>
          <w:trHeight w:val="2194"/>
        </w:trPr>
        <w:tc>
          <w:tcPr>
            <w:tcW w:w="5616" w:type="dxa"/>
            <w:tcBorders>
              <w:top w:val="single" w:sz="4" w:space="0" w:color="auto"/>
              <w:left w:val="single" w:sz="4" w:space="0" w:color="auto"/>
              <w:right w:val="single" w:sz="4" w:space="0" w:color="auto"/>
            </w:tcBorders>
            <w:noWrap/>
            <w:vAlign w:val="bottom"/>
          </w:tcPr>
          <w:p w14:paraId="073DF855" w14:textId="77777777" w:rsidR="000B5B91" w:rsidRPr="00B138F3" w:rsidRDefault="000B5B91" w:rsidP="008117F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F6C7745" w14:textId="77777777" w:rsidR="000B5B91" w:rsidRPr="00B138F3" w:rsidRDefault="000B5B91" w:rsidP="008117F6">
            <w:pPr>
              <w:widowControl w:val="0"/>
              <w:jc w:val="right"/>
              <w:rPr>
                <w:rFonts w:ascii="GHEA Grapalat" w:hAnsi="GHEA Grapalat" w:cs="Tahoma"/>
              </w:rPr>
            </w:pPr>
            <w:r w:rsidRPr="00B138F3">
              <w:rPr>
                <w:rFonts w:ascii="GHEA Grapalat" w:hAnsi="GHEA Grapalat"/>
              </w:rPr>
              <w:t>/____________________/</w:t>
            </w:r>
          </w:p>
          <w:p w14:paraId="2F287A38" w14:textId="77777777" w:rsidR="000B5B91" w:rsidRPr="00B138F3" w:rsidRDefault="000B5B91" w:rsidP="008117F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EE57C67" w14:textId="77777777" w:rsidR="000B5B91" w:rsidRPr="00B138F3" w:rsidRDefault="000B5B91" w:rsidP="008117F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4E24EE4" w14:textId="77777777" w:rsidR="000B5B91" w:rsidRPr="00B138F3" w:rsidRDefault="000B5B91" w:rsidP="008117F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8F941A3" w14:textId="77777777" w:rsidR="000B5B91" w:rsidRPr="00B138F3" w:rsidRDefault="000B5B91" w:rsidP="008117F6">
            <w:pPr>
              <w:widowControl w:val="0"/>
              <w:jc w:val="right"/>
              <w:rPr>
                <w:rFonts w:ascii="GHEA Grapalat" w:hAnsi="GHEA Grapalat" w:cs="Tahoma"/>
              </w:rPr>
            </w:pPr>
            <w:r w:rsidRPr="00B138F3">
              <w:rPr>
                <w:rFonts w:ascii="GHEA Grapalat" w:hAnsi="GHEA Grapalat"/>
              </w:rPr>
              <w:t>/____________________/</w:t>
            </w:r>
          </w:p>
          <w:p w14:paraId="0D580EFE" w14:textId="77777777" w:rsidR="000B5B91" w:rsidRPr="00B138F3" w:rsidRDefault="000B5B91" w:rsidP="008117F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643D4A8" w14:textId="77777777" w:rsidR="000B5B91" w:rsidRPr="00B138F3" w:rsidRDefault="000B5B91" w:rsidP="008117F6">
            <w:pPr>
              <w:widowControl w:val="0"/>
              <w:spacing w:after="160"/>
              <w:rPr>
                <w:rFonts w:ascii="GHEA Grapalat" w:hAnsi="GHEA Grapalat" w:cs="Arial"/>
              </w:rPr>
            </w:pPr>
          </w:p>
        </w:tc>
      </w:tr>
      <w:tr w:rsidR="000B5B91" w:rsidRPr="00B138F3" w14:paraId="61EFAE91" w14:textId="77777777" w:rsidTr="008117F6">
        <w:trPr>
          <w:trHeight w:val="482"/>
        </w:trPr>
        <w:tc>
          <w:tcPr>
            <w:tcW w:w="5616" w:type="dxa"/>
            <w:tcBorders>
              <w:top w:val="nil"/>
              <w:left w:val="single" w:sz="4" w:space="0" w:color="auto"/>
              <w:bottom w:val="single" w:sz="4" w:space="0" w:color="auto"/>
              <w:right w:val="single" w:sz="4" w:space="0" w:color="auto"/>
            </w:tcBorders>
            <w:noWrap/>
            <w:vAlign w:val="bottom"/>
          </w:tcPr>
          <w:p w14:paraId="4469240F" w14:textId="77777777" w:rsidR="000B5B91" w:rsidRPr="008F6EF3" w:rsidRDefault="000B5B91" w:rsidP="008117F6">
            <w:pPr>
              <w:widowControl w:val="0"/>
              <w:tabs>
                <w:tab w:val="left" w:pos="4678"/>
              </w:tabs>
              <w:spacing w:after="160"/>
              <w:rPr>
                <w:rFonts w:ascii="GHEA Grapalat" w:hAnsi="GHEA Grapalat" w:cs="Sylfaen"/>
              </w:rPr>
            </w:pPr>
            <w:r w:rsidRPr="008F6EF3">
              <w:rPr>
                <w:rFonts w:ascii="GHEA Grapalat" w:hAnsi="GHEA Grapalat"/>
              </w:rPr>
              <w:t>24.б.</w:t>
            </w:r>
            <w:r w:rsidRPr="008F6EF3">
              <w:rPr>
                <w:rFonts w:ascii="GHEA Grapalat" w:hAnsi="GHEA Grapalat"/>
              </w:rPr>
              <w:tab/>
              <w:t>М. П.</w:t>
            </w:r>
          </w:p>
          <w:p w14:paraId="10992EA4" w14:textId="77777777" w:rsidR="000B5B91" w:rsidRPr="008F6EF3" w:rsidRDefault="000B5B91" w:rsidP="008117F6">
            <w:pPr>
              <w:widowControl w:val="0"/>
              <w:spacing w:after="160"/>
              <w:rPr>
                <w:rFonts w:ascii="GHEA Grapalat" w:hAnsi="GHEA Grapalat" w:cs="Sylfaen"/>
              </w:rPr>
            </w:pPr>
          </w:p>
          <w:p w14:paraId="5F9EFF3A" w14:textId="77777777" w:rsidR="000B5B91" w:rsidRPr="008F6EF3" w:rsidRDefault="000B5B91" w:rsidP="008117F6">
            <w:pPr>
              <w:widowControl w:val="0"/>
              <w:spacing w:after="160"/>
              <w:ind w:right="155"/>
              <w:jc w:val="right"/>
              <w:rPr>
                <w:rFonts w:ascii="GHEA Grapalat" w:hAnsi="GHEA Grapalat" w:cs="Sylfaen"/>
                <w:lang w:val="en-US"/>
              </w:rPr>
            </w:pPr>
            <w:r w:rsidRPr="008F6E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1B23001" w14:textId="77777777" w:rsidR="000B5B91" w:rsidRPr="00B138F3" w:rsidRDefault="000B5B91" w:rsidP="008117F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E891B2" w14:textId="77777777" w:rsidR="000B5B91" w:rsidRPr="00B138F3" w:rsidRDefault="000B5B91" w:rsidP="008117F6">
            <w:pPr>
              <w:widowControl w:val="0"/>
              <w:spacing w:after="160"/>
              <w:rPr>
                <w:rFonts w:ascii="GHEA Grapalat" w:hAnsi="GHEA Grapalat"/>
              </w:rPr>
            </w:pPr>
          </w:p>
          <w:p w14:paraId="042A32E8" w14:textId="77777777" w:rsidR="000B5B91" w:rsidRPr="00B138F3" w:rsidRDefault="000B5B91" w:rsidP="008117F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80621D9" w14:textId="7E4D6077" w:rsidR="000B5B91" w:rsidRDefault="000B5B91" w:rsidP="00C3421C">
      <w:pPr>
        <w:widowControl w:val="0"/>
        <w:spacing w:after="160"/>
        <w:jc w:val="center"/>
        <w:rPr>
          <w:rFonts w:ascii="GHEA Grapalat" w:hAnsi="GHEA Grapalat" w:cs="Sylfaen"/>
        </w:rPr>
      </w:pPr>
    </w:p>
    <w:p w14:paraId="797A9EE0" w14:textId="702DFC12" w:rsidR="000B5B91" w:rsidRDefault="000B5B91" w:rsidP="00C3421C">
      <w:pPr>
        <w:widowControl w:val="0"/>
        <w:spacing w:after="160"/>
        <w:jc w:val="center"/>
        <w:rPr>
          <w:rFonts w:ascii="GHEA Grapalat" w:hAnsi="GHEA Grapalat" w:cs="Sylfaen"/>
        </w:rPr>
      </w:pPr>
    </w:p>
    <w:p w14:paraId="2F2C32C1" w14:textId="77777777" w:rsidR="000B5B91" w:rsidRPr="00B138F3" w:rsidRDefault="000B5B91" w:rsidP="00C3421C">
      <w:pPr>
        <w:widowControl w:val="0"/>
        <w:spacing w:after="160"/>
        <w:jc w:val="center"/>
        <w:rPr>
          <w:rFonts w:ascii="GHEA Grapalat" w:hAnsi="GHEA Grapalat" w:cs="Sylfaen"/>
        </w:rPr>
      </w:pPr>
    </w:p>
    <w:p w14:paraId="23D443E7"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3DB429"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735480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AD29130"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A46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4FC9D6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A2F811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B780ED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DD625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31335C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302920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A8A04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419F28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279EEF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AFE401E"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18D57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2C35B1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B8AD8E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8B0C5D5"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0A23CA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06174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EE8A3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38B56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294C3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1C17F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CFD6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B89680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0E4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E43FCD3"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14726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D2C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CCC4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928937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7ED4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B0724B2"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C17A1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94AC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BA7CF3"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0585E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20235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DFD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1F3EBDA"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5ABFA3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AAD8A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46AC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C5773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B5E5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C281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5FFC74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8CDFA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6C38D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CCAA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99CD7E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1F8F3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C6E7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A2AF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3001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9736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508B1E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20AFD6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13D0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043C2C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29552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8B1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1571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9AA36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F4B021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A7BB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FD0CC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84CDFB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009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E6D4D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8137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E4F7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9C36C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2ED2A0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F725D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6E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9782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762E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D5EA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4AB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52C9C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8135F5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3C44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1309F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67223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15B31D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283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FD14C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B5F52F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F53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28D5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1908C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F36B52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94A72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BDD620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7068A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F2004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0288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8BBD1D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F55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D1C919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C0B07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2EA6F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C8F2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E1A79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C7845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D40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252443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0F56B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7E33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7B1B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DE099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56483D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B5FA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8615E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A6CECD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61D7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661F2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EC5CD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AF1640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195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68D9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46819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898FE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6843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94D619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750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CE64D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A47483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A7A1E" w14:textId="77777777"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61B88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94ECE1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4B2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15ABC6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FB6F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DE1E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545D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A08D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EE6A84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4F098"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2CEBF7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0937C8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1C9058"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3DA693E"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D04514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9AFF8C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A8383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D387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B11CB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4C1E02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C252B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EB7E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6F86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8709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6C2C2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5DB06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F45FF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B68547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CB66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6DE26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D93A61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457B9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4A8CEB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E730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44652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E071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4E3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04CF6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3AB6861"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D014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6AA772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60F19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0EC58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0BD9D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54555D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C0E6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C136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64EBF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AB37FD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49031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8079A5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B7C1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F240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651F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A7F8C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4380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86FBE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3C47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AA218D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79EB8F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2B51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EAE6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8DEAA5"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593904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985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0F1EE4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C4E85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E1DE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AD92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C7634C"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4F0199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9C3B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955A6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5E9512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C535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75ED3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C1A7B85"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47965D1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850D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2179B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D47D4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C041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979E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99B3DF"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6023190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DDE3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C20F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E37F6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A9AC0D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E4198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2B4E0DC"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737986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4423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5EC16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D1729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FC4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33FB6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D40A151" w14:textId="77777777" w:rsidR="00C3421C" w:rsidRPr="00B138F3" w:rsidRDefault="00C3421C" w:rsidP="003D2146">
            <w:pPr>
              <w:widowControl w:val="0"/>
              <w:spacing w:after="120"/>
              <w:jc w:val="center"/>
              <w:rPr>
                <w:rFonts w:ascii="GHEA Grapalat" w:hAnsi="GHEA Grapalat"/>
                <w:sz w:val="18"/>
                <w:szCs w:val="18"/>
              </w:rPr>
            </w:pPr>
          </w:p>
        </w:tc>
      </w:tr>
    </w:tbl>
    <w:p w14:paraId="18345EC8" w14:textId="77777777" w:rsidR="001005B0" w:rsidRPr="00B138F3" w:rsidRDefault="001005B0" w:rsidP="00B46D58">
      <w:pPr>
        <w:widowControl w:val="0"/>
        <w:spacing w:after="160"/>
        <w:ind w:left="567" w:right="565"/>
        <w:jc w:val="center"/>
        <w:rPr>
          <w:rFonts w:ascii="GHEA Grapalat" w:hAnsi="GHEA Grapalat"/>
          <w:b/>
        </w:rPr>
      </w:pPr>
    </w:p>
    <w:p w14:paraId="2C24D415" w14:textId="77777777" w:rsidR="001005B0" w:rsidRPr="00B138F3" w:rsidRDefault="001005B0" w:rsidP="00B46D58">
      <w:pPr>
        <w:widowControl w:val="0"/>
        <w:spacing w:after="160"/>
        <w:ind w:left="567" w:right="565"/>
        <w:jc w:val="center"/>
        <w:rPr>
          <w:rFonts w:ascii="GHEA Grapalat" w:hAnsi="GHEA Grapalat"/>
          <w:b/>
        </w:rPr>
      </w:pPr>
    </w:p>
    <w:p w14:paraId="1BE8F0AA" w14:textId="77777777" w:rsidR="001005B0" w:rsidRPr="00B138F3" w:rsidRDefault="001005B0" w:rsidP="00B46D58">
      <w:pPr>
        <w:widowControl w:val="0"/>
        <w:spacing w:after="160"/>
        <w:ind w:left="567" w:right="565"/>
        <w:jc w:val="center"/>
        <w:rPr>
          <w:rFonts w:ascii="GHEA Grapalat" w:hAnsi="GHEA Grapalat"/>
          <w:b/>
        </w:rPr>
      </w:pPr>
    </w:p>
    <w:p w14:paraId="526564BA" w14:textId="77777777" w:rsidR="001005B0" w:rsidRPr="00B138F3" w:rsidRDefault="001005B0" w:rsidP="00B46D58">
      <w:pPr>
        <w:widowControl w:val="0"/>
        <w:spacing w:after="160"/>
        <w:ind w:left="567" w:right="565"/>
        <w:jc w:val="center"/>
        <w:rPr>
          <w:rFonts w:ascii="GHEA Grapalat" w:hAnsi="GHEA Grapalat"/>
          <w:b/>
        </w:rPr>
      </w:pPr>
    </w:p>
    <w:p w14:paraId="16D60B8A" w14:textId="77777777" w:rsidR="001005B0" w:rsidRPr="00B138F3" w:rsidRDefault="001005B0" w:rsidP="00B46D58">
      <w:pPr>
        <w:widowControl w:val="0"/>
        <w:spacing w:after="160"/>
        <w:ind w:left="567" w:right="565"/>
        <w:jc w:val="center"/>
        <w:rPr>
          <w:rFonts w:ascii="GHEA Grapalat" w:hAnsi="GHEA Grapalat"/>
          <w:b/>
        </w:rPr>
      </w:pPr>
    </w:p>
    <w:p w14:paraId="2C856A0D" w14:textId="77777777" w:rsidR="001005B0" w:rsidRPr="00B138F3" w:rsidRDefault="001005B0" w:rsidP="00B46D58">
      <w:pPr>
        <w:widowControl w:val="0"/>
        <w:spacing w:after="160"/>
        <w:ind w:left="567" w:right="565"/>
        <w:jc w:val="center"/>
        <w:rPr>
          <w:rFonts w:ascii="GHEA Grapalat" w:hAnsi="GHEA Grapalat"/>
          <w:b/>
        </w:rPr>
      </w:pPr>
    </w:p>
    <w:p w14:paraId="1542420D" w14:textId="77777777" w:rsidR="00F331AD" w:rsidRPr="002A4554" w:rsidRDefault="00F331AD" w:rsidP="00235549">
      <w:pPr>
        <w:widowControl w:val="0"/>
        <w:spacing w:after="160"/>
        <w:ind w:firstLine="567"/>
        <w:jc w:val="right"/>
        <w:rPr>
          <w:rFonts w:ascii="GHEA Grapalat" w:hAnsi="GHEA Grapalat"/>
          <w:b/>
        </w:rPr>
      </w:pPr>
    </w:p>
    <w:p w14:paraId="29ECB195" w14:textId="77777777" w:rsidR="008D24C2" w:rsidRPr="00230D36" w:rsidRDefault="008D24C2" w:rsidP="00235549">
      <w:pPr>
        <w:widowControl w:val="0"/>
        <w:spacing w:after="160"/>
        <w:ind w:firstLine="567"/>
        <w:jc w:val="right"/>
        <w:rPr>
          <w:rFonts w:ascii="GHEA Grapalat" w:hAnsi="GHEA Grapalat"/>
          <w:b/>
        </w:rPr>
      </w:pPr>
    </w:p>
    <w:p w14:paraId="78657831" w14:textId="77777777" w:rsidR="008D24C2" w:rsidRPr="00230D36" w:rsidRDefault="008D24C2" w:rsidP="00235549">
      <w:pPr>
        <w:widowControl w:val="0"/>
        <w:spacing w:after="160"/>
        <w:ind w:firstLine="567"/>
        <w:jc w:val="right"/>
        <w:rPr>
          <w:rFonts w:ascii="GHEA Grapalat" w:hAnsi="GHEA Grapalat"/>
          <w:b/>
        </w:rPr>
      </w:pPr>
    </w:p>
    <w:p w14:paraId="67C0F28C" w14:textId="77777777" w:rsidR="008D24C2" w:rsidRPr="00230D36" w:rsidRDefault="008D24C2" w:rsidP="00235549">
      <w:pPr>
        <w:widowControl w:val="0"/>
        <w:spacing w:after="160"/>
        <w:ind w:firstLine="567"/>
        <w:jc w:val="right"/>
        <w:rPr>
          <w:rFonts w:ascii="GHEA Grapalat" w:hAnsi="GHEA Grapalat"/>
          <w:b/>
        </w:rPr>
      </w:pPr>
    </w:p>
    <w:p w14:paraId="7025E3B6" w14:textId="77777777" w:rsidR="008D24C2" w:rsidRPr="00230D36" w:rsidRDefault="008D24C2" w:rsidP="00235549">
      <w:pPr>
        <w:widowControl w:val="0"/>
        <w:spacing w:after="160"/>
        <w:ind w:firstLine="567"/>
        <w:jc w:val="right"/>
        <w:rPr>
          <w:rFonts w:ascii="GHEA Grapalat" w:hAnsi="GHEA Grapalat"/>
          <w:b/>
        </w:rPr>
      </w:pPr>
    </w:p>
    <w:p w14:paraId="789DAACF" w14:textId="77777777" w:rsidR="008D24C2" w:rsidRPr="00230D36" w:rsidRDefault="008D24C2" w:rsidP="00235549">
      <w:pPr>
        <w:widowControl w:val="0"/>
        <w:spacing w:after="160"/>
        <w:ind w:firstLine="567"/>
        <w:jc w:val="right"/>
        <w:rPr>
          <w:rFonts w:ascii="GHEA Grapalat" w:hAnsi="GHEA Grapalat"/>
          <w:b/>
        </w:rPr>
      </w:pPr>
    </w:p>
    <w:p w14:paraId="53AEC467" w14:textId="77777777" w:rsidR="008D24C2" w:rsidRPr="00230D36" w:rsidRDefault="008D24C2" w:rsidP="00235549">
      <w:pPr>
        <w:widowControl w:val="0"/>
        <w:spacing w:after="160"/>
        <w:ind w:firstLine="567"/>
        <w:jc w:val="right"/>
        <w:rPr>
          <w:rFonts w:ascii="GHEA Grapalat" w:hAnsi="GHEA Grapalat"/>
          <w:b/>
        </w:rPr>
      </w:pPr>
    </w:p>
    <w:p w14:paraId="72B19156" w14:textId="77777777" w:rsidR="008D24C2" w:rsidRPr="00230D36" w:rsidRDefault="008D24C2" w:rsidP="00235549">
      <w:pPr>
        <w:widowControl w:val="0"/>
        <w:spacing w:after="160"/>
        <w:ind w:firstLine="567"/>
        <w:jc w:val="right"/>
        <w:rPr>
          <w:rFonts w:ascii="GHEA Grapalat" w:hAnsi="GHEA Grapalat"/>
          <w:b/>
        </w:rPr>
      </w:pPr>
    </w:p>
    <w:p w14:paraId="21217BFE" w14:textId="77777777" w:rsidR="008D24C2" w:rsidRPr="00230D36" w:rsidRDefault="008D24C2" w:rsidP="00235549">
      <w:pPr>
        <w:widowControl w:val="0"/>
        <w:spacing w:after="160"/>
        <w:ind w:firstLine="567"/>
        <w:jc w:val="right"/>
        <w:rPr>
          <w:rFonts w:ascii="GHEA Grapalat" w:hAnsi="GHEA Grapalat"/>
          <w:b/>
        </w:rPr>
      </w:pPr>
    </w:p>
    <w:p w14:paraId="1C9E7A8B" w14:textId="77777777" w:rsidR="008D24C2" w:rsidRPr="00230D36" w:rsidRDefault="008D24C2" w:rsidP="00235549">
      <w:pPr>
        <w:widowControl w:val="0"/>
        <w:spacing w:after="160"/>
        <w:ind w:firstLine="567"/>
        <w:jc w:val="right"/>
        <w:rPr>
          <w:rFonts w:ascii="GHEA Grapalat" w:hAnsi="GHEA Grapalat"/>
          <w:b/>
        </w:rPr>
      </w:pPr>
    </w:p>
    <w:p w14:paraId="06CFF3FA" w14:textId="77777777" w:rsidR="008D24C2" w:rsidRPr="00230D36" w:rsidRDefault="008D24C2" w:rsidP="00235549">
      <w:pPr>
        <w:widowControl w:val="0"/>
        <w:spacing w:after="160"/>
        <w:ind w:firstLine="567"/>
        <w:jc w:val="right"/>
        <w:rPr>
          <w:rFonts w:ascii="GHEA Grapalat" w:hAnsi="GHEA Grapalat"/>
          <w:b/>
        </w:rPr>
      </w:pPr>
    </w:p>
    <w:p w14:paraId="72CF6A40" w14:textId="77777777" w:rsidR="008D24C2" w:rsidRPr="00230D36" w:rsidRDefault="008D24C2" w:rsidP="00235549">
      <w:pPr>
        <w:widowControl w:val="0"/>
        <w:spacing w:after="160"/>
        <w:ind w:firstLine="567"/>
        <w:jc w:val="right"/>
        <w:rPr>
          <w:rFonts w:ascii="GHEA Grapalat" w:hAnsi="GHEA Grapalat"/>
          <w:b/>
        </w:rPr>
      </w:pPr>
    </w:p>
    <w:p w14:paraId="03AF6A01"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7B826281" w14:textId="227B549B"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BC6794">
        <w:rPr>
          <w:rFonts w:ascii="GHEA Grapalat" w:hAnsi="GHEA Grapalat"/>
          <w:i/>
        </w:rPr>
        <w:t>запрос котировок</w:t>
      </w:r>
      <w:r w:rsidRPr="00B138F3">
        <w:rPr>
          <w:rFonts w:ascii="GHEA Grapalat" w:hAnsi="GHEA Grapalat"/>
          <w:i/>
        </w:rPr>
        <w:br/>
        <w:t xml:space="preserve">под кодом </w:t>
      </w:r>
      <w:r w:rsidR="0092392E">
        <w:rPr>
          <w:rFonts w:ascii="GHEA Grapalat" w:hAnsi="GHEA Grapalat"/>
          <w:i/>
        </w:rPr>
        <w:t>«</w:t>
      </w:r>
      <w:r w:rsidR="000B5B91">
        <w:rPr>
          <w:rFonts w:ascii="GHEA Grapalat" w:hAnsi="GHEA Grapalat"/>
          <w:i/>
        </w:rPr>
        <w:t>ԿՈ ՋՕԸ-ԳՀԱՇՁԲ-2</w:t>
      </w:r>
      <w:r w:rsidR="0092392E" w:rsidRPr="0092392E">
        <w:rPr>
          <w:rFonts w:ascii="GHEA Grapalat" w:hAnsi="GHEA Grapalat"/>
          <w:i/>
        </w:rPr>
        <w:t>6</w:t>
      </w:r>
      <w:r w:rsidR="000B5B91">
        <w:rPr>
          <w:rFonts w:ascii="GHEA Grapalat" w:hAnsi="GHEA Grapalat"/>
          <w:i/>
        </w:rPr>
        <w:t>/01»</w:t>
      </w:r>
      <w:r w:rsidRPr="00B138F3">
        <w:rPr>
          <w:rStyle w:val="af6"/>
          <w:rFonts w:ascii="GHEA Grapalat" w:hAnsi="GHEA Grapalat"/>
          <w:i/>
        </w:rPr>
        <w:footnoteReference w:customMarkFollows="1" w:id="11"/>
        <w:t>*</w:t>
      </w:r>
    </w:p>
    <w:p w14:paraId="5409ED44" w14:textId="77777777" w:rsidR="00AF4211" w:rsidRPr="002A4554" w:rsidRDefault="00AF4211" w:rsidP="000A214C">
      <w:pPr>
        <w:widowControl w:val="0"/>
        <w:spacing w:after="160"/>
        <w:jc w:val="center"/>
        <w:rPr>
          <w:rFonts w:ascii="GHEA Grapalat" w:hAnsi="GHEA Grapalat"/>
          <w:b/>
        </w:rPr>
      </w:pPr>
    </w:p>
    <w:p w14:paraId="1BE0340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338C0B8"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1B76C5D" w14:textId="77777777" w:rsidTr="003D2146">
        <w:tc>
          <w:tcPr>
            <w:tcW w:w="4786" w:type="dxa"/>
          </w:tcPr>
          <w:p w14:paraId="334613F5"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27871EE"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14:paraId="74C4E866" w14:textId="77777777" w:rsidR="000A214C" w:rsidRPr="00B138F3" w:rsidRDefault="000A214C" w:rsidP="000A214C">
      <w:pPr>
        <w:widowControl w:val="0"/>
        <w:spacing w:after="160"/>
        <w:rPr>
          <w:rFonts w:ascii="GHEA Grapalat" w:hAnsi="GHEA Grapalat" w:cs="GHEA Grapalat"/>
          <w:b/>
        </w:rPr>
      </w:pPr>
    </w:p>
    <w:p w14:paraId="41148F3D"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CC7DD38"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A7E80D1"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22092BD"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6AA3B12"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BA8F64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6C36878" w14:textId="60D85B58" w:rsidR="000A214C" w:rsidRPr="00B138F3" w:rsidRDefault="000A214C" w:rsidP="0092392E">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2392E">
        <w:rPr>
          <w:rFonts w:ascii="GHEA Grapalat" w:hAnsi="GHEA Grapalat"/>
          <w:i/>
        </w:rPr>
        <w:t>«</w:t>
      </w:r>
      <w:proofErr w:type="spellStart"/>
      <w:proofErr w:type="gramStart"/>
      <w:r w:rsidR="0092392E" w:rsidRPr="00974474">
        <w:rPr>
          <w:rFonts w:ascii="GHEA Grapalat" w:hAnsi="GHEA Grapalat"/>
        </w:rPr>
        <w:t>Котайк</w:t>
      </w:r>
      <w:proofErr w:type="spellEnd"/>
      <w:r w:rsidR="0092392E">
        <w:rPr>
          <w:rFonts w:ascii="GHEA Grapalat" w:hAnsi="GHEA Grapalat"/>
          <w:i/>
        </w:rPr>
        <w:t>»</w:t>
      </w:r>
      <w:r w:rsidR="0092392E" w:rsidRPr="00974474">
        <w:rPr>
          <w:rFonts w:ascii="GHEA Grapalat" w:hAnsi="GHEA Grapalat"/>
        </w:rPr>
        <w:t xml:space="preserve">  </w:t>
      </w:r>
      <w:r w:rsidR="0092392E" w:rsidRPr="000B21CA">
        <w:rPr>
          <w:rFonts w:ascii="GHEA Grapalat" w:hAnsi="GHEA Grapalat"/>
          <w:i/>
        </w:rPr>
        <w:t xml:space="preserve"> </w:t>
      </w:r>
      <w:proofErr w:type="spellStart"/>
      <w:proofErr w:type="gramEnd"/>
      <w:r w:rsidR="0092392E" w:rsidRPr="000B21CA">
        <w:rPr>
          <w:rFonts w:ascii="GHEA Grapalat" w:hAnsi="GHEA Grapalat"/>
          <w:i/>
        </w:rPr>
        <w:t>Обшество</w:t>
      </w:r>
      <w:proofErr w:type="spellEnd"/>
      <w:r w:rsidR="0092392E" w:rsidRPr="00974474">
        <w:rPr>
          <w:rFonts w:ascii="GHEA Grapalat" w:hAnsi="GHEA Grapalat"/>
        </w:rPr>
        <w:t xml:space="preserve"> Водопользователей</w:t>
      </w:r>
      <w:r w:rsidR="0092392E" w:rsidRPr="00B138F3">
        <w:rPr>
          <w:rFonts w:ascii="GHEA Grapalat" w:hAnsi="GHEA Grapalat"/>
          <w:spacing w:val="-6"/>
        </w:rPr>
        <w:t xml:space="preserve"> </w:t>
      </w:r>
      <w:r w:rsidRPr="00B138F3">
        <w:rPr>
          <w:rFonts w:ascii="GHEA Grapalat" w:hAnsi="GHEA Grapalat"/>
          <w:spacing w:val="-6"/>
        </w:rPr>
        <w:t xml:space="preserve">*(далее — Заказчик) </w:t>
      </w:r>
    </w:p>
    <w:p w14:paraId="14573AAC" w14:textId="0EDCAA2A" w:rsidR="000A214C" w:rsidRPr="00B138F3" w:rsidRDefault="000A214C" w:rsidP="00F83A12">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F83A12">
        <w:rPr>
          <w:rFonts w:ascii="GHEA Grapalat" w:hAnsi="GHEA Grapalat"/>
          <w:i/>
        </w:rPr>
        <w:t>«ԿՈ ՋՕԸ-ԳՀԱՇՁԲ-2</w:t>
      </w:r>
      <w:r w:rsidR="00F83A12" w:rsidRPr="00F83A12">
        <w:rPr>
          <w:rFonts w:ascii="GHEA Grapalat" w:hAnsi="GHEA Grapalat"/>
          <w:i/>
        </w:rPr>
        <w:t>6</w:t>
      </w:r>
      <w:r w:rsidR="00F83A12">
        <w:rPr>
          <w:rFonts w:ascii="GHEA Grapalat" w:hAnsi="GHEA Grapalat"/>
          <w:i/>
        </w:rPr>
        <w:t>/</w:t>
      </w:r>
      <w:proofErr w:type="gramStart"/>
      <w:r w:rsidR="00F83A12">
        <w:rPr>
          <w:rFonts w:ascii="GHEA Grapalat" w:hAnsi="GHEA Grapalat"/>
          <w:i/>
        </w:rPr>
        <w:t>01»</w:t>
      </w:r>
      <w:r w:rsidRPr="00B138F3">
        <w:rPr>
          <w:rFonts w:ascii="GHEA Grapalat" w:hAnsi="GHEA Grapalat"/>
        </w:rPr>
        <w:t>*</w:t>
      </w:r>
      <w:proofErr w:type="gramEnd"/>
      <w:r w:rsidRPr="00B138F3">
        <w:rPr>
          <w:rFonts w:ascii="GHEA Grapalat" w:hAnsi="GHEA Grapalat"/>
        </w:rPr>
        <w:t>.</w:t>
      </w:r>
    </w:p>
    <w:p w14:paraId="71728E0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2C0AA6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4456A41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E2ACD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w:t>
      </w:r>
      <w:r w:rsidRPr="00B138F3">
        <w:rPr>
          <w:rFonts w:ascii="GHEA Grapalat" w:hAnsi="GHEA Grapalat"/>
        </w:rPr>
        <w:lastRenderedPageBreak/>
        <w:t xml:space="preserve">дополнительного акцептования. </w:t>
      </w:r>
    </w:p>
    <w:p w14:paraId="750CEEA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C2C21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40F465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90A02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004FCC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A6272F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DE0BC8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1AC7B9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10E9B8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870BEE5" w14:textId="77777777"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14:paraId="58581A8D"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6FF7860"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14:paraId="51B9DCF5"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25E73ED"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C922B8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E9CD17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11D23B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5EF063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DCDEEF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4055D0D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3A017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7578DB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E3C07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05BE7D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0DA86B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A6FD3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F1B7DC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CB66137"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6F0364E9" w14:textId="77777777" w:rsidR="00BE2572" w:rsidRPr="00B138F3" w:rsidRDefault="00BE2572" w:rsidP="00BE2572">
      <w:pPr>
        <w:widowControl w:val="0"/>
        <w:spacing w:after="160"/>
        <w:jc w:val="center"/>
        <w:rPr>
          <w:rFonts w:ascii="GHEA Grapalat" w:hAnsi="GHEA Grapalat" w:cs="Sylfaen"/>
        </w:rPr>
      </w:pPr>
    </w:p>
    <w:p w14:paraId="70433A4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E1F5689" w14:textId="77777777" w:rsidR="00BE2572" w:rsidRPr="00B138F3"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441"/>
        <w:tblW w:w="10598" w:type="dxa"/>
        <w:tblLook w:val="0000" w:firstRow="0" w:lastRow="0" w:firstColumn="0" w:lastColumn="0" w:noHBand="0" w:noVBand="0"/>
      </w:tblPr>
      <w:tblGrid>
        <w:gridCol w:w="5616"/>
        <w:gridCol w:w="4982"/>
      </w:tblGrid>
      <w:tr w:rsidR="00F83A12" w:rsidRPr="00B138F3" w14:paraId="0D22F4C7" w14:textId="77777777" w:rsidTr="00F83A12">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19F739B" w14:textId="77777777" w:rsidR="00F83A12" w:rsidRPr="00B138F3" w:rsidRDefault="00F83A12" w:rsidP="00F83A12">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83A12" w:rsidRPr="00B138F3" w14:paraId="736C022F" w14:textId="77777777" w:rsidTr="00F83A12">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1152653" w14:textId="77777777" w:rsidR="00F83A12" w:rsidRPr="00B138F3" w:rsidRDefault="00F83A12" w:rsidP="00F83A1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83A12" w:rsidRPr="00B138F3" w14:paraId="45E18B32" w14:textId="77777777" w:rsidTr="00F83A12">
        <w:trPr>
          <w:trHeight w:val="349"/>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19CC295" w14:textId="77777777" w:rsidR="00F83A12" w:rsidRPr="00B138F3" w:rsidRDefault="00F83A12" w:rsidP="00F83A1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83A12" w:rsidRPr="00B138F3" w14:paraId="0D6CB095" w14:textId="77777777" w:rsidTr="00F83A12">
        <w:trPr>
          <w:trHeight w:val="345"/>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8A5D86C"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F83A12" w:rsidRPr="00B138F3" w14:paraId="41E30A58" w14:textId="77777777" w:rsidTr="00F83A12">
        <w:trPr>
          <w:trHeight w:val="361"/>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DBEF5A9"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83A12" w:rsidRPr="00B138F3" w14:paraId="1F5A045C" w14:textId="77777777" w:rsidTr="00F83A12">
        <w:trPr>
          <w:trHeight w:val="43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E10A36B"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83A12" w:rsidRPr="00B138F3" w14:paraId="70F437EE" w14:textId="77777777" w:rsidTr="00F83A12">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B65F1A5"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83A12" w:rsidRPr="00B138F3" w14:paraId="39EBC232" w14:textId="77777777" w:rsidTr="00F83A12">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412A25D"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83A12" w:rsidRPr="00B138F3" w14:paraId="3C3DE8E4" w14:textId="77777777" w:rsidTr="00F83A12">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485CE09"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8F6EF3">
              <w:rPr>
                <w:rFonts w:ascii="GHEA Grapalat" w:hAnsi="GHEA Grapalat"/>
              </w:rPr>
              <w:t xml:space="preserve"> </w:t>
            </w:r>
            <w:r>
              <w:rPr>
                <w:rFonts w:ascii="GHEA Grapalat" w:hAnsi="GHEA Grapalat"/>
                <w:i/>
              </w:rPr>
              <w:t>«</w:t>
            </w:r>
            <w:proofErr w:type="spellStart"/>
            <w:proofErr w:type="gramStart"/>
            <w:r w:rsidRPr="00974474">
              <w:rPr>
                <w:rFonts w:ascii="GHEA Grapalat" w:hAnsi="GHEA Grapalat"/>
              </w:rPr>
              <w:t>Котайк</w:t>
            </w:r>
            <w:proofErr w:type="spellEnd"/>
            <w:r>
              <w:rPr>
                <w:rFonts w:ascii="GHEA Grapalat" w:hAnsi="GHEA Grapalat"/>
                <w:i/>
              </w:rPr>
              <w:t>»</w:t>
            </w:r>
            <w:r w:rsidRPr="00974474">
              <w:rPr>
                <w:rFonts w:ascii="GHEA Grapalat" w:hAnsi="GHEA Grapalat"/>
              </w:rPr>
              <w:t xml:space="preserve">  </w:t>
            </w:r>
            <w:r w:rsidRPr="000B21CA">
              <w:rPr>
                <w:rFonts w:ascii="GHEA Grapalat" w:hAnsi="GHEA Grapalat"/>
                <w:i/>
              </w:rPr>
              <w:t xml:space="preserve"> </w:t>
            </w:r>
            <w:proofErr w:type="spellStart"/>
            <w:proofErr w:type="gramEnd"/>
            <w:r w:rsidRPr="000B21CA">
              <w:rPr>
                <w:rFonts w:ascii="GHEA Grapalat" w:hAnsi="GHEA Grapalat"/>
                <w:i/>
              </w:rPr>
              <w:t>Обшество</w:t>
            </w:r>
            <w:proofErr w:type="spellEnd"/>
            <w:r w:rsidRPr="00974474">
              <w:rPr>
                <w:rFonts w:ascii="GHEA Grapalat" w:hAnsi="GHEA Grapalat"/>
              </w:rPr>
              <w:t xml:space="preserve"> Водопользователей</w:t>
            </w:r>
          </w:p>
        </w:tc>
      </w:tr>
      <w:tr w:rsidR="00F83A12" w:rsidRPr="00B138F3" w14:paraId="0CE182E0" w14:textId="77777777" w:rsidTr="00F83A12">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E1C4075"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83A12" w:rsidRPr="00B138F3" w14:paraId="73FA41E3" w14:textId="77777777" w:rsidTr="00F83A12">
        <w:trPr>
          <w:trHeight w:val="34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26691F5"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03526407</w:t>
            </w:r>
          </w:p>
        </w:tc>
      </w:tr>
      <w:tr w:rsidR="00F83A12" w:rsidRPr="00B138F3" w14:paraId="43F9E990" w14:textId="77777777" w:rsidTr="00F83A12">
        <w:trPr>
          <w:trHeight w:val="361"/>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2BE9228"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Pr="00AE36E4">
              <w:rPr>
                <w:rFonts w:ascii="GHEA Grapalat" w:hAnsi="GHEA Grapalat"/>
              </w:rPr>
              <w:t xml:space="preserve"> </w:t>
            </w:r>
            <w:r>
              <w:rPr>
                <w:rFonts w:ascii="GHEA Grapalat" w:hAnsi="GHEA Grapalat"/>
                <w:lang w:val="hy-AM"/>
              </w:rPr>
              <w:t xml:space="preserve"> </w:t>
            </w:r>
            <w:r>
              <w:rPr>
                <w:rFonts w:ascii="Arial" w:hAnsi="Arial" w:cs="Arial"/>
                <w:lang w:val="hy-AM"/>
              </w:rPr>
              <w:t>«</w:t>
            </w:r>
            <w:proofErr w:type="gramEnd"/>
            <w:r w:rsidRPr="00F30FFB">
              <w:rPr>
                <w:rFonts w:ascii="GHEA Grapalat" w:hAnsi="GHEA Grapalat"/>
              </w:rPr>
              <w:t>АКБА</w:t>
            </w:r>
            <w:r>
              <w:rPr>
                <w:rFonts w:ascii="GHEA Grapalat" w:hAnsi="GHEA Grapalat"/>
                <w:lang w:val="hy-AM"/>
              </w:rPr>
              <w:t xml:space="preserve"> </w:t>
            </w:r>
            <w:r w:rsidRPr="00F30FFB">
              <w:rPr>
                <w:rFonts w:ascii="GHEA Grapalat" w:hAnsi="GHEA Grapalat"/>
              </w:rPr>
              <w:t>БАНК</w:t>
            </w:r>
            <w:r>
              <w:rPr>
                <w:rFonts w:ascii="Arial" w:hAnsi="Arial" w:cs="Arial"/>
              </w:rPr>
              <w:t>»</w:t>
            </w:r>
            <w:r w:rsidRPr="00F30FFB">
              <w:rPr>
                <w:rFonts w:ascii="GHEA Grapalat" w:hAnsi="GHEA Grapalat"/>
              </w:rPr>
              <w:t xml:space="preserve"> </w:t>
            </w:r>
            <w:r w:rsidRPr="00AE36E4">
              <w:rPr>
                <w:rFonts w:ascii="GHEA Grapalat" w:hAnsi="GHEA Grapalat"/>
              </w:rPr>
              <w:t>ООО</w:t>
            </w:r>
          </w:p>
        </w:tc>
      </w:tr>
      <w:tr w:rsidR="00F83A12" w:rsidRPr="00B138F3" w14:paraId="4B7021F8" w14:textId="77777777" w:rsidTr="00F83A12">
        <w:trPr>
          <w:trHeight w:val="43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5821BC4"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220183350168000</w:t>
            </w:r>
          </w:p>
        </w:tc>
      </w:tr>
      <w:tr w:rsidR="00F83A12" w:rsidRPr="00B138F3" w14:paraId="091B1AAF" w14:textId="77777777" w:rsidTr="00F83A12">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7D3F2EC"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83A12" w:rsidRPr="00B138F3" w14:paraId="4E4A625A" w14:textId="77777777" w:rsidTr="00F83A12">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FDB61F8"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83A12" w:rsidRPr="00B138F3" w14:paraId="5C1256A2" w14:textId="77777777" w:rsidTr="00F83A12">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6ABE8E5"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83A12" w:rsidRPr="00B138F3" w14:paraId="77F70197" w14:textId="77777777" w:rsidTr="00F83A12">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6925C98" w14:textId="77777777" w:rsidR="00F83A12" w:rsidRPr="00F760B1" w:rsidRDefault="00F83A12" w:rsidP="00F83A12">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F83A12" w:rsidRPr="00B138F3" w14:paraId="0C8D9775" w14:textId="77777777" w:rsidTr="00F83A12">
        <w:trPr>
          <w:trHeight w:val="424"/>
        </w:trPr>
        <w:tc>
          <w:tcPr>
            <w:tcW w:w="10598" w:type="dxa"/>
            <w:gridSpan w:val="2"/>
            <w:tcBorders>
              <w:top w:val="single" w:sz="4" w:space="0" w:color="auto"/>
              <w:left w:val="single" w:sz="4" w:space="0" w:color="auto"/>
              <w:right w:val="single" w:sz="4" w:space="0" w:color="000000"/>
            </w:tcBorders>
            <w:noWrap/>
            <w:vAlign w:val="bottom"/>
          </w:tcPr>
          <w:p w14:paraId="5A04FDE8" w14:textId="2FBA249F" w:rsidR="00F83A12" w:rsidRPr="00F760B1" w:rsidRDefault="00F83A12" w:rsidP="00F83A12">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roofErr w:type="gramStart"/>
            <w:r w:rsidRPr="00F760B1">
              <w:rPr>
                <w:rFonts w:ascii="GHEA Grapalat" w:hAnsi="GHEA Grapalat"/>
              </w:rPr>
              <w:t>):</w:t>
            </w:r>
            <w:r w:rsidRPr="00F83A12">
              <w:rPr>
                <w:rFonts w:ascii="GHEA Grapalat" w:hAnsi="GHEA Grapalat"/>
              </w:rPr>
              <w:t>«</w:t>
            </w:r>
            <w:proofErr w:type="gramEnd"/>
            <w:r w:rsidRPr="00F83A12">
              <w:rPr>
                <w:rFonts w:ascii="GHEA Grapalat" w:hAnsi="GHEA Grapalat"/>
              </w:rPr>
              <w:t>ԿՈ ՋՕԸ-ԳՀԱՇՁԲ-26/01»</w:t>
            </w:r>
          </w:p>
        </w:tc>
      </w:tr>
      <w:tr w:rsidR="00F83A12" w:rsidRPr="00B138F3" w14:paraId="00CCB362" w14:textId="77777777" w:rsidTr="00F83A12">
        <w:trPr>
          <w:trHeight w:val="26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EF825BE" w14:textId="77777777" w:rsidR="00F83A12" w:rsidRPr="00B138F3" w:rsidRDefault="00F83A12" w:rsidP="00F83A1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83A12" w:rsidRPr="00B138F3" w14:paraId="51947E73" w14:textId="77777777" w:rsidTr="00F83A12">
        <w:trPr>
          <w:trHeight w:val="27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80A6369" w14:textId="77777777" w:rsidR="00F83A12" w:rsidRPr="00B138F3" w:rsidRDefault="00F83A12" w:rsidP="00F83A1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83A12" w:rsidRPr="00B138F3" w14:paraId="2D6F49A0" w14:textId="77777777" w:rsidTr="00F83A12">
        <w:trPr>
          <w:trHeight w:val="3234"/>
        </w:trPr>
        <w:tc>
          <w:tcPr>
            <w:tcW w:w="5616" w:type="dxa"/>
            <w:tcBorders>
              <w:top w:val="nil"/>
              <w:left w:val="single" w:sz="4" w:space="0" w:color="auto"/>
              <w:bottom w:val="single" w:sz="4" w:space="0" w:color="auto"/>
              <w:right w:val="single" w:sz="4" w:space="0" w:color="auto"/>
            </w:tcBorders>
            <w:noWrap/>
            <w:vAlign w:val="bottom"/>
          </w:tcPr>
          <w:p w14:paraId="48C3D5C6" w14:textId="77777777" w:rsidR="00F83A12" w:rsidRPr="00B138F3" w:rsidRDefault="00F83A12" w:rsidP="00F83A1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BECD829" w14:textId="77777777" w:rsidR="00F83A12" w:rsidRPr="00B138F3" w:rsidRDefault="00F83A12" w:rsidP="00F83A12">
            <w:pPr>
              <w:widowControl w:val="0"/>
              <w:spacing w:after="160"/>
              <w:jc w:val="right"/>
              <w:rPr>
                <w:rFonts w:ascii="GHEA Grapalat" w:hAnsi="GHEA Grapalat" w:cs="Tahoma"/>
              </w:rPr>
            </w:pPr>
            <w:r w:rsidRPr="00B138F3">
              <w:rPr>
                <w:rFonts w:ascii="GHEA Grapalat" w:hAnsi="GHEA Grapalat"/>
              </w:rPr>
              <w:t>/____________________/</w:t>
            </w:r>
          </w:p>
          <w:p w14:paraId="682D5E74" w14:textId="77777777" w:rsidR="00F83A12" w:rsidRPr="00B138F3" w:rsidRDefault="00F83A12" w:rsidP="00F83A12">
            <w:pPr>
              <w:widowControl w:val="0"/>
              <w:spacing w:after="160"/>
              <w:rPr>
                <w:rFonts w:ascii="GHEA Grapalat" w:hAnsi="GHEA Grapalat" w:cs="Sylfaen"/>
              </w:rPr>
            </w:pPr>
          </w:p>
          <w:p w14:paraId="2F8D85DF" w14:textId="77777777" w:rsidR="00F83A12" w:rsidRPr="00B138F3" w:rsidRDefault="00F83A12" w:rsidP="00F83A12">
            <w:pPr>
              <w:widowControl w:val="0"/>
              <w:spacing w:after="160"/>
              <w:jc w:val="right"/>
              <w:rPr>
                <w:rFonts w:ascii="GHEA Grapalat" w:hAnsi="GHEA Grapalat" w:cs="Sylfaen"/>
              </w:rPr>
            </w:pPr>
            <w:r w:rsidRPr="00B138F3">
              <w:rPr>
                <w:rFonts w:ascii="GHEA Grapalat" w:hAnsi="GHEA Grapalat"/>
              </w:rPr>
              <w:t>/____________________/</w:t>
            </w:r>
          </w:p>
          <w:p w14:paraId="63558DE8" w14:textId="77777777" w:rsidR="00F83A12" w:rsidRPr="00B138F3" w:rsidRDefault="00F83A12" w:rsidP="00F83A1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431EB93" w14:textId="77777777" w:rsidR="00F83A12" w:rsidRPr="00B138F3" w:rsidRDefault="00F83A12" w:rsidP="00F83A12">
            <w:pPr>
              <w:widowControl w:val="0"/>
              <w:spacing w:after="160"/>
              <w:rPr>
                <w:rFonts w:ascii="GHEA Grapalat" w:hAnsi="GHEA Grapalat" w:cs="Sylfaen"/>
              </w:rPr>
            </w:pPr>
          </w:p>
        </w:tc>
        <w:tc>
          <w:tcPr>
            <w:tcW w:w="4982" w:type="dxa"/>
            <w:tcBorders>
              <w:top w:val="nil"/>
              <w:left w:val="nil"/>
              <w:bottom w:val="single" w:sz="4" w:space="0" w:color="auto"/>
              <w:right w:val="single" w:sz="4" w:space="0" w:color="auto"/>
            </w:tcBorders>
            <w:noWrap/>
          </w:tcPr>
          <w:p w14:paraId="6A274EA0" w14:textId="77777777" w:rsidR="00F83A12" w:rsidRPr="00B138F3" w:rsidRDefault="00F83A12" w:rsidP="00F83A1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100435E" w14:textId="77777777" w:rsidR="00F83A12" w:rsidRPr="00B138F3" w:rsidRDefault="00F83A12" w:rsidP="00F83A12">
            <w:pPr>
              <w:widowControl w:val="0"/>
              <w:spacing w:after="160"/>
              <w:jc w:val="right"/>
              <w:rPr>
                <w:rFonts w:ascii="GHEA Grapalat" w:hAnsi="GHEA Grapalat" w:cs="Sylfaen"/>
              </w:rPr>
            </w:pPr>
            <w:r w:rsidRPr="00B138F3">
              <w:rPr>
                <w:rFonts w:ascii="GHEA Grapalat" w:hAnsi="GHEA Grapalat"/>
              </w:rPr>
              <w:t>/____________________/</w:t>
            </w:r>
          </w:p>
          <w:p w14:paraId="02252E91" w14:textId="77777777" w:rsidR="00F83A12" w:rsidRPr="00B138F3" w:rsidRDefault="00F83A12" w:rsidP="00F83A12">
            <w:pPr>
              <w:widowControl w:val="0"/>
              <w:spacing w:after="160"/>
              <w:jc w:val="right"/>
              <w:rPr>
                <w:rFonts w:ascii="GHEA Grapalat" w:hAnsi="GHEA Grapalat" w:cs="Tahoma"/>
              </w:rPr>
            </w:pPr>
          </w:p>
          <w:p w14:paraId="677813BE" w14:textId="77777777" w:rsidR="00F83A12" w:rsidRPr="00B138F3" w:rsidRDefault="00F83A12" w:rsidP="00F83A12">
            <w:pPr>
              <w:widowControl w:val="0"/>
              <w:spacing w:after="160"/>
              <w:jc w:val="right"/>
              <w:rPr>
                <w:rFonts w:ascii="GHEA Grapalat" w:hAnsi="GHEA Grapalat" w:cs="Sylfaen"/>
              </w:rPr>
            </w:pPr>
            <w:r w:rsidRPr="00B138F3">
              <w:rPr>
                <w:rFonts w:ascii="GHEA Grapalat" w:hAnsi="GHEA Grapalat"/>
              </w:rPr>
              <w:t>/____________________/</w:t>
            </w:r>
          </w:p>
          <w:p w14:paraId="049A45AA" w14:textId="77777777" w:rsidR="00F83A12" w:rsidRPr="00B138F3" w:rsidRDefault="00F83A12" w:rsidP="00F83A1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83A12" w:rsidRPr="00B138F3" w14:paraId="711160A3" w14:textId="77777777" w:rsidTr="00F83A12">
        <w:trPr>
          <w:trHeight w:val="2194"/>
        </w:trPr>
        <w:tc>
          <w:tcPr>
            <w:tcW w:w="5616" w:type="dxa"/>
            <w:tcBorders>
              <w:top w:val="single" w:sz="4" w:space="0" w:color="auto"/>
              <w:left w:val="single" w:sz="4" w:space="0" w:color="auto"/>
              <w:right w:val="single" w:sz="4" w:space="0" w:color="auto"/>
            </w:tcBorders>
            <w:noWrap/>
            <w:vAlign w:val="bottom"/>
          </w:tcPr>
          <w:p w14:paraId="216841D0" w14:textId="77777777" w:rsidR="00F83A12" w:rsidRPr="00B138F3" w:rsidRDefault="00F83A12" w:rsidP="00F83A1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7B1955D" w14:textId="77777777" w:rsidR="00F83A12" w:rsidRPr="00B138F3" w:rsidRDefault="00F83A12" w:rsidP="00F83A12">
            <w:pPr>
              <w:widowControl w:val="0"/>
              <w:jc w:val="right"/>
              <w:rPr>
                <w:rFonts w:ascii="GHEA Grapalat" w:hAnsi="GHEA Grapalat" w:cs="Tahoma"/>
              </w:rPr>
            </w:pPr>
            <w:r w:rsidRPr="00B138F3">
              <w:rPr>
                <w:rFonts w:ascii="GHEA Grapalat" w:hAnsi="GHEA Grapalat"/>
              </w:rPr>
              <w:t>/____________________/</w:t>
            </w:r>
          </w:p>
          <w:p w14:paraId="32BBF198" w14:textId="77777777" w:rsidR="00F83A12" w:rsidRPr="00B138F3" w:rsidRDefault="00F83A12" w:rsidP="00F83A1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F3021C4" w14:textId="77777777" w:rsidR="00F83A12" w:rsidRPr="00B138F3" w:rsidRDefault="00F83A12" w:rsidP="00F83A12">
            <w:pPr>
              <w:widowControl w:val="0"/>
              <w:spacing w:after="160"/>
              <w:rPr>
                <w:rFonts w:ascii="GHEA Grapalat" w:hAnsi="GHEA Grapalat" w:cs="Arial"/>
              </w:rPr>
            </w:pPr>
          </w:p>
        </w:tc>
        <w:tc>
          <w:tcPr>
            <w:tcW w:w="4982" w:type="dxa"/>
            <w:tcBorders>
              <w:top w:val="single" w:sz="4" w:space="0" w:color="auto"/>
              <w:left w:val="nil"/>
              <w:right w:val="single" w:sz="4" w:space="0" w:color="auto"/>
            </w:tcBorders>
            <w:noWrap/>
          </w:tcPr>
          <w:p w14:paraId="248C5C55" w14:textId="77777777" w:rsidR="00F83A12" w:rsidRPr="00B138F3" w:rsidRDefault="00F83A12" w:rsidP="00F83A1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7BEF3BC" w14:textId="77777777" w:rsidR="00F83A12" w:rsidRPr="00B138F3" w:rsidRDefault="00F83A12" w:rsidP="00F83A12">
            <w:pPr>
              <w:widowControl w:val="0"/>
              <w:jc w:val="right"/>
              <w:rPr>
                <w:rFonts w:ascii="GHEA Grapalat" w:hAnsi="GHEA Grapalat" w:cs="Tahoma"/>
              </w:rPr>
            </w:pPr>
            <w:r w:rsidRPr="00B138F3">
              <w:rPr>
                <w:rFonts w:ascii="GHEA Grapalat" w:hAnsi="GHEA Grapalat"/>
              </w:rPr>
              <w:t>/____________________/</w:t>
            </w:r>
          </w:p>
          <w:p w14:paraId="33993862" w14:textId="77777777" w:rsidR="00F83A12" w:rsidRPr="00B138F3" w:rsidRDefault="00F83A12" w:rsidP="00F83A1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814CD36" w14:textId="77777777" w:rsidR="00F83A12" w:rsidRPr="00B138F3" w:rsidRDefault="00F83A12" w:rsidP="00F83A12">
            <w:pPr>
              <w:widowControl w:val="0"/>
              <w:spacing w:after="160"/>
              <w:rPr>
                <w:rFonts w:ascii="GHEA Grapalat" w:hAnsi="GHEA Grapalat" w:cs="Arial"/>
              </w:rPr>
            </w:pPr>
          </w:p>
        </w:tc>
      </w:tr>
      <w:tr w:rsidR="00F83A12" w:rsidRPr="00B138F3" w14:paraId="5718C9FB" w14:textId="77777777" w:rsidTr="00F83A12">
        <w:trPr>
          <w:trHeight w:val="482"/>
        </w:trPr>
        <w:tc>
          <w:tcPr>
            <w:tcW w:w="5616" w:type="dxa"/>
            <w:tcBorders>
              <w:top w:val="nil"/>
              <w:left w:val="single" w:sz="4" w:space="0" w:color="auto"/>
              <w:bottom w:val="single" w:sz="4" w:space="0" w:color="auto"/>
              <w:right w:val="single" w:sz="4" w:space="0" w:color="auto"/>
            </w:tcBorders>
            <w:noWrap/>
            <w:vAlign w:val="bottom"/>
          </w:tcPr>
          <w:p w14:paraId="42B54D1E" w14:textId="77777777" w:rsidR="00F83A12" w:rsidRPr="008F6EF3" w:rsidRDefault="00F83A12" w:rsidP="00F83A12">
            <w:pPr>
              <w:widowControl w:val="0"/>
              <w:tabs>
                <w:tab w:val="left" w:pos="4678"/>
              </w:tabs>
              <w:spacing w:after="160"/>
              <w:rPr>
                <w:rFonts w:ascii="GHEA Grapalat" w:hAnsi="GHEA Grapalat" w:cs="Sylfaen"/>
              </w:rPr>
            </w:pPr>
            <w:r w:rsidRPr="008F6EF3">
              <w:rPr>
                <w:rFonts w:ascii="GHEA Grapalat" w:hAnsi="GHEA Grapalat"/>
              </w:rPr>
              <w:t>24.б.</w:t>
            </w:r>
            <w:r w:rsidRPr="008F6EF3">
              <w:rPr>
                <w:rFonts w:ascii="GHEA Grapalat" w:hAnsi="GHEA Grapalat"/>
              </w:rPr>
              <w:tab/>
              <w:t>М. П.</w:t>
            </w:r>
          </w:p>
          <w:p w14:paraId="405C5423" w14:textId="77777777" w:rsidR="00F83A12" w:rsidRPr="008F6EF3" w:rsidRDefault="00F83A12" w:rsidP="00F83A12">
            <w:pPr>
              <w:widowControl w:val="0"/>
              <w:spacing w:after="160"/>
              <w:rPr>
                <w:rFonts w:ascii="GHEA Grapalat" w:hAnsi="GHEA Grapalat" w:cs="Sylfaen"/>
              </w:rPr>
            </w:pPr>
          </w:p>
          <w:p w14:paraId="31148D32" w14:textId="77777777" w:rsidR="00F83A12" w:rsidRPr="008F6EF3" w:rsidRDefault="00F83A12" w:rsidP="00F83A12">
            <w:pPr>
              <w:widowControl w:val="0"/>
              <w:spacing w:after="160"/>
              <w:ind w:right="155"/>
              <w:jc w:val="right"/>
              <w:rPr>
                <w:rFonts w:ascii="GHEA Grapalat" w:hAnsi="GHEA Grapalat" w:cs="Sylfaen"/>
                <w:lang w:val="en-US"/>
              </w:rPr>
            </w:pPr>
            <w:r w:rsidRPr="008F6EF3">
              <w:rPr>
                <w:rFonts w:ascii="GHEA Grapalat" w:hAnsi="GHEA Grapalat"/>
              </w:rPr>
              <w:t xml:space="preserve">24.в"___" ___ 20___ г. </w:t>
            </w:r>
          </w:p>
        </w:tc>
        <w:tc>
          <w:tcPr>
            <w:tcW w:w="4982" w:type="dxa"/>
            <w:tcBorders>
              <w:top w:val="nil"/>
              <w:left w:val="nil"/>
              <w:bottom w:val="single" w:sz="4" w:space="0" w:color="auto"/>
              <w:right w:val="single" w:sz="4" w:space="0" w:color="auto"/>
            </w:tcBorders>
            <w:noWrap/>
            <w:vAlign w:val="bottom"/>
          </w:tcPr>
          <w:p w14:paraId="7C797FC4" w14:textId="77777777" w:rsidR="00F83A12" w:rsidRPr="00B138F3" w:rsidRDefault="00F83A12" w:rsidP="00F83A1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C2782C7" w14:textId="77777777" w:rsidR="00F83A12" w:rsidRPr="00B138F3" w:rsidRDefault="00F83A12" w:rsidP="00F83A12">
            <w:pPr>
              <w:widowControl w:val="0"/>
              <w:spacing w:after="160"/>
              <w:rPr>
                <w:rFonts w:ascii="GHEA Grapalat" w:hAnsi="GHEA Grapalat"/>
              </w:rPr>
            </w:pPr>
          </w:p>
          <w:p w14:paraId="72D100CE" w14:textId="77777777" w:rsidR="00F83A12" w:rsidRPr="00B138F3" w:rsidRDefault="00F83A12" w:rsidP="00F83A1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1EB2D32" w14:textId="77777777" w:rsidR="00F83A12" w:rsidRDefault="00F83A12" w:rsidP="00BE2572">
      <w:pPr>
        <w:widowControl w:val="0"/>
        <w:spacing w:after="160"/>
        <w:ind w:left="567" w:right="565"/>
        <w:jc w:val="center"/>
        <w:rPr>
          <w:rFonts w:ascii="GHEA Grapalat" w:hAnsi="GHEA Grapalat"/>
          <w:b/>
        </w:rPr>
      </w:pPr>
    </w:p>
    <w:p w14:paraId="56DCB906" w14:textId="77777777" w:rsidR="00F83A12" w:rsidRDefault="00F83A12" w:rsidP="00BE2572">
      <w:pPr>
        <w:widowControl w:val="0"/>
        <w:spacing w:after="160"/>
        <w:ind w:left="567" w:right="565"/>
        <w:jc w:val="center"/>
        <w:rPr>
          <w:rFonts w:ascii="GHEA Grapalat" w:hAnsi="GHEA Grapalat"/>
          <w:b/>
        </w:rPr>
      </w:pPr>
    </w:p>
    <w:p w14:paraId="296B871C" w14:textId="77777777" w:rsidR="00F83A12" w:rsidRDefault="00F83A12" w:rsidP="00BE2572">
      <w:pPr>
        <w:widowControl w:val="0"/>
        <w:spacing w:after="160"/>
        <w:ind w:left="567" w:right="565"/>
        <w:jc w:val="center"/>
        <w:rPr>
          <w:rFonts w:ascii="GHEA Grapalat" w:hAnsi="GHEA Grapalat"/>
          <w:b/>
        </w:rPr>
      </w:pPr>
    </w:p>
    <w:p w14:paraId="16783E49" w14:textId="232D6BD1" w:rsidR="00F83A12" w:rsidRDefault="00F83A12" w:rsidP="00BE2572">
      <w:pPr>
        <w:widowControl w:val="0"/>
        <w:spacing w:after="160"/>
        <w:ind w:left="567" w:right="565"/>
        <w:jc w:val="center"/>
        <w:rPr>
          <w:rFonts w:ascii="GHEA Grapalat" w:hAnsi="GHEA Grapalat"/>
          <w:b/>
        </w:rPr>
      </w:pPr>
    </w:p>
    <w:p w14:paraId="208E0260" w14:textId="02FDE15D" w:rsidR="00F83A12" w:rsidRDefault="00F83A12" w:rsidP="00BE2572">
      <w:pPr>
        <w:widowControl w:val="0"/>
        <w:spacing w:after="160"/>
        <w:ind w:left="567" w:right="565"/>
        <w:jc w:val="center"/>
        <w:rPr>
          <w:rFonts w:ascii="GHEA Grapalat" w:hAnsi="GHEA Grapalat"/>
          <w:b/>
        </w:rPr>
      </w:pPr>
    </w:p>
    <w:p w14:paraId="60BB6102" w14:textId="0F857AB9" w:rsidR="00F83A12" w:rsidRDefault="00F83A12" w:rsidP="00BE2572">
      <w:pPr>
        <w:widowControl w:val="0"/>
        <w:spacing w:after="160"/>
        <w:ind w:left="567" w:right="565"/>
        <w:jc w:val="center"/>
        <w:rPr>
          <w:rFonts w:ascii="GHEA Grapalat" w:hAnsi="GHEA Grapalat"/>
          <w:b/>
        </w:rPr>
      </w:pPr>
    </w:p>
    <w:p w14:paraId="0EC1D264" w14:textId="3CB10F3C" w:rsidR="00F83A12" w:rsidRDefault="00F83A12" w:rsidP="00BE2572">
      <w:pPr>
        <w:widowControl w:val="0"/>
        <w:spacing w:after="160"/>
        <w:ind w:left="567" w:right="565"/>
        <w:jc w:val="center"/>
        <w:rPr>
          <w:rFonts w:ascii="GHEA Grapalat" w:hAnsi="GHEA Grapalat"/>
          <w:b/>
        </w:rPr>
      </w:pPr>
    </w:p>
    <w:p w14:paraId="6FA24085" w14:textId="3E921259" w:rsidR="00F83A12" w:rsidRDefault="00F83A12" w:rsidP="00BE2572">
      <w:pPr>
        <w:widowControl w:val="0"/>
        <w:spacing w:after="160"/>
        <w:ind w:left="567" w:right="565"/>
        <w:jc w:val="center"/>
        <w:rPr>
          <w:rFonts w:ascii="GHEA Grapalat" w:hAnsi="GHEA Grapalat"/>
          <w:b/>
        </w:rPr>
      </w:pPr>
    </w:p>
    <w:p w14:paraId="04D6A6B2" w14:textId="39C59D48" w:rsidR="00F83A12" w:rsidRDefault="00F83A12" w:rsidP="00BE2572">
      <w:pPr>
        <w:widowControl w:val="0"/>
        <w:spacing w:after="160"/>
        <w:ind w:left="567" w:right="565"/>
        <w:jc w:val="center"/>
        <w:rPr>
          <w:rFonts w:ascii="GHEA Grapalat" w:hAnsi="GHEA Grapalat"/>
          <w:b/>
        </w:rPr>
      </w:pPr>
    </w:p>
    <w:p w14:paraId="6D2FA9D9" w14:textId="5893C9BD" w:rsidR="00F83A12" w:rsidRDefault="00F83A12" w:rsidP="00BE2572">
      <w:pPr>
        <w:widowControl w:val="0"/>
        <w:spacing w:after="160"/>
        <w:ind w:left="567" w:right="565"/>
        <w:jc w:val="center"/>
        <w:rPr>
          <w:rFonts w:ascii="GHEA Grapalat" w:hAnsi="GHEA Grapalat"/>
          <w:b/>
        </w:rPr>
      </w:pPr>
    </w:p>
    <w:p w14:paraId="38AF44AE" w14:textId="36EAAC11" w:rsidR="00F83A12" w:rsidRDefault="00F83A12" w:rsidP="00BE2572">
      <w:pPr>
        <w:widowControl w:val="0"/>
        <w:spacing w:after="160"/>
        <w:ind w:left="567" w:right="565"/>
        <w:jc w:val="center"/>
        <w:rPr>
          <w:rFonts w:ascii="GHEA Grapalat" w:hAnsi="GHEA Grapalat"/>
          <w:b/>
        </w:rPr>
      </w:pPr>
    </w:p>
    <w:p w14:paraId="63D7CE62" w14:textId="69156702" w:rsidR="00F83A12" w:rsidRDefault="00F83A12" w:rsidP="00BE2572">
      <w:pPr>
        <w:widowControl w:val="0"/>
        <w:spacing w:after="160"/>
        <w:ind w:left="567" w:right="565"/>
        <w:jc w:val="center"/>
        <w:rPr>
          <w:rFonts w:ascii="GHEA Grapalat" w:hAnsi="GHEA Grapalat"/>
          <w:b/>
        </w:rPr>
      </w:pPr>
    </w:p>
    <w:p w14:paraId="751D96A8" w14:textId="0B29B08F" w:rsidR="00F83A12" w:rsidRDefault="00F83A12" w:rsidP="00BE2572">
      <w:pPr>
        <w:widowControl w:val="0"/>
        <w:spacing w:after="160"/>
        <w:ind w:left="567" w:right="565"/>
        <w:jc w:val="center"/>
        <w:rPr>
          <w:rFonts w:ascii="GHEA Grapalat" w:hAnsi="GHEA Grapalat"/>
          <w:b/>
        </w:rPr>
      </w:pPr>
    </w:p>
    <w:p w14:paraId="5967056F" w14:textId="604868F6" w:rsidR="00F83A12" w:rsidRDefault="00F83A12" w:rsidP="00BE2572">
      <w:pPr>
        <w:widowControl w:val="0"/>
        <w:spacing w:after="160"/>
        <w:ind w:left="567" w:right="565"/>
        <w:jc w:val="center"/>
        <w:rPr>
          <w:rFonts w:ascii="GHEA Grapalat" w:hAnsi="GHEA Grapalat"/>
          <w:b/>
        </w:rPr>
      </w:pPr>
    </w:p>
    <w:p w14:paraId="54EF85F3" w14:textId="03F29A4A" w:rsidR="00F83A12" w:rsidRDefault="00F83A12" w:rsidP="00BE2572">
      <w:pPr>
        <w:widowControl w:val="0"/>
        <w:spacing w:after="160"/>
        <w:ind w:left="567" w:right="565"/>
        <w:jc w:val="center"/>
        <w:rPr>
          <w:rFonts w:ascii="GHEA Grapalat" w:hAnsi="GHEA Grapalat"/>
          <w:b/>
        </w:rPr>
      </w:pPr>
    </w:p>
    <w:p w14:paraId="0D15C8A6" w14:textId="17BF51E3" w:rsidR="00F83A12" w:rsidRDefault="00F83A12" w:rsidP="00BE2572">
      <w:pPr>
        <w:widowControl w:val="0"/>
        <w:spacing w:after="160"/>
        <w:ind w:left="567" w:right="565"/>
        <w:jc w:val="center"/>
        <w:rPr>
          <w:rFonts w:ascii="GHEA Grapalat" w:hAnsi="GHEA Grapalat"/>
          <w:b/>
        </w:rPr>
      </w:pPr>
    </w:p>
    <w:p w14:paraId="21B5332E" w14:textId="3F792AA7" w:rsidR="00F83A12" w:rsidRDefault="00F83A12" w:rsidP="00BE2572">
      <w:pPr>
        <w:widowControl w:val="0"/>
        <w:spacing w:after="160"/>
        <w:ind w:left="567" w:right="565"/>
        <w:jc w:val="center"/>
        <w:rPr>
          <w:rFonts w:ascii="GHEA Grapalat" w:hAnsi="GHEA Grapalat"/>
          <w:b/>
        </w:rPr>
      </w:pPr>
    </w:p>
    <w:p w14:paraId="26661253" w14:textId="34D9C2D5" w:rsidR="00F83A12" w:rsidRDefault="00F83A12" w:rsidP="00BE2572">
      <w:pPr>
        <w:widowControl w:val="0"/>
        <w:spacing w:after="160"/>
        <w:ind w:left="567" w:right="565"/>
        <w:jc w:val="center"/>
        <w:rPr>
          <w:rFonts w:ascii="GHEA Grapalat" w:hAnsi="GHEA Grapalat"/>
          <w:b/>
        </w:rPr>
      </w:pPr>
    </w:p>
    <w:p w14:paraId="21144690" w14:textId="21E3CC58" w:rsidR="00F83A12" w:rsidRDefault="00F83A12" w:rsidP="00BE2572">
      <w:pPr>
        <w:widowControl w:val="0"/>
        <w:spacing w:after="160"/>
        <w:ind w:left="567" w:right="565"/>
        <w:jc w:val="center"/>
        <w:rPr>
          <w:rFonts w:ascii="GHEA Grapalat" w:hAnsi="GHEA Grapalat"/>
          <w:b/>
        </w:rPr>
      </w:pPr>
    </w:p>
    <w:p w14:paraId="3B231121" w14:textId="4B54EB91" w:rsidR="00F83A12" w:rsidRDefault="00F83A12" w:rsidP="00BE2572">
      <w:pPr>
        <w:widowControl w:val="0"/>
        <w:spacing w:after="160"/>
        <w:ind w:left="567" w:right="565"/>
        <w:jc w:val="center"/>
        <w:rPr>
          <w:rFonts w:ascii="GHEA Grapalat" w:hAnsi="GHEA Grapalat"/>
          <w:b/>
        </w:rPr>
      </w:pPr>
    </w:p>
    <w:p w14:paraId="13DDE595" w14:textId="42BD38AE" w:rsidR="00F83A12" w:rsidRDefault="00F83A12" w:rsidP="00BE2572">
      <w:pPr>
        <w:widowControl w:val="0"/>
        <w:spacing w:after="160"/>
        <w:ind w:left="567" w:right="565"/>
        <w:jc w:val="center"/>
        <w:rPr>
          <w:rFonts w:ascii="GHEA Grapalat" w:hAnsi="GHEA Grapalat"/>
          <w:b/>
        </w:rPr>
      </w:pPr>
    </w:p>
    <w:p w14:paraId="7347AE24" w14:textId="08F5ED0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F985883"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F09C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CA7492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8AE00F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66896CA"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56DBC0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DD2D05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B90D46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E326CF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F8BBE0A"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F064BD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D25BE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88788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8848BD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FF584D0"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8F4D18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3177AE4"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F4BF9C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1CE6B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CCCC7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5CD73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C6C1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EC10C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953D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9570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4D63F6"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100D7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4C525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2FF776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DEEF3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EAA3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7B4E3A3"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18DAE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9D7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BDD35F"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62E4C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521A0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FD1C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34A72E8"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A26EF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BDA97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1BBA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FC2897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DC5A98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B417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EAC10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A002D4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D4B4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21AEB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8417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059B7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9296A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4F748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99F1B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DBF3B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221B0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277D5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8348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86ED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961C2C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7B5D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CB9E0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F7A50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B858E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0DD7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4D754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598E4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3CC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71A6C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117DCF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6D34D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2241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1FCF6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63EF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7D4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8DD9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7D340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BAC0D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91A1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3DD6F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10010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8A87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E2F60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B064C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88DDFD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4D4A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ADDBD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D869A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AFB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60B5F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D31BF8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E2738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FD7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1873DA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C55AC4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BDF90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06687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E61C0A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77A5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70CE3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72E56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D8380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EB201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A3A01B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E701C5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2865F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3DD71E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16780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B33F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A29B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E39E7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DD2CB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AE9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DCE56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FC914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1FC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AB375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B77610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40FF7B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C55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1D4B5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83A23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98126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ADAE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3D7C0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9F73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27D2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DD5BF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18B7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B5105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7B292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CF5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CE40CB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3C87E4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A153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1393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1BC5A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DB66F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E6BCEC"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8EA77F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608E4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4453D"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081160C"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33778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21A15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BBFF0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D09EA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063F3B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58A8F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BF36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8D80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09839F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AF3F3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0ABA46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8CA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82528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4999D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472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19AF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6AFBE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4DAB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E86D81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CFB8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2E0049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1C57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398A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8E4BA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9DF2CC7"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1C5B4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89BDD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C6F209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1C34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31EDB7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1D765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610C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91BF3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06421B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BE9E3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1D4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E8469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8CBC2F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0393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03926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B872D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BE003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F633B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3CE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0D630C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1973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5E59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AC35D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9A7ABA"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791BDF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DBA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14DF9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76F278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B3D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7BB11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F451AA4"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C780B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6DD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87DF7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37AF0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695D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8EFF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8EB7870"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6A0D3D7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711A8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21389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2A038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A343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1264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D62319"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9A164C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CC2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3B3C81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0F195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54B8D9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83F78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7BAF04C"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44A0B3A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A3357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34667D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F0ADF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657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026B6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DEF66E" w14:textId="77777777" w:rsidR="00BE2572" w:rsidRPr="00B138F3" w:rsidRDefault="00BE2572" w:rsidP="003D2146">
            <w:pPr>
              <w:widowControl w:val="0"/>
              <w:spacing w:after="120"/>
              <w:jc w:val="center"/>
              <w:rPr>
                <w:rFonts w:ascii="GHEA Grapalat" w:hAnsi="GHEA Grapalat"/>
                <w:sz w:val="18"/>
                <w:szCs w:val="18"/>
              </w:rPr>
            </w:pPr>
          </w:p>
        </w:tc>
      </w:tr>
    </w:tbl>
    <w:p w14:paraId="6418D167" w14:textId="77777777" w:rsidR="00BE2572" w:rsidRPr="00B138F3" w:rsidRDefault="00BE2572" w:rsidP="00BE2572">
      <w:pPr>
        <w:widowControl w:val="0"/>
        <w:spacing w:after="160"/>
        <w:ind w:left="567" w:right="565"/>
        <w:jc w:val="center"/>
        <w:rPr>
          <w:rFonts w:ascii="GHEA Grapalat" w:hAnsi="GHEA Grapalat"/>
          <w:b/>
        </w:rPr>
      </w:pPr>
    </w:p>
    <w:p w14:paraId="27263E0D" w14:textId="77777777" w:rsidR="00BE2572" w:rsidRPr="00B138F3" w:rsidRDefault="00BE2572" w:rsidP="00BE2572">
      <w:pPr>
        <w:widowControl w:val="0"/>
        <w:spacing w:after="160"/>
        <w:ind w:left="567" w:right="565"/>
        <w:jc w:val="center"/>
        <w:rPr>
          <w:rFonts w:ascii="GHEA Grapalat" w:hAnsi="GHEA Grapalat"/>
          <w:b/>
        </w:rPr>
      </w:pPr>
    </w:p>
    <w:p w14:paraId="01274634" w14:textId="77777777" w:rsidR="00BE2572" w:rsidRPr="00B138F3" w:rsidRDefault="00BE2572" w:rsidP="00BE2572">
      <w:pPr>
        <w:widowControl w:val="0"/>
        <w:spacing w:after="160"/>
        <w:ind w:left="567" w:right="565"/>
        <w:jc w:val="center"/>
        <w:rPr>
          <w:rFonts w:ascii="GHEA Grapalat" w:hAnsi="GHEA Grapalat"/>
          <w:b/>
        </w:rPr>
      </w:pPr>
    </w:p>
    <w:p w14:paraId="5ABCE552" w14:textId="77777777" w:rsidR="00BE2572" w:rsidRPr="00B138F3" w:rsidRDefault="00BE2572" w:rsidP="00BE2572">
      <w:pPr>
        <w:widowControl w:val="0"/>
        <w:spacing w:after="160"/>
        <w:ind w:left="567" w:right="565"/>
        <w:jc w:val="center"/>
        <w:rPr>
          <w:rFonts w:ascii="GHEA Grapalat" w:hAnsi="GHEA Grapalat"/>
          <w:b/>
        </w:rPr>
      </w:pPr>
    </w:p>
    <w:p w14:paraId="1BB66FFB" w14:textId="77777777" w:rsidR="00BE2572" w:rsidRPr="00B138F3" w:rsidRDefault="00BE2572" w:rsidP="00BE2572">
      <w:pPr>
        <w:widowControl w:val="0"/>
        <w:spacing w:after="160"/>
        <w:ind w:left="567" w:right="565"/>
        <w:jc w:val="center"/>
        <w:rPr>
          <w:rFonts w:ascii="GHEA Grapalat" w:hAnsi="GHEA Grapalat"/>
          <w:b/>
        </w:rPr>
      </w:pPr>
    </w:p>
    <w:p w14:paraId="40F2B26C" w14:textId="77777777" w:rsidR="00BE2572" w:rsidRPr="00B138F3" w:rsidRDefault="00BE2572" w:rsidP="00BE2572">
      <w:pPr>
        <w:widowControl w:val="0"/>
        <w:spacing w:after="160"/>
        <w:ind w:left="567" w:right="565"/>
        <w:jc w:val="center"/>
        <w:rPr>
          <w:rFonts w:ascii="GHEA Grapalat" w:hAnsi="GHEA Grapalat"/>
          <w:b/>
        </w:rPr>
      </w:pPr>
    </w:p>
    <w:p w14:paraId="39B3A297" w14:textId="77777777" w:rsidR="00BE2572" w:rsidRPr="00B138F3" w:rsidRDefault="00BE2572" w:rsidP="00BE2572">
      <w:pPr>
        <w:widowControl w:val="0"/>
        <w:spacing w:after="160"/>
        <w:ind w:left="567" w:right="565"/>
        <w:jc w:val="center"/>
        <w:rPr>
          <w:rFonts w:ascii="GHEA Grapalat" w:hAnsi="GHEA Grapalat"/>
          <w:b/>
        </w:rPr>
      </w:pPr>
    </w:p>
    <w:p w14:paraId="3B714E07" w14:textId="77777777" w:rsidR="00BE2572" w:rsidRPr="00B138F3" w:rsidRDefault="00BE2572" w:rsidP="00BE2572">
      <w:pPr>
        <w:widowControl w:val="0"/>
        <w:spacing w:after="160"/>
        <w:ind w:left="567" w:right="565"/>
        <w:jc w:val="center"/>
        <w:rPr>
          <w:rFonts w:ascii="GHEA Grapalat" w:hAnsi="GHEA Grapalat"/>
          <w:b/>
        </w:rPr>
      </w:pPr>
    </w:p>
    <w:p w14:paraId="04CB2DDA" w14:textId="77777777" w:rsidR="00BE2572" w:rsidRPr="00B138F3" w:rsidRDefault="00BE2572" w:rsidP="00BE2572">
      <w:pPr>
        <w:widowControl w:val="0"/>
        <w:spacing w:after="160"/>
        <w:ind w:left="567" w:right="565"/>
        <w:jc w:val="center"/>
        <w:rPr>
          <w:rFonts w:ascii="GHEA Grapalat" w:hAnsi="GHEA Grapalat"/>
          <w:b/>
        </w:rPr>
      </w:pPr>
    </w:p>
    <w:p w14:paraId="01AAA65E" w14:textId="77777777" w:rsidR="00BE2572" w:rsidRPr="00B138F3" w:rsidRDefault="00BE2572" w:rsidP="00BE2572">
      <w:pPr>
        <w:widowControl w:val="0"/>
        <w:spacing w:after="160"/>
        <w:ind w:left="567" w:right="565"/>
        <w:jc w:val="center"/>
        <w:rPr>
          <w:rFonts w:ascii="GHEA Grapalat" w:hAnsi="GHEA Grapalat"/>
          <w:b/>
        </w:rPr>
      </w:pPr>
    </w:p>
    <w:p w14:paraId="0ABD1109"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2CC4BB04" w14:textId="77777777"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3"/>
        <w:t>25</w:t>
      </w:r>
    </w:p>
    <w:p w14:paraId="12474AD8" w14:textId="388B043F"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BC6794">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F83A12">
        <w:rPr>
          <w:rFonts w:ascii="GHEA Grapalat" w:hAnsi="GHEA Grapalat"/>
          <w:b/>
          <w:sz w:val="24"/>
          <w:szCs w:val="24"/>
        </w:rPr>
        <w:t>«ԿՈ ՋՕԸ-ԳՀԱՇՁԲ-2</w:t>
      </w:r>
      <w:r w:rsidR="006F78BB" w:rsidRPr="006F78BB">
        <w:rPr>
          <w:rFonts w:ascii="GHEA Grapalat" w:hAnsi="GHEA Grapalat"/>
          <w:b/>
          <w:sz w:val="24"/>
          <w:szCs w:val="24"/>
        </w:rPr>
        <w:t>6</w:t>
      </w:r>
      <w:r w:rsidR="00F83A12">
        <w:rPr>
          <w:rFonts w:ascii="GHEA Grapalat" w:hAnsi="GHEA Grapalat"/>
          <w:b/>
          <w:sz w:val="24"/>
          <w:szCs w:val="24"/>
        </w:rPr>
        <w:t xml:space="preserve">/01» </w:t>
      </w:r>
      <w:r w:rsidRPr="009F3DC7">
        <w:rPr>
          <w:rFonts w:ascii="GHEA Grapalat" w:hAnsi="GHEA Grapalat"/>
          <w:b/>
          <w:sz w:val="24"/>
          <w:szCs w:val="24"/>
        </w:rPr>
        <w:t>*</w:t>
      </w:r>
    </w:p>
    <w:p w14:paraId="540EF165"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5C4FA0FB"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75DFAF99"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4D4660F7" w14:textId="77777777" w:rsidTr="003D2146">
        <w:tc>
          <w:tcPr>
            <w:tcW w:w="4503" w:type="dxa"/>
          </w:tcPr>
          <w:p w14:paraId="2160686F"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0A933AE0"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2002C969" w14:textId="77777777" w:rsidR="00BB28C8" w:rsidRPr="009F3DC7" w:rsidRDefault="00BB28C8" w:rsidP="00BB28C8">
      <w:pPr>
        <w:widowControl w:val="0"/>
        <w:spacing w:after="160" w:line="360" w:lineRule="auto"/>
        <w:ind w:firstLine="567"/>
        <w:jc w:val="both"/>
        <w:rPr>
          <w:rFonts w:ascii="GHEA Grapalat" w:hAnsi="GHEA Grapalat"/>
        </w:rPr>
      </w:pPr>
    </w:p>
    <w:p w14:paraId="25F58748"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5753893B" w14:textId="77777777" w:rsidR="00BB28C8" w:rsidRPr="009F3DC7" w:rsidRDefault="00BB28C8" w:rsidP="00BB28C8">
      <w:pPr>
        <w:widowControl w:val="0"/>
        <w:spacing w:after="160" w:line="360" w:lineRule="auto"/>
        <w:ind w:firstLine="567"/>
        <w:jc w:val="both"/>
        <w:rPr>
          <w:rFonts w:ascii="GHEA Grapalat" w:hAnsi="GHEA Grapalat"/>
          <w:b/>
        </w:rPr>
      </w:pPr>
    </w:p>
    <w:p w14:paraId="3AC47F7D"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F5BBD32" w14:textId="77777777" w:rsidR="00BB28C8" w:rsidRPr="009F3DC7" w:rsidRDefault="00BB28C8" w:rsidP="00812B4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1D75F864"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51C6C3E8" w14:textId="77777777" w:rsidR="00BB28C8" w:rsidRDefault="00BB28C8" w:rsidP="00BB28C8">
      <w:pPr>
        <w:widowControl w:val="0"/>
        <w:spacing w:after="160" w:line="360" w:lineRule="auto"/>
        <w:jc w:val="both"/>
        <w:rPr>
          <w:ins w:id="13" w:author="Inesa Kocharyan" w:date="2024-02-09T17:30:00Z"/>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5156823B" w14:textId="77777777"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lastRenderedPageBreak/>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14:paraId="7ECF014C" w14:textId="77777777"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w:t>
      </w:r>
      <w:proofErr w:type="gramStart"/>
      <w:r w:rsidR="00086B1E" w:rsidRPr="00477D2B">
        <w:rPr>
          <w:rFonts w:ascii="GHEA Grapalat" w:hAnsi="GHEA Grapalat"/>
        </w:rPr>
        <w:t xml:space="preserve">Подрядчиком </w:t>
      </w:r>
      <w:r w:rsidR="00086B1E" w:rsidRPr="009F3DC7">
        <w:rPr>
          <w:rFonts w:ascii="GHEA Grapalat" w:hAnsi="GHEA Grapalat"/>
        </w:rPr>
        <w:t xml:space="preserve"> в</w:t>
      </w:r>
      <w:proofErr w:type="gramEnd"/>
      <w:r w:rsidR="00086B1E" w:rsidRPr="009F3DC7">
        <w:rPr>
          <w:rFonts w:ascii="GHEA Grapalat" w:hAnsi="GHEA Grapalat"/>
        </w:rPr>
        <w:t xml:space="preserve">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14:paraId="6671C814"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361590B1"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45C9F94"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62E355"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14:paraId="0CB8036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0A666F5E"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16CB156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14:paraId="08020437"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506870FF"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51C3B742"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5C5A49E6"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0ED1DE1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 xml:space="preserve">В любое время проверять ход и качество выполненной Подрядчиком </w:t>
      </w:r>
      <w:r w:rsidRPr="009F3DC7">
        <w:rPr>
          <w:rFonts w:ascii="GHEA Grapalat" w:hAnsi="GHEA Grapalat"/>
        </w:rPr>
        <w:lastRenderedPageBreak/>
        <w:t>работы, без вмешательства в его деятельность;</w:t>
      </w:r>
    </w:p>
    <w:p w14:paraId="2442C50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308E0DE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4B8987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48BDA12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DDC87E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00555806" w14:textId="77777777"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w:t>
      </w:r>
      <w:proofErr w:type="gramStart"/>
      <w:r w:rsidRPr="009F3DC7">
        <w:rPr>
          <w:rFonts w:ascii="GHEA Grapalat" w:hAnsi="GHEA Grapalat"/>
        </w:rPr>
        <w:t xml:space="preserve">установленным </w:t>
      </w:r>
      <w:r w:rsidR="00B7135E">
        <w:rPr>
          <w:rFonts w:ascii="GHEA Grapalat" w:hAnsi="GHEA Grapalat"/>
        </w:rPr>
        <w:t xml:space="preserve"> пунктами</w:t>
      </w:r>
      <w:proofErr w:type="gramEnd"/>
      <w:r w:rsidR="00B7135E">
        <w:rPr>
          <w:rFonts w:ascii="GHEA Grapalat" w:hAnsi="GHEA Grapalat"/>
        </w:rPr>
        <w:t xml:space="preserve">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14:paraId="651E81C5"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5E65471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E664F5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5FED010"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A5CEC4E"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14:paraId="79E227E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7421B244"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BC0C38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3D19F061" w14:textId="77777777" w:rsidR="00BB28C8" w:rsidRDefault="00BB28C8" w:rsidP="00BB28C8">
      <w:pPr>
        <w:widowControl w:val="0"/>
        <w:tabs>
          <w:tab w:val="left" w:pos="1276"/>
        </w:tabs>
        <w:spacing w:after="160" w:line="360" w:lineRule="auto"/>
        <w:ind w:firstLine="567"/>
        <w:jc w:val="both"/>
        <w:rPr>
          <w:ins w:id="14"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7278704" w14:textId="77777777" w:rsidR="003234B7" w:rsidRPr="003B0CA7" w:rsidRDefault="003234B7" w:rsidP="003234B7">
      <w:pPr>
        <w:pStyle w:val="HTML"/>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14:paraId="32736CC3" w14:textId="77777777"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1120332F"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1B584A5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2528FB9F"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3049BA96"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787CC55" w14:textId="77777777"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14:paraId="4FB6A96D"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2D8E9E8E"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53656CE6" w14:textId="77777777" w:rsidR="00CF1054" w:rsidRDefault="00BB28C8" w:rsidP="00BB28C8">
      <w:pPr>
        <w:widowControl w:val="0"/>
        <w:tabs>
          <w:tab w:val="left" w:pos="1276"/>
        </w:tabs>
        <w:spacing w:after="160" w:line="360" w:lineRule="auto"/>
        <w:ind w:firstLine="567"/>
        <w:jc w:val="both"/>
        <w:rPr>
          <w:ins w:id="15"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6" w:author="Inesa Kocharyan" w:date="2024-02-09T17:45:00Z">
        <w:r w:rsidR="00CF1054">
          <w:rPr>
            <w:rFonts w:ascii="GHEA Grapalat" w:hAnsi="GHEA Grapalat"/>
          </w:rPr>
          <w:t>:</w:t>
        </w:r>
      </w:ins>
    </w:p>
    <w:p w14:paraId="750FA00C" w14:textId="77777777"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EA596B">
        <w:rPr>
          <w:rFonts w:ascii="GHEA Grapalat" w:hAnsi="GHEA Grapalat"/>
        </w:rPr>
        <w:t>индивидуальнoe</w:t>
      </w:r>
      <w:proofErr w:type="spellEnd"/>
      <w:r w:rsidR="00DD6BD8" w:rsidRPr="00EA596B">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737BED29" w14:textId="77777777"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w:t>
      </w:r>
      <w:r w:rsidRPr="00CF1054">
        <w:rPr>
          <w:rFonts w:ascii="GHEA Grapalat" w:hAnsi="GHEA Grapalat"/>
        </w:rPr>
        <w:lastRenderedPageBreak/>
        <w:t>установки (использования).</w:t>
      </w:r>
    </w:p>
    <w:p w14:paraId="7446210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416DC902"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2BC525D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454AB52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5E155F0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14:paraId="74EB8E05"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af6"/>
          <w:rFonts w:ascii="GHEA Grapalat" w:hAnsi="GHEA Grapalat"/>
        </w:rPr>
        <w:footnoteReference w:customMarkFollows="1" w:id="14"/>
        <w:t>26</w:t>
      </w:r>
      <w:r w:rsidRPr="009F3DC7">
        <w:rPr>
          <w:rFonts w:ascii="GHEA Grapalat" w:hAnsi="GHEA Grapalat"/>
        </w:rPr>
        <w:t>.</w:t>
      </w:r>
    </w:p>
    <w:p w14:paraId="0BB44709"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w:t>
      </w:r>
      <w:r w:rsidR="00CF1054" w:rsidRPr="00D806D8">
        <w:rPr>
          <w:rFonts w:ascii="GHEA Grapalat" w:hAnsi="GHEA Grapalat"/>
        </w:rPr>
        <w:lastRenderedPageBreak/>
        <w:t xml:space="preserve">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proofErr w:type="gramStart"/>
      <w:r w:rsidR="00165A51" w:rsidRPr="0010519D">
        <w:rPr>
          <w:rFonts w:ascii="GHEA Grapalat" w:hAnsi="GHEA Grapalat"/>
        </w:rPr>
        <w:t>оборудованию</w:t>
      </w:r>
      <w:r w:rsidR="00EA6DF8" w:rsidRPr="0010519D">
        <w:rPr>
          <w:rFonts w:ascii="GHEA Grapalat" w:hAnsi="GHEA Grapalat"/>
        </w:rPr>
        <w:t xml:space="preserve"> </w:t>
      </w:r>
      <w:r w:rsidRPr="0010519D">
        <w:rPr>
          <w:rFonts w:ascii="GHEA Grapalat" w:hAnsi="GHEA Grapalat"/>
        </w:rPr>
        <w:t xml:space="preserve"> представлены</w:t>
      </w:r>
      <w:proofErr w:type="gramEnd"/>
      <w:r w:rsidRPr="0010519D">
        <w:rPr>
          <w:rFonts w:ascii="GHEA Grapalat" w:hAnsi="GHEA Grapalat"/>
        </w:rPr>
        <w:t xml:space="preserve"> в приложении № —- к договору</w:t>
      </w:r>
      <w:r w:rsidR="00C86F9C">
        <w:rPr>
          <w:rStyle w:val="af6"/>
          <w:rFonts w:ascii="GHEA Grapalat" w:hAnsi="GHEA Grapalat"/>
        </w:rPr>
        <w:footnoteReference w:customMarkFollows="1" w:id="15"/>
        <w:t>27</w:t>
      </w:r>
      <w:r w:rsidRPr="0010519D">
        <w:rPr>
          <w:rFonts w:ascii="GHEA Grapalat" w:hAnsi="GHEA Grapalat"/>
        </w:rPr>
        <w:t>.</w:t>
      </w:r>
      <w:r w:rsidRPr="009F3DC7">
        <w:rPr>
          <w:rFonts w:ascii="GHEA Grapalat" w:hAnsi="GHEA Grapalat"/>
        </w:rPr>
        <w:t xml:space="preserve"> </w:t>
      </w:r>
    </w:p>
    <w:p w14:paraId="1E15E96E" w14:textId="77777777"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49A8ED8A"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14:paraId="70AD9308" w14:textId="77777777"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4DEE9A2F" w14:textId="77777777"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559DD5B7" w14:textId="77777777"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14:paraId="231CA2C0" w14:textId="77777777"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w:t>
      </w:r>
      <w:r>
        <w:rPr>
          <w:rFonts w:ascii="GHEA Grapalat" w:hAnsi="GHEA Grapalat"/>
        </w:rPr>
        <w:lastRenderedPageBreak/>
        <w:t xml:space="preserve">экземпляр акта сдачи-приемки (Приложение № 4). </w:t>
      </w:r>
    </w:p>
    <w:p w14:paraId="1C9C6E5A"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8423AED"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FDB73D5"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00F79523"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352122A0" w14:textId="77777777"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533A35D5" w14:textId="77777777"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B300C52" w14:textId="77777777"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7D55A982"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w:t>
      </w:r>
      <w:r w:rsidR="00A07021" w:rsidRPr="008B6288">
        <w:rPr>
          <w:rFonts w:ascii="GHEA Grapalat" w:hAnsi="GHEA Grapalat"/>
          <w:sz w:val="24"/>
          <w:szCs w:val="24"/>
        </w:rPr>
        <w:lastRenderedPageBreak/>
        <w:t>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14:paraId="5A54ED04"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071597FC"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27456BE"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43099B5"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778570B2"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5541427E"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43A0AFEB"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0689A38A"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69539E73"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14:paraId="47F2A042" w14:textId="77777777"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14:paraId="41FACED5"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16"/>
        <w:t>28</w:t>
      </w:r>
      <w:r w:rsidRPr="00A542E3">
        <w:rPr>
          <w:rFonts w:ascii="GHEA Grapalat" w:hAnsi="GHEA Grapalat"/>
        </w:rPr>
        <w:t>.</w:t>
      </w:r>
    </w:p>
    <w:p w14:paraId="4DDD8676" w14:textId="77777777" w:rsidR="00BB28C8" w:rsidRDefault="00BB28C8" w:rsidP="00BB28C8">
      <w:pPr>
        <w:widowControl w:val="0"/>
        <w:tabs>
          <w:tab w:val="left" w:pos="1276"/>
        </w:tabs>
        <w:spacing w:after="160" w:line="360" w:lineRule="auto"/>
        <w:ind w:firstLine="567"/>
        <w:jc w:val="both"/>
        <w:rPr>
          <w:ins w:id="17"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14:paraId="467C48D7" w14:textId="77777777"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14:paraId="2903302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17"/>
        <w:t>29</w:t>
      </w:r>
      <w:r w:rsidRPr="009F3DC7">
        <w:rPr>
          <w:rFonts w:ascii="GHEA Grapalat" w:hAnsi="GHEA Grapalat"/>
        </w:rPr>
        <w:t xml:space="preserve">. </w:t>
      </w:r>
    </w:p>
    <w:p w14:paraId="7A5A3B86"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72AA8634" w14:textId="77777777" w:rsidR="00666775" w:rsidRDefault="00BB28C8" w:rsidP="00E21361">
      <w:pPr>
        <w:widowControl w:val="0"/>
        <w:tabs>
          <w:tab w:val="left" w:pos="1134"/>
        </w:tabs>
        <w:spacing w:after="160" w:line="360" w:lineRule="auto"/>
        <w:ind w:firstLine="567"/>
        <w:jc w:val="both"/>
        <w:rPr>
          <w:ins w:id="18"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12EB62EB" w14:textId="77777777"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w:t>
      </w:r>
      <w:proofErr w:type="gramStart"/>
      <w:r w:rsidR="00E02310">
        <w:rPr>
          <w:rFonts w:ascii="GHEA Grapalat" w:hAnsi="GHEA Grapalat"/>
        </w:rPr>
        <w:t xml:space="preserve">ого </w:t>
      </w:r>
      <w:r w:rsidR="00BB28C8" w:rsidRPr="009F3DC7">
        <w:rPr>
          <w:rFonts w:ascii="GHEA Grapalat" w:hAnsi="GHEA Grapalat"/>
        </w:rPr>
        <w:t xml:space="preserve"> декабря</w:t>
      </w:r>
      <w:proofErr w:type="gramEnd"/>
      <w:r w:rsidR="00BB28C8" w:rsidRPr="009F3DC7">
        <w:rPr>
          <w:rFonts w:ascii="GHEA Grapalat" w:hAnsi="GHEA Grapalat"/>
        </w:rPr>
        <w:t xml:space="preserve"> данного года. </w:t>
      </w:r>
    </w:p>
    <w:p w14:paraId="6B3E85BE" w14:textId="77777777"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14:paraId="589DC8F3" w14:textId="77777777" w:rsidR="001167B6" w:rsidRDefault="001167B6" w:rsidP="001167B6">
      <w:pPr>
        <w:pStyle w:val="HTML"/>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38330717" w14:textId="77777777"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w:t>
      </w:r>
      <w:proofErr w:type="spellStart"/>
      <w:r>
        <w:rPr>
          <w:rFonts w:ascii="GHEA Grapalat" w:hAnsi="GHEA Grapalat"/>
          <w:sz w:val="24"/>
          <w:szCs w:val="24"/>
        </w:rPr>
        <w:t>СЦxОР</w:t>
      </w:r>
      <w:proofErr w:type="spellEnd"/>
      <w:r>
        <w:rPr>
          <w:rFonts w:ascii="GHEA Grapalat" w:hAnsi="GHEA Grapalat"/>
          <w:sz w:val="24"/>
          <w:szCs w:val="24"/>
        </w:rPr>
        <w:t xml:space="preserve"> где:</w:t>
      </w:r>
    </w:p>
    <w:p w14:paraId="18A3DE04" w14:textId="77777777" w:rsidR="001167B6" w:rsidRPr="00391653" w:rsidRDefault="001167B6" w:rsidP="001167B6">
      <w:pPr>
        <w:pStyle w:val="HTML"/>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14:paraId="6188FF11" w14:textId="77777777"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5FAE112E" w14:textId="77777777"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33D60208" w14:textId="77777777"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w:t>
      </w:r>
      <w:r w:rsidRPr="00391653">
        <w:rPr>
          <w:rFonts w:ascii="GHEA Grapalat" w:hAnsi="GHEA Grapalat"/>
        </w:rPr>
        <w:lastRenderedPageBreak/>
        <w:t>смет</w:t>
      </w:r>
      <w:r>
        <w:rPr>
          <w:rFonts w:ascii="GHEA Grapalat" w:hAnsi="GHEA Grapalat"/>
        </w:rPr>
        <w:t>е.</w:t>
      </w:r>
    </w:p>
    <w:p w14:paraId="3418AB19" w14:textId="77777777" w:rsidR="006A4B0D" w:rsidRDefault="006A4B0D">
      <w:pPr>
        <w:rPr>
          <w:rFonts w:ascii="GHEA Grapalat" w:hAnsi="GHEA Grapalat"/>
          <w:b/>
        </w:rPr>
      </w:pPr>
    </w:p>
    <w:p w14:paraId="3168AEC8"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1805FA3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385BBA83"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w:t>
      </w:r>
      <w:proofErr w:type="gramStart"/>
      <w:r w:rsidRPr="009F3DC7">
        <w:rPr>
          <w:rFonts w:ascii="GHEA Grapalat" w:hAnsi="GHEA Grapalat"/>
        </w:rPr>
        <w:t>от цены</w:t>
      </w:r>
      <w:proofErr w:type="gramEnd"/>
      <w:r w:rsidRPr="009F3DC7">
        <w:rPr>
          <w:rFonts w:ascii="GHEA Grapalat" w:hAnsi="GHEA Grapalat"/>
        </w:rPr>
        <w:t xml:space="preserve"> подлежащей выполнению, но невыполненной работы.</w:t>
      </w:r>
    </w:p>
    <w:p w14:paraId="320EFA79"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18"/>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14:paraId="03ABC75B"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14:paraId="700BA7E7" w14:textId="77777777"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0A352B74" w14:textId="77777777"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w:t>
      </w:r>
      <w:r w:rsidR="006263C5" w:rsidRPr="00477D2B">
        <w:rPr>
          <w:rFonts w:ascii="GHEA Grapalat" w:hAnsi="GHEA Grapalat"/>
        </w:rPr>
        <w:lastRenderedPageBreak/>
        <w:t>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aff2"/>
        <w:tblW w:w="0" w:type="auto"/>
        <w:tblLook w:val="04A0" w:firstRow="1" w:lastRow="0" w:firstColumn="1" w:lastColumn="0" w:noHBand="0" w:noVBand="1"/>
      </w:tblPr>
      <w:tblGrid>
        <w:gridCol w:w="2631"/>
        <w:gridCol w:w="2631"/>
        <w:gridCol w:w="2632"/>
      </w:tblGrid>
      <w:tr w:rsidR="006263C5" w14:paraId="441FA416" w14:textId="77777777" w:rsidTr="00476E9A">
        <w:tc>
          <w:tcPr>
            <w:tcW w:w="2631" w:type="dxa"/>
            <w:tcBorders>
              <w:top w:val="single" w:sz="4" w:space="0" w:color="auto"/>
              <w:left w:val="single" w:sz="4" w:space="0" w:color="auto"/>
              <w:bottom w:val="single" w:sz="4" w:space="0" w:color="auto"/>
              <w:right w:val="single" w:sz="4" w:space="0" w:color="auto"/>
            </w:tcBorders>
            <w:hideMark/>
          </w:tcPr>
          <w:p w14:paraId="34D0AF39"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44DEEC62" w14:textId="77777777"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371F3ACD" w14:textId="77777777" w:rsidR="006263C5" w:rsidRPr="005967A5" w:rsidRDefault="006263C5" w:rsidP="00476E9A">
            <w:pPr>
              <w:pStyle w:val="af4"/>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proofErr w:type="spellStart"/>
            <w:r w:rsidRPr="005967A5">
              <w:rPr>
                <w:rFonts w:ascii="GHEA Grapalat" w:hAnsi="GHEA Grapalat"/>
                <w:sz w:val="20"/>
                <w:szCs w:val="20"/>
                <w:u w:val="single"/>
              </w:rPr>
              <w:t>тветственност</w:t>
            </w:r>
            <w:proofErr w:type="spellEnd"/>
            <w:r w:rsidRPr="005967A5">
              <w:rPr>
                <w:rFonts w:ascii="GHEA Grapalat" w:hAnsi="GHEA Grapalat"/>
                <w:sz w:val="20"/>
                <w:szCs w:val="20"/>
                <w:u w:val="single"/>
                <w:lang w:val="en-US"/>
              </w:rPr>
              <w:t>ь</w:t>
            </w:r>
          </w:p>
        </w:tc>
      </w:tr>
      <w:tr w:rsidR="006263C5" w14:paraId="17631DE8" w14:textId="77777777" w:rsidTr="00476E9A">
        <w:tc>
          <w:tcPr>
            <w:tcW w:w="2631" w:type="dxa"/>
            <w:tcBorders>
              <w:top w:val="single" w:sz="4" w:space="0" w:color="auto"/>
              <w:left w:val="single" w:sz="4" w:space="0" w:color="auto"/>
              <w:bottom w:val="single" w:sz="4" w:space="0" w:color="auto"/>
              <w:right w:val="single" w:sz="4" w:space="0" w:color="auto"/>
            </w:tcBorders>
          </w:tcPr>
          <w:p w14:paraId="0CE6C320"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0BD86205"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0735008F"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14:paraId="7F4DE957" w14:textId="77777777" w:rsidTr="00476E9A">
        <w:tc>
          <w:tcPr>
            <w:tcW w:w="2631" w:type="dxa"/>
            <w:tcBorders>
              <w:top w:val="single" w:sz="4" w:space="0" w:color="auto"/>
              <w:left w:val="single" w:sz="4" w:space="0" w:color="auto"/>
              <w:bottom w:val="single" w:sz="4" w:space="0" w:color="auto"/>
              <w:right w:val="single" w:sz="4" w:space="0" w:color="auto"/>
            </w:tcBorders>
          </w:tcPr>
          <w:p w14:paraId="507F0A59"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34BCD399"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4B0E5133"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14:paraId="0EB6DB3E" w14:textId="77777777" w:rsidTr="00476E9A">
        <w:tc>
          <w:tcPr>
            <w:tcW w:w="2631" w:type="dxa"/>
            <w:tcBorders>
              <w:top w:val="single" w:sz="4" w:space="0" w:color="auto"/>
              <w:left w:val="single" w:sz="4" w:space="0" w:color="auto"/>
              <w:bottom w:val="single" w:sz="4" w:space="0" w:color="auto"/>
              <w:right w:val="single" w:sz="4" w:space="0" w:color="auto"/>
            </w:tcBorders>
          </w:tcPr>
          <w:p w14:paraId="6AFDAA4F"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207B94B5"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4004AEE8" w14:textId="77777777" w:rsidR="006263C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bl>
    <w:p w14:paraId="18058EA6"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3E47D4"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78565B77"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23FFE11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A69EDF8"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3CDAFDB0"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3843246D"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19"/>
        <w:t>31</w:t>
      </w:r>
      <w:r w:rsidRPr="009F3DC7">
        <w:rPr>
          <w:rFonts w:ascii="GHEA Grapalat" w:hAnsi="GHEA Grapalat"/>
        </w:rPr>
        <w:t>.</w:t>
      </w:r>
    </w:p>
    <w:p w14:paraId="02D93B20"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2BDDFB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93C45F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08545D4A" w14:textId="77777777"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78B837A"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3F9D83"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598A7B49"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30A89169"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Pr>
          <w:rFonts w:ascii="GHEA Grapalat" w:hAnsi="GHEA Grapalat"/>
        </w:rPr>
        <w:t xml:space="preserve">. </w:t>
      </w:r>
      <w:r w:rsidR="00BE6511" w:rsidRPr="00BE6511">
        <w:rPr>
          <w:rFonts w:ascii="GHEA Grapalat" w:hAnsi="GHEA Grapalat"/>
        </w:rPr>
        <w:t xml:space="preserve">При этом в случае применения настоящего подпункта </w:t>
      </w:r>
      <w:r w:rsidR="00595725">
        <w:rPr>
          <w:rFonts w:ascii="GHEA Grapalat" w:hAnsi="GHEA Grapalat"/>
        </w:rPr>
        <w:t>субподрядчиком</w:t>
      </w:r>
      <w:r w:rsidR="00BE6511"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BE6511">
        <w:rPr>
          <w:rFonts w:ascii="GHEA Grapalat" w:hAnsi="GHEA Grapalat"/>
        </w:rPr>
        <w:t>.</w:t>
      </w:r>
      <w:r w:rsidR="00155366">
        <w:rPr>
          <w:rStyle w:val="af6"/>
          <w:rFonts w:ascii="GHEA Grapalat" w:hAnsi="GHEA Grapalat"/>
        </w:rPr>
        <w:footnoteReference w:customMarkFollows="1" w:id="20"/>
        <w:t>32</w:t>
      </w:r>
    </w:p>
    <w:p w14:paraId="4DDF4694"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9F3DC7">
        <w:rPr>
          <w:rFonts w:ascii="GHEA Grapalat" w:hAnsi="GHEA Grapalat"/>
        </w:rPr>
        <w:lastRenderedPageBreak/>
        <w:t>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1"/>
        <w:t>33</w:t>
      </w:r>
      <w:r w:rsidRPr="009F3DC7">
        <w:rPr>
          <w:rFonts w:ascii="GHEA Grapalat" w:hAnsi="GHEA Grapalat"/>
        </w:rPr>
        <w:t>.</w:t>
      </w:r>
    </w:p>
    <w:p w14:paraId="09A38904"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1CC0B7C"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BE17441"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335C425"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w:t>
      </w:r>
      <w:r w:rsidRPr="009F3DC7">
        <w:rPr>
          <w:rFonts w:ascii="GHEA Grapalat" w:hAnsi="GHEA Grapalat"/>
        </w:rPr>
        <w:lastRenderedPageBreak/>
        <w:t>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00B293E4" w14:textId="77777777"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5DE03A23" w14:textId="77777777"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14:paraId="7E234646"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A4BF6DF"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14:paraId="3F4AA433" w14:textId="77777777"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2D8A148A" w14:textId="77777777" w:rsidR="009F799F" w:rsidRDefault="009F799F">
      <w:pPr>
        <w:rPr>
          <w:rFonts w:ascii="GHEA Grapalat" w:hAnsi="GHEA Grapalat"/>
          <w:lang w:val="hy-AM"/>
        </w:rPr>
      </w:pPr>
      <w:r>
        <w:rPr>
          <w:rFonts w:ascii="GHEA Grapalat" w:hAnsi="GHEA Grapalat"/>
          <w:lang w:val="hy-AM"/>
        </w:rPr>
        <w:t>---------------------------------------------</w:t>
      </w:r>
    </w:p>
    <w:p w14:paraId="2542CE12" w14:textId="77777777"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14:paraId="0EE85D83" w14:textId="77777777" w:rsidR="0065206B" w:rsidRDefault="0065206B" w:rsidP="0065206B">
      <w:pPr>
        <w:rPr>
          <w:rStyle w:val="ezkurwreuab5ozgtqnkl"/>
          <w:i/>
          <w:sz w:val="20"/>
          <w:szCs w:val="20"/>
          <w:highlight w:val="yellow"/>
        </w:rPr>
      </w:pPr>
    </w:p>
    <w:p w14:paraId="03581D52" w14:textId="77777777" w:rsidR="009F799F" w:rsidRPr="0065206B" w:rsidRDefault="009F799F">
      <w:pPr>
        <w:rPr>
          <w:rFonts w:ascii="GHEA Grapalat" w:hAnsi="GHEA Grapalat"/>
          <w:sz w:val="18"/>
          <w:szCs w:val="18"/>
        </w:rPr>
      </w:pPr>
      <w:r w:rsidRPr="0065206B">
        <w:rPr>
          <w:rFonts w:ascii="GHEA Grapalat" w:hAnsi="GHEA Grapalat"/>
          <w:sz w:val="18"/>
          <w:szCs w:val="18"/>
        </w:rPr>
        <w:br w:type="page"/>
      </w:r>
    </w:p>
    <w:p w14:paraId="66698524"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p>
    <w:p w14:paraId="79259250"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E27E53" w:rsidRPr="00BD3E23">
        <w:rPr>
          <w:rFonts w:ascii="GHEA Grapalat" w:hAnsi="GHEA Grapalat"/>
          <w:color w:val="000000" w:themeColor="text1"/>
        </w:rPr>
        <w:t>предусмотрения</w:t>
      </w:r>
      <w:proofErr w:type="spellEnd"/>
      <w:r w:rsidR="00E27E53" w:rsidRPr="00BD3E23">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proofErr w:type="spellStart"/>
      <w:r w:rsidR="004E3919">
        <w:rPr>
          <w:rFonts w:ascii="GHEA Grapalat" w:hAnsi="GHEA Grapalat"/>
        </w:rPr>
        <w:t>двадцатипятикратный</w:t>
      </w:r>
      <w:proofErr w:type="spellEnd"/>
      <w:r w:rsidR="004E3919">
        <w:rPr>
          <w:rFonts w:ascii="GHEA Grapalat" w:hAnsi="GHEA Grapalat"/>
        </w:rPr>
        <w:t xml:space="preserve"> </w:t>
      </w:r>
      <w:r w:rsidRPr="009F3DC7">
        <w:rPr>
          <w:rFonts w:ascii="GHEA Grapalat" w:hAnsi="GHEA Grapalat"/>
        </w:rPr>
        <w:t xml:space="preserve">кратный размер базовой единицы закупок, то Заказчиком будет </w:t>
      </w:r>
      <w:proofErr w:type="spellStart"/>
      <w:r w:rsidRPr="009F3DC7">
        <w:rPr>
          <w:rFonts w:ascii="GHEA Grapalat" w:hAnsi="GHEA Grapalat"/>
        </w:rPr>
        <w:t>заключенo</w:t>
      </w:r>
      <w:proofErr w:type="spell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w:t>
      </w:r>
      <w:proofErr w:type="gramStart"/>
      <w:r w:rsidRPr="009F3DC7">
        <w:rPr>
          <w:rFonts w:ascii="GHEA Grapalat" w:hAnsi="GHEA Grapalat"/>
        </w:rPr>
        <w:t>обеспечени</w:t>
      </w:r>
      <w:r w:rsidR="003937C5" w:rsidRPr="007B0CBD">
        <w:rPr>
          <w:rFonts w:ascii="GHEA Grapalat" w:hAnsi="GHEA Grapalat"/>
        </w:rPr>
        <w:t xml:space="preserve">я </w:t>
      </w:r>
      <w:r w:rsidRPr="009F3DC7">
        <w:rPr>
          <w:rFonts w:ascii="GHEA Grapalat" w:hAnsi="GHEA Grapalat"/>
        </w:rPr>
        <w:t xml:space="preserve"> в</w:t>
      </w:r>
      <w:proofErr w:type="gramEnd"/>
      <w:r w:rsidRPr="009F3DC7">
        <w:rPr>
          <w:rFonts w:ascii="GHEA Grapalat" w:hAnsi="GHEA Grapalat"/>
        </w:rPr>
        <w:t xml:space="preserve"> течение </w:t>
      </w:r>
      <w:r w:rsidR="00A66D88" w:rsidRPr="00E468D1">
        <w:rPr>
          <w:rFonts w:ascii="GHEA Grapalat" w:hAnsi="GHEA Grapalat"/>
        </w:rPr>
        <w:t xml:space="preserve"> ----</w:t>
      </w:r>
      <w:r w:rsidR="00A66D88" w:rsidRPr="009F3DC7">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323C68">
        <w:rPr>
          <w:rStyle w:val="af6"/>
          <w:rFonts w:ascii="GHEA Grapalat" w:hAnsi="GHEA Grapalat"/>
        </w:rPr>
        <w:t>3</w:t>
      </w:r>
      <w:r w:rsidR="00323C68" w:rsidRPr="00323C68">
        <w:rPr>
          <w:rFonts w:ascii="GHEA Grapalat" w:hAnsi="GHEA Grapalat"/>
          <w:vertAlign w:val="superscript"/>
        </w:rPr>
        <w:t>5</w:t>
      </w:r>
    </w:p>
    <w:p w14:paraId="316AF7E8"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0DCDE829" w14:textId="77777777" w:rsidTr="003D2146">
        <w:trPr>
          <w:jc w:val="center"/>
        </w:trPr>
        <w:tc>
          <w:tcPr>
            <w:tcW w:w="4536" w:type="dxa"/>
          </w:tcPr>
          <w:p w14:paraId="6FB5480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899696C"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506E1A4B"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2AF382B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AEA8DA8"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349447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CD377CB"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7A7915F"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280AF3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2F501BF3"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2F4D15D1"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14:paraId="3B4AB2EA" w14:textId="77777777" w:rsidR="00323C68" w:rsidRDefault="00323C68" w:rsidP="00323C68">
      <w:pPr>
        <w:pStyle w:val="af2"/>
        <w:widowControl w:val="0"/>
        <w:jc w:val="both"/>
        <w:rPr>
          <w:rFonts w:ascii="GHEA Grapalat" w:hAnsi="GHEA Grapalat"/>
          <w:i/>
        </w:rPr>
      </w:pPr>
      <w:r>
        <w:rPr>
          <w:rFonts w:ascii="GHEA Grapalat" w:hAnsi="GHEA Grapalat"/>
          <w:i/>
        </w:rPr>
        <w:t>-----------------------------------------------</w:t>
      </w:r>
    </w:p>
    <w:p w14:paraId="3BBE997E" w14:textId="77777777" w:rsidR="00323C68" w:rsidRPr="00124BE9" w:rsidRDefault="00323C68" w:rsidP="00323C68">
      <w:pPr>
        <w:pStyle w:val="af2"/>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1A13527D" w14:textId="77777777" w:rsidR="00323C68" w:rsidRPr="00124BE9" w:rsidRDefault="00323C68" w:rsidP="00323C6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72504579" w14:textId="77777777" w:rsidR="00A66D88" w:rsidRDefault="00A66D88" w:rsidP="00A66D88">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14:paraId="0C86186A" w14:textId="77777777" w:rsidR="00BB28C8" w:rsidRPr="00323C68" w:rsidRDefault="00BB28C8" w:rsidP="00BB28C8">
      <w:pPr>
        <w:widowControl w:val="0"/>
        <w:spacing w:after="160" w:line="360" w:lineRule="auto"/>
        <w:ind w:firstLine="567"/>
        <w:rPr>
          <w:rFonts w:ascii="GHEA Grapalat" w:hAnsi="GHEA Grapalat"/>
          <w:i/>
          <w:lang w:val="hy-AM"/>
        </w:rPr>
      </w:pPr>
    </w:p>
    <w:p w14:paraId="0F634BE4" w14:textId="77777777" w:rsidR="00323C68" w:rsidRPr="009F799F" w:rsidRDefault="00323C68">
      <w:pPr>
        <w:rPr>
          <w:rFonts w:ascii="GHEA Grapalat" w:hAnsi="GHEA Grapalat"/>
          <w:i/>
          <w:lang w:val="hy-AM"/>
        </w:rPr>
      </w:pPr>
      <w:r>
        <w:rPr>
          <w:rFonts w:ascii="GHEA Grapalat" w:hAnsi="GHEA Grapalat"/>
          <w:i/>
        </w:rPr>
        <w:br w:type="page"/>
      </w:r>
    </w:p>
    <w:p w14:paraId="6F6311D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46B03ECB"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424907A" w14:textId="77777777" w:rsidR="000A359E" w:rsidRDefault="000A359E" w:rsidP="00BB28C8">
      <w:pPr>
        <w:widowControl w:val="0"/>
        <w:spacing w:after="160" w:line="360" w:lineRule="auto"/>
        <w:ind w:firstLine="567"/>
        <w:jc w:val="center"/>
        <w:rPr>
          <w:rFonts w:ascii="Sylfaen" w:hAnsi="Sylfaen"/>
          <w:lang w:val="hy-AM"/>
        </w:rPr>
      </w:pPr>
    </w:p>
    <w:tbl>
      <w:tblPr>
        <w:tblW w:w="9852" w:type="dxa"/>
        <w:tblInd w:w="108" w:type="dxa"/>
        <w:tblLook w:val="04A0" w:firstRow="1" w:lastRow="0" w:firstColumn="1" w:lastColumn="0" w:noHBand="0" w:noVBand="1"/>
      </w:tblPr>
      <w:tblGrid>
        <w:gridCol w:w="475"/>
        <w:gridCol w:w="4922"/>
        <w:gridCol w:w="1158"/>
        <w:gridCol w:w="1197"/>
        <w:gridCol w:w="895"/>
        <w:gridCol w:w="1205"/>
      </w:tblGrid>
      <w:tr w:rsidR="00F83A12" w14:paraId="10422263" w14:textId="77777777" w:rsidTr="00F83A12">
        <w:trPr>
          <w:trHeight w:val="147"/>
        </w:trPr>
        <w:tc>
          <w:tcPr>
            <w:tcW w:w="8647" w:type="dxa"/>
            <w:gridSpan w:val="5"/>
            <w:tcBorders>
              <w:top w:val="nil"/>
              <w:left w:val="nil"/>
              <w:bottom w:val="nil"/>
              <w:right w:val="nil"/>
            </w:tcBorders>
            <w:shd w:val="clear" w:color="auto" w:fill="auto"/>
            <w:noWrap/>
            <w:vAlign w:val="bottom"/>
            <w:hideMark/>
          </w:tcPr>
          <w:p w14:paraId="4F7DD1DE" w14:textId="77777777" w:rsidR="00F83A12" w:rsidRDefault="00F83A12">
            <w:pPr>
              <w:jc w:val="center"/>
              <w:rPr>
                <w:rFonts w:ascii="Calibri" w:hAnsi="Calibri" w:cs="Calibri"/>
                <w:sz w:val="22"/>
                <w:szCs w:val="22"/>
              </w:rPr>
            </w:pPr>
            <w:r>
              <w:rPr>
                <w:rFonts w:ascii="Calibri" w:hAnsi="Calibri" w:cs="Calibri"/>
                <w:sz w:val="22"/>
                <w:szCs w:val="22"/>
              </w:rPr>
              <w:t>Объемный лист</w:t>
            </w:r>
          </w:p>
        </w:tc>
        <w:tc>
          <w:tcPr>
            <w:tcW w:w="1205" w:type="dxa"/>
            <w:tcBorders>
              <w:top w:val="nil"/>
              <w:left w:val="nil"/>
              <w:bottom w:val="nil"/>
              <w:right w:val="nil"/>
            </w:tcBorders>
            <w:shd w:val="clear" w:color="auto" w:fill="auto"/>
            <w:noWrap/>
            <w:vAlign w:val="bottom"/>
            <w:hideMark/>
          </w:tcPr>
          <w:p w14:paraId="28E9111C" w14:textId="77777777" w:rsidR="00F83A12" w:rsidRDefault="00F83A12">
            <w:pPr>
              <w:jc w:val="center"/>
              <w:rPr>
                <w:rFonts w:ascii="Calibri" w:hAnsi="Calibri" w:cs="Calibri"/>
                <w:sz w:val="22"/>
                <w:szCs w:val="22"/>
              </w:rPr>
            </w:pPr>
          </w:p>
        </w:tc>
      </w:tr>
      <w:tr w:rsidR="00F83A12" w14:paraId="15916948" w14:textId="77777777" w:rsidTr="00F83A12">
        <w:trPr>
          <w:trHeight w:val="284"/>
        </w:trPr>
        <w:tc>
          <w:tcPr>
            <w:tcW w:w="475" w:type="dxa"/>
            <w:tcBorders>
              <w:top w:val="nil"/>
              <w:left w:val="nil"/>
              <w:bottom w:val="nil"/>
              <w:right w:val="nil"/>
            </w:tcBorders>
            <w:shd w:val="clear" w:color="auto" w:fill="auto"/>
            <w:noWrap/>
            <w:vAlign w:val="bottom"/>
            <w:hideMark/>
          </w:tcPr>
          <w:p w14:paraId="542DE0D1" w14:textId="77777777" w:rsidR="00F83A12" w:rsidRDefault="00F83A12">
            <w:pPr>
              <w:rPr>
                <w:sz w:val="20"/>
                <w:szCs w:val="20"/>
              </w:rPr>
            </w:pPr>
          </w:p>
        </w:tc>
        <w:tc>
          <w:tcPr>
            <w:tcW w:w="4922" w:type="dxa"/>
            <w:tcBorders>
              <w:top w:val="nil"/>
              <w:left w:val="nil"/>
              <w:bottom w:val="nil"/>
              <w:right w:val="nil"/>
            </w:tcBorders>
            <w:shd w:val="clear" w:color="auto" w:fill="auto"/>
            <w:noWrap/>
            <w:vAlign w:val="bottom"/>
            <w:hideMark/>
          </w:tcPr>
          <w:p w14:paraId="7F169C3F" w14:textId="77777777" w:rsidR="00F83A12" w:rsidRDefault="00F83A12">
            <w:pPr>
              <w:rPr>
                <w:sz w:val="20"/>
                <w:szCs w:val="20"/>
              </w:rPr>
            </w:pPr>
          </w:p>
        </w:tc>
        <w:tc>
          <w:tcPr>
            <w:tcW w:w="1158" w:type="dxa"/>
            <w:tcBorders>
              <w:top w:val="nil"/>
              <w:left w:val="nil"/>
              <w:bottom w:val="nil"/>
              <w:right w:val="nil"/>
            </w:tcBorders>
            <w:shd w:val="clear" w:color="auto" w:fill="auto"/>
            <w:noWrap/>
            <w:vAlign w:val="bottom"/>
            <w:hideMark/>
          </w:tcPr>
          <w:p w14:paraId="2175136D" w14:textId="77777777" w:rsidR="00F83A12" w:rsidRDefault="00F83A12">
            <w:pPr>
              <w:rPr>
                <w:sz w:val="20"/>
                <w:szCs w:val="20"/>
              </w:rPr>
            </w:pPr>
          </w:p>
        </w:tc>
        <w:tc>
          <w:tcPr>
            <w:tcW w:w="1197" w:type="dxa"/>
            <w:tcBorders>
              <w:top w:val="nil"/>
              <w:left w:val="nil"/>
              <w:bottom w:val="nil"/>
              <w:right w:val="nil"/>
            </w:tcBorders>
            <w:shd w:val="clear" w:color="auto" w:fill="auto"/>
            <w:noWrap/>
            <w:vAlign w:val="bottom"/>
            <w:hideMark/>
          </w:tcPr>
          <w:p w14:paraId="2376FDDD" w14:textId="77777777" w:rsidR="00F83A12" w:rsidRDefault="00F83A12">
            <w:pPr>
              <w:rPr>
                <w:sz w:val="20"/>
                <w:szCs w:val="20"/>
              </w:rPr>
            </w:pPr>
          </w:p>
        </w:tc>
        <w:tc>
          <w:tcPr>
            <w:tcW w:w="895" w:type="dxa"/>
            <w:tcBorders>
              <w:top w:val="nil"/>
              <w:left w:val="nil"/>
              <w:bottom w:val="nil"/>
              <w:right w:val="nil"/>
            </w:tcBorders>
            <w:shd w:val="clear" w:color="auto" w:fill="auto"/>
            <w:noWrap/>
            <w:vAlign w:val="bottom"/>
            <w:hideMark/>
          </w:tcPr>
          <w:p w14:paraId="26F5C2C8" w14:textId="77777777" w:rsidR="00F83A12" w:rsidRDefault="00F83A12">
            <w:pPr>
              <w:rPr>
                <w:sz w:val="20"/>
                <w:szCs w:val="20"/>
              </w:rPr>
            </w:pPr>
          </w:p>
        </w:tc>
        <w:tc>
          <w:tcPr>
            <w:tcW w:w="1205" w:type="dxa"/>
            <w:tcBorders>
              <w:top w:val="nil"/>
              <w:left w:val="nil"/>
              <w:bottom w:val="nil"/>
              <w:right w:val="nil"/>
            </w:tcBorders>
            <w:shd w:val="clear" w:color="auto" w:fill="auto"/>
            <w:noWrap/>
            <w:vAlign w:val="bottom"/>
            <w:hideMark/>
          </w:tcPr>
          <w:p w14:paraId="3D3E2EAD" w14:textId="77777777" w:rsidR="00F83A12" w:rsidRDefault="00F83A12">
            <w:pPr>
              <w:rPr>
                <w:sz w:val="20"/>
                <w:szCs w:val="20"/>
              </w:rPr>
            </w:pPr>
          </w:p>
        </w:tc>
      </w:tr>
      <w:tr w:rsidR="00F83A12" w14:paraId="1A490686" w14:textId="77777777" w:rsidTr="00636298">
        <w:trPr>
          <w:trHeight w:val="284"/>
        </w:trPr>
        <w:tc>
          <w:tcPr>
            <w:tcW w:w="8647" w:type="dxa"/>
            <w:gridSpan w:val="5"/>
            <w:tcBorders>
              <w:top w:val="nil"/>
              <w:left w:val="nil"/>
              <w:bottom w:val="nil"/>
              <w:right w:val="nil"/>
            </w:tcBorders>
            <w:shd w:val="clear" w:color="auto" w:fill="auto"/>
            <w:noWrap/>
            <w:vAlign w:val="center"/>
            <w:hideMark/>
          </w:tcPr>
          <w:p w14:paraId="0680BF1C" w14:textId="4A1BE188" w:rsidR="00F83A12" w:rsidRDefault="00F83A12" w:rsidP="00F83A12">
            <w:pPr>
              <w:jc w:val="center"/>
              <w:rPr>
                <w:rFonts w:ascii="Calibri" w:hAnsi="Calibri" w:cs="Calibri"/>
                <w:sz w:val="22"/>
                <w:szCs w:val="22"/>
              </w:rPr>
            </w:pPr>
            <w:r w:rsidRPr="00C168F3">
              <w:t xml:space="preserve">Ремонт </w:t>
            </w:r>
            <w:proofErr w:type="gramStart"/>
            <w:r w:rsidRPr="00C168F3">
              <w:t>внутри</w:t>
            </w:r>
            <w:r>
              <w:t>хозяйственн</w:t>
            </w:r>
            <w:r w:rsidRPr="00C168F3">
              <w:t>ых</w:t>
            </w:r>
            <w:r>
              <w:t xml:space="preserve"> </w:t>
            </w:r>
            <w:r w:rsidRPr="00C168F3">
              <w:t xml:space="preserve"> сетей</w:t>
            </w:r>
            <w:proofErr w:type="gramEnd"/>
            <w:r w:rsidRPr="00C168F3">
              <w:t xml:space="preserve"> участка </w:t>
            </w:r>
            <w:proofErr w:type="spellStart"/>
            <w:r w:rsidRPr="00ED33D5">
              <w:t>Ехвард</w:t>
            </w:r>
            <w:proofErr w:type="spellEnd"/>
          </w:p>
        </w:tc>
        <w:tc>
          <w:tcPr>
            <w:tcW w:w="1205" w:type="dxa"/>
            <w:tcBorders>
              <w:top w:val="nil"/>
              <w:left w:val="nil"/>
              <w:bottom w:val="nil"/>
              <w:right w:val="nil"/>
            </w:tcBorders>
            <w:shd w:val="clear" w:color="auto" w:fill="auto"/>
            <w:noWrap/>
            <w:vAlign w:val="bottom"/>
            <w:hideMark/>
          </w:tcPr>
          <w:p w14:paraId="14304162" w14:textId="77777777" w:rsidR="00F83A12" w:rsidRDefault="00F83A12" w:rsidP="00F83A12">
            <w:pPr>
              <w:jc w:val="center"/>
              <w:rPr>
                <w:rFonts w:ascii="Calibri" w:hAnsi="Calibri" w:cs="Calibri"/>
                <w:sz w:val="22"/>
                <w:szCs w:val="22"/>
              </w:rPr>
            </w:pPr>
          </w:p>
        </w:tc>
      </w:tr>
      <w:tr w:rsidR="00F83A12" w14:paraId="61651D95" w14:textId="77777777" w:rsidTr="00F83A12">
        <w:trPr>
          <w:trHeight w:val="284"/>
        </w:trPr>
        <w:tc>
          <w:tcPr>
            <w:tcW w:w="475" w:type="dxa"/>
            <w:tcBorders>
              <w:top w:val="nil"/>
              <w:left w:val="nil"/>
              <w:bottom w:val="single" w:sz="4" w:space="0" w:color="auto"/>
              <w:right w:val="nil"/>
            </w:tcBorders>
            <w:shd w:val="clear" w:color="auto" w:fill="auto"/>
            <w:noWrap/>
            <w:vAlign w:val="bottom"/>
            <w:hideMark/>
          </w:tcPr>
          <w:p w14:paraId="7E8C05D0" w14:textId="77777777" w:rsidR="00F83A12" w:rsidRDefault="00F83A12" w:rsidP="00F83A12">
            <w:pPr>
              <w:rPr>
                <w:sz w:val="20"/>
                <w:szCs w:val="20"/>
              </w:rPr>
            </w:pPr>
          </w:p>
        </w:tc>
        <w:tc>
          <w:tcPr>
            <w:tcW w:w="4922" w:type="dxa"/>
            <w:tcBorders>
              <w:top w:val="nil"/>
              <w:left w:val="nil"/>
              <w:bottom w:val="nil"/>
              <w:right w:val="nil"/>
            </w:tcBorders>
            <w:shd w:val="clear" w:color="auto" w:fill="auto"/>
            <w:noWrap/>
            <w:vAlign w:val="bottom"/>
            <w:hideMark/>
          </w:tcPr>
          <w:p w14:paraId="5CC7F32C" w14:textId="77777777" w:rsidR="00F83A12" w:rsidRDefault="00F83A12" w:rsidP="00F83A12">
            <w:pPr>
              <w:rPr>
                <w:rFonts w:ascii="Calibri" w:hAnsi="Calibri" w:cs="Calibri"/>
                <w:sz w:val="22"/>
                <w:szCs w:val="22"/>
              </w:rPr>
            </w:pPr>
            <w:r>
              <w:rPr>
                <w:rFonts w:ascii="Calibri" w:hAnsi="Calibri" w:cs="Calibri"/>
                <w:sz w:val="22"/>
                <w:szCs w:val="22"/>
              </w:rPr>
              <w:t>ЛОТ 1</w:t>
            </w:r>
          </w:p>
        </w:tc>
        <w:tc>
          <w:tcPr>
            <w:tcW w:w="1158" w:type="dxa"/>
            <w:tcBorders>
              <w:top w:val="nil"/>
              <w:left w:val="nil"/>
              <w:bottom w:val="nil"/>
              <w:right w:val="nil"/>
            </w:tcBorders>
            <w:shd w:val="clear" w:color="auto" w:fill="auto"/>
            <w:noWrap/>
            <w:vAlign w:val="bottom"/>
            <w:hideMark/>
          </w:tcPr>
          <w:p w14:paraId="7DC8CD80" w14:textId="77777777" w:rsidR="00F83A12" w:rsidRDefault="00F83A12" w:rsidP="00F83A12">
            <w:pPr>
              <w:rPr>
                <w:rFonts w:ascii="Calibri" w:hAnsi="Calibri" w:cs="Calibri"/>
                <w:sz w:val="22"/>
                <w:szCs w:val="22"/>
              </w:rPr>
            </w:pPr>
          </w:p>
        </w:tc>
        <w:tc>
          <w:tcPr>
            <w:tcW w:w="1197" w:type="dxa"/>
            <w:tcBorders>
              <w:top w:val="nil"/>
              <w:left w:val="nil"/>
              <w:bottom w:val="nil"/>
              <w:right w:val="nil"/>
            </w:tcBorders>
            <w:shd w:val="clear" w:color="auto" w:fill="auto"/>
            <w:noWrap/>
            <w:vAlign w:val="bottom"/>
            <w:hideMark/>
          </w:tcPr>
          <w:p w14:paraId="1B80A4A2" w14:textId="77777777" w:rsidR="00F83A12" w:rsidRDefault="00F83A12" w:rsidP="00F83A12">
            <w:pPr>
              <w:rPr>
                <w:sz w:val="20"/>
                <w:szCs w:val="20"/>
              </w:rPr>
            </w:pPr>
          </w:p>
        </w:tc>
        <w:tc>
          <w:tcPr>
            <w:tcW w:w="895" w:type="dxa"/>
            <w:tcBorders>
              <w:top w:val="nil"/>
              <w:left w:val="nil"/>
              <w:bottom w:val="nil"/>
              <w:right w:val="nil"/>
            </w:tcBorders>
            <w:shd w:val="clear" w:color="auto" w:fill="auto"/>
            <w:noWrap/>
            <w:vAlign w:val="bottom"/>
            <w:hideMark/>
          </w:tcPr>
          <w:p w14:paraId="31389B84" w14:textId="77777777" w:rsidR="00F83A12" w:rsidRDefault="00F83A12" w:rsidP="00F83A12">
            <w:pPr>
              <w:rPr>
                <w:sz w:val="20"/>
                <w:szCs w:val="20"/>
              </w:rPr>
            </w:pPr>
          </w:p>
        </w:tc>
        <w:tc>
          <w:tcPr>
            <w:tcW w:w="1205" w:type="dxa"/>
            <w:tcBorders>
              <w:top w:val="nil"/>
              <w:left w:val="nil"/>
              <w:bottom w:val="nil"/>
              <w:right w:val="nil"/>
            </w:tcBorders>
            <w:shd w:val="clear" w:color="auto" w:fill="auto"/>
            <w:noWrap/>
            <w:vAlign w:val="bottom"/>
            <w:hideMark/>
          </w:tcPr>
          <w:p w14:paraId="63B2E76D" w14:textId="77777777" w:rsidR="00F83A12" w:rsidRDefault="00F83A12" w:rsidP="00F83A12">
            <w:pPr>
              <w:rPr>
                <w:sz w:val="20"/>
                <w:szCs w:val="20"/>
              </w:rPr>
            </w:pPr>
          </w:p>
        </w:tc>
      </w:tr>
      <w:tr w:rsidR="00F83A12" w14:paraId="0CE92EC1" w14:textId="77777777" w:rsidTr="00F83A12">
        <w:trPr>
          <w:trHeight w:val="1090"/>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CC6ED" w14:textId="77777777" w:rsidR="00F83A12" w:rsidRDefault="00F83A12" w:rsidP="00F83A12">
            <w:pPr>
              <w:rPr>
                <w:rFonts w:ascii="Calibri" w:hAnsi="Calibri" w:cs="Calibri"/>
                <w:sz w:val="20"/>
                <w:szCs w:val="20"/>
              </w:rPr>
            </w:pPr>
            <w:r>
              <w:rPr>
                <w:rFonts w:ascii="Calibri" w:hAnsi="Calibri" w:cs="Calibri"/>
                <w:sz w:val="20"/>
                <w:szCs w:val="20"/>
              </w:rPr>
              <w:t>NN</w:t>
            </w:r>
          </w:p>
        </w:tc>
        <w:tc>
          <w:tcPr>
            <w:tcW w:w="4922" w:type="dxa"/>
            <w:tcBorders>
              <w:top w:val="single" w:sz="4" w:space="0" w:color="auto"/>
              <w:left w:val="nil"/>
              <w:bottom w:val="single" w:sz="4" w:space="0" w:color="auto"/>
              <w:right w:val="single" w:sz="4" w:space="0" w:color="auto"/>
            </w:tcBorders>
            <w:shd w:val="clear" w:color="auto" w:fill="auto"/>
            <w:vAlign w:val="center"/>
            <w:hideMark/>
          </w:tcPr>
          <w:p w14:paraId="73D85E37" w14:textId="77777777" w:rsidR="00F83A12" w:rsidRDefault="00F83A12" w:rsidP="00F83A12">
            <w:pP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Наименовахие</w:t>
            </w:r>
            <w:proofErr w:type="spellEnd"/>
            <w:r>
              <w:rPr>
                <w:rFonts w:ascii="Calibri" w:hAnsi="Calibri" w:cs="Calibri"/>
                <w:sz w:val="20"/>
                <w:szCs w:val="20"/>
              </w:rPr>
              <w:t xml:space="preserve"> работы</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EA36861" w14:textId="77777777" w:rsidR="00F83A12" w:rsidRDefault="00F83A12" w:rsidP="00F83A12">
            <w:pPr>
              <w:rPr>
                <w:rFonts w:ascii="Calibri" w:hAnsi="Calibri" w:cs="Calibri"/>
                <w:sz w:val="20"/>
                <w:szCs w:val="20"/>
              </w:rPr>
            </w:pPr>
            <w:r>
              <w:rPr>
                <w:rFonts w:ascii="Calibri" w:hAnsi="Calibri" w:cs="Calibri"/>
                <w:sz w:val="20"/>
                <w:szCs w:val="20"/>
              </w:rPr>
              <w:t>Единица измерения</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6DE82994" w14:textId="77777777" w:rsidR="00F83A12" w:rsidRDefault="00F83A12" w:rsidP="00F83A12">
            <w:pPr>
              <w:rPr>
                <w:rFonts w:ascii="Calibri" w:hAnsi="Calibri" w:cs="Calibri"/>
                <w:sz w:val="20"/>
                <w:szCs w:val="20"/>
              </w:rPr>
            </w:pPr>
            <w:r>
              <w:rPr>
                <w:rFonts w:ascii="Calibri" w:hAnsi="Calibri" w:cs="Calibri"/>
                <w:sz w:val="20"/>
                <w:szCs w:val="20"/>
              </w:rPr>
              <w:t>Количество</w:t>
            </w:r>
          </w:p>
        </w:tc>
        <w:tc>
          <w:tcPr>
            <w:tcW w:w="895" w:type="dxa"/>
            <w:tcBorders>
              <w:top w:val="single" w:sz="4" w:space="0" w:color="auto"/>
              <w:left w:val="nil"/>
              <w:bottom w:val="single" w:sz="4" w:space="0" w:color="auto"/>
              <w:right w:val="single" w:sz="4" w:space="0" w:color="auto"/>
            </w:tcBorders>
            <w:shd w:val="clear" w:color="auto" w:fill="auto"/>
            <w:vAlign w:val="center"/>
            <w:hideMark/>
          </w:tcPr>
          <w:p w14:paraId="7E8FF285" w14:textId="77777777" w:rsidR="00F83A12" w:rsidRDefault="00F83A12" w:rsidP="00F83A12">
            <w:pPr>
              <w:rPr>
                <w:rFonts w:ascii="Calibri" w:hAnsi="Calibri" w:cs="Calibri"/>
                <w:sz w:val="20"/>
                <w:szCs w:val="20"/>
              </w:rPr>
            </w:pPr>
            <w:r>
              <w:rPr>
                <w:rFonts w:ascii="Calibri" w:hAnsi="Calibri" w:cs="Calibri"/>
                <w:sz w:val="20"/>
                <w:szCs w:val="20"/>
              </w:rPr>
              <w:t>Цена</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357DDE9" w14:textId="77777777" w:rsidR="00F83A12" w:rsidRDefault="00F83A12" w:rsidP="00F83A12">
            <w:pPr>
              <w:rPr>
                <w:rFonts w:ascii="Calibri" w:hAnsi="Calibri" w:cs="Calibri"/>
                <w:sz w:val="20"/>
                <w:szCs w:val="20"/>
              </w:rPr>
            </w:pPr>
            <w:r>
              <w:rPr>
                <w:rFonts w:ascii="Calibri" w:hAnsi="Calibri" w:cs="Calibri"/>
                <w:sz w:val="20"/>
                <w:szCs w:val="20"/>
              </w:rPr>
              <w:t>Количество /армянских драм/</w:t>
            </w:r>
          </w:p>
        </w:tc>
      </w:tr>
      <w:tr w:rsidR="00F83A12" w14:paraId="187F1677" w14:textId="77777777" w:rsidTr="00F83A12">
        <w:trPr>
          <w:trHeight w:val="711"/>
        </w:trPr>
        <w:tc>
          <w:tcPr>
            <w:tcW w:w="475" w:type="dxa"/>
            <w:tcBorders>
              <w:top w:val="single" w:sz="4" w:space="0" w:color="auto"/>
              <w:left w:val="single" w:sz="4" w:space="0" w:color="auto"/>
              <w:bottom w:val="single" w:sz="4" w:space="0" w:color="auto"/>
              <w:right w:val="nil"/>
            </w:tcBorders>
            <w:shd w:val="clear" w:color="auto" w:fill="auto"/>
            <w:noWrap/>
            <w:vAlign w:val="bottom"/>
            <w:hideMark/>
          </w:tcPr>
          <w:p w14:paraId="68B3665F" w14:textId="77777777" w:rsidR="00F83A12" w:rsidRDefault="00F83A12" w:rsidP="00F83A12">
            <w:pPr>
              <w:rPr>
                <w:rFonts w:ascii="Calibri" w:hAnsi="Calibri" w:cs="Calibri"/>
                <w:sz w:val="20"/>
                <w:szCs w:val="20"/>
              </w:rPr>
            </w:pPr>
          </w:p>
        </w:tc>
        <w:tc>
          <w:tcPr>
            <w:tcW w:w="4922" w:type="dxa"/>
            <w:tcBorders>
              <w:top w:val="nil"/>
              <w:left w:val="single" w:sz="4" w:space="0" w:color="auto"/>
              <w:bottom w:val="single" w:sz="4" w:space="0" w:color="auto"/>
              <w:right w:val="nil"/>
            </w:tcBorders>
            <w:shd w:val="clear" w:color="auto" w:fill="auto"/>
            <w:noWrap/>
            <w:vAlign w:val="bottom"/>
            <w:hideMark/>
          </w:tcPr>
          <w:p w14:paraId="456B368F"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Канакеравана</w:t>
            </w:r>
            <w:proofErr w:type="spellEnd"/>
          </w:p>
        </w:tc>
        <w:tc>
          <w:tcPr>
            <w:tcW w:w="1158" w:type="dxa"/>
            <w:tcBorders>
              <w:top w:val="nil"/>
              <w:left w:val="nil"/>
              <w:bottom w:val="single" w:sz="4" w:space="0" w:color="auto"/>
              <w:right w:val="nil"/>
            </w:tcBorders>
            <w:shd w:val="clear" w:color="auto" w:fill="auto"/>
            <w:noWrap/>
            <w:vAlign w:val="bottom"/>
            <w:hideMark/>
          </w:tcPr>
          <w:p w14:paraId="3D18E2F1"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1197" w:type="dxa"/>
            <w:tcBorders>
              <w:top w:val="nil"/>
              <w:left w:val="nil"/>
              <w:bottom w:val="single" w:sz="4" w:space="0" w:color="auto"/>
              <w:right w:val="single" w:sz="4" w:space="0" w:color="auto"/>
            </w:tcBorders>
            <w:shd w:val="clear" w:color="auto" w:fill="auto"/>
            <w:noWrap/>
            <w:vAlign w:val="bottom"/>
            <w:hideMark/>
          </w:tcPr>
          <w:p w14:paraId="7EC70CF7"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895" w:type="dxa"/>
            <w:tcBorders>
              <w:top w:val="nil"/>
              <w:left w:val="nil"/>
              <w:bottom w:val="single" w:sz="4" w:space="0" w:color="auto"/>
              <w:right w:val="single" w:sz="4" w:space="0" w:color="auto"/>
            </w:tcBorders>
            <w:shd w:val="clear" w:color="auto" w:fill="auto"/>
            <w:noWrap/>
            <w:vAlign w:val="bottom"/>
            <w:hideMark/>
          </w:tcPr>
          <w:p w14:paraId="354962A2" w14:textId="77777777" w:rsidR="00F83A12" w:rsidRDefault="00F83A12" w:rsidP="00F83A12">
            <w:pPr>
              <w:rPr>
                <w:rFonts w:ascii="Calibri" w:hAnsi="Calibri" w:cs="Calibri"/>
                <w:sz w:val="22"/>
                <w:szCs w:val="22"/>
              </w:rPr>
            </w:pPr>
            <w:r>
              <w:rPr>
                <w:rFonts w:ascii="Calibri" w:hAnsi="Calibri" w:cs="Calibri"/>
                <w:sz w:val="22"/>
                <w:szCs w:val="22"/>
              </w:rPr>
              <w:t> </w:t>
            </w:r>
          </w:p>
        </w:tc>
        <w:tc>
          <w:tcPr>
            <w:tcW w:w="1205" w:type="dxa"/>
            <w:tcBorders>
              <w:top w:val="nil"/>
              <w:left w:val="nil"/>
              <w:bottom w:val="single" w:sz="4" w:space="0" w:color="auto"/>
              <w:right w:val="single" w:sz="4" w:space="0" w:color="auto"/>
            </w:tcBorders>
            <w:shd w:val="clear" w:color="auto" w:fill="auto"/>
            <w:noWrap/>
            <w:vAlign w:val="bottom"/>
            <w:hideMark/>
          </w:tcPr>
          <w:p w14:paraId="5B59A0EA" w14:textId="77777777" w:rsidR="00F83A12" w:rsidRDefault="00F83A12" w:rsidP="00F83A12">
            <w:pPr>
              <w:rPr>
                <w:rFonts w:ascii="Calibri" w:hAnsi="Calibri" w:cs="Calibri"/>
                <w:sz w:val="22"/>
                <w:szCs w:val="22"/>
              </w:rPr>
            </w:pPr>
            <w:r>
              <w:rPr>
                <w:rFonts w:ascii="Calibri" w:hAnsi="Calibri" w:cs="Calibri"/>
                <w:sz w:val="22"/>
                <w:szCs w:val="22"/>
              </w:rPr>
              <w:t> </w:t>
            </w:r>
          </w:p>
        </w:tc>
      </w:tr>
      <w:tr w:rsidR="00F83A12" w14:paraId="33FF0B7E" w14:textId="77777777" w:rsidTr="00F83A12">
        <w:trPr>
          <w:trHeight w:val="799"/>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8D8475"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w:t>
            </w:r>
          </w:p>
        </w:tc>
        <w:tc>
          <w:tcPr>
            <w:tcW w:w="4922" w:type="dxa"/>
            <w:tcBorders>
              <w:top w:val="nil"/>
              <w:left w:val="nil"/>
              <w:bottom w:val="single" w:sz="4" w:space="0" w:color="auto"/>
              <w:right w:val="single" w:sz="4" w:space="0" w:color="auto"/>
            </w:tcBorders>
            <w:shd w:val="clear" w:color="000000" w:fill="FFFFFF"/>
            <w:hideMark/>
          </w:tcPr>
          <w:p w14:paraId="761F634D" w14:textId="77777777" w:rsidR="00F83A12" w:rsidRDefault="00F83A12" w:rsidP="00F83A12">
            <w:pPr>
              <w:rPr>
                <w:rFonts w:ascii="GHEA Grapalat" w:hAnsi="GHEA Grapalat" w:cs="Calibri"/>
                <w:sz w:val="16"/>
                <w:szCs w:val="16"/>
              </w:rPr>
            </w:pPr>
            <w:r>
              <w:rPr>
                <w:rFonts w:ascii="GHEA Grapalat" w:hAnsi="GHEA Grapalat" w:cs="Calibri"/>
                <w:sz w:val="16"/>
                <w:szCs w:val="16"/>
              </w:rPr>
              <w:t>Облицовка каналов и днищ каналов бетоном марки М-200 без опалубки, подготовка бетона вручную.</w:t>
            </w:r>
          </w:p>
        </w:tc>
        <w:tc>
          <w:tcPr>
            <w:tcW w:w="1158" w:type="dxa"/>
            <w:tcBorders>
              <w:top w:val="nil"/>
              <w:left w:val="nil"/>
              <w:bottom w:val="single" w:sz="4" w:space="0" w:color="auto"/>
              <w:right w:val="single" w:sz="4" w:space="0" w:color="auto"/>
            </w:tcBorders>
            <w:shd w:val="clear" w:color="000000" w:fill="FFFFFF"/>
            <w:noWrap/>
            <w:vAlign w:val="center"/>
            <w:hideMark/>
          </w:tcPr>
          <w:p w14:paraId="3C67936E"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2D318945" w14:textId="60086069" w:rsidR="00F83A12" w:rsidRDefault="00F83A12" w:rsidP="00F83A12">
            <w:pPr>
              <w:jc w:val="center"/>
              <w:rPr>
                <w:rFonts w:ascii="GHEA Grapalat" w:hAnsi="GHEA Grapalat" w:cs="Calibri"/>
                <w:sz w:val="16"/>
                <w:szCs w:val="16"/>
              </w:rPr>
            </w:pPr>
          </w:p>
        </w:tc>
        <w:tc>
          <w:tcPr>
            <w:tcW w:w="1197" w:type="dxa"/>
            <w:tcBorders>
              <w:top w:val="nil"/>
              <w:left w:val="nil"/>
              <w:bottom w:val="single" w:sz="4" w:space="0" w:color="auto"/>
              <w:right w:val="single" w:sz="4" w:space="0" w:color="auto"/>
            </w:tcBorders>
            <w:shd w:val="clear" w:color="000000" w:fill="FFFFFF"/>
            <w:noWrap/>
            <w:vAlign w:val="center"/>
            <w:hideMark/>
          </w:tcPr>
          <w:p w14:paraId="606BDF20"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3,45</w:t>
            </w:r>
          </w:p>
        </w:tc>
        <w:tc>
          <w:tcPr>
            <w:tcW w:w="895" w:type="dxa"/>
            <w:tcBorders>
              <w:top w:val="nil"/>
              <w:left w:val="nil"/>
              <w:bottom w:val="single" w:sz="4" w:space="0" w:color="auto"/>
              <w:right w:val="single" w:sz="4" w:space="0" w:color="auto"/>
            </w:tcBorders>
            <w:shd w:val="clear" w:color="auto" w:fill="auto"/>
            <w:noWrap/>
            <w:vAlign w:val="center"/>
            <w:hideMark/>
          </w:tcPr>
          <w:p w14:paraId="255BBE45"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51,91</w:t>
            </w:r>
          </w:p>
        </w:tc>
        <w:tc>
          <w:tcPr>
            <w:tcW w:w="1205" w:type="dxa"/>
            <w:tcBorders>
              <w:top w:val="nil"/>
              <w:left w:val="nil"/>
              <w:bottom w:val="single" w:sz="4" w:space="0" w:color="auto"/>
              <w:right w:val="single" w:sz="4" w:space="0" w:color="auto"/>
            </w:tcBorders>
            <w:shd w:val="clear" w:color="auto" w:fill="auto"/>
            <w:noWrap/>
            <w:vAlign w:val="center"/>
            <w:hideMark/>
          </w:tcPr>
          <w:p w14:paraId="4B9F2945"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179,10</w:t>
            </w:r>
          </w:p>
        </w:tc>
      </w:tr>
      <w:tr w:rsidR="00F83A12" w14:paraId="3368FD54" w14:textId="77777777" w:rsidTr="00F83A12">
        <w:trPr>
          <w:trHeight w:val="521"/>
        </w:trPr>
        <w:tc>
          <w:tcPr>
            <w:tcW w:w="475" w:type="dxa"/>
            <w:tcBorders>
              <w:top w:val="single" w:sz="4" w:space="0" w:color="auto"/>
              <w:left w:val="single" w:sz="4" w:space="0" w:color="auto"/>
              <w:bottom w:val="single" w:sz="4" w:space="0" w:color="auto"/>
              <w:right w:val="nil"/>
            </w:tcBorders>
            <w:shd w:val="clear" w:color="auto" w:fill="auto"/>
            <w:noWrap/>
            <w:vAlign w:val="bottom"/>
            <w:hideMark/>
          </w:tcPr>
          <w:p w14:paraId="5A68A8EE" w14:textId="77777777" w:rsidR="00F83A12" w:rsidRDefault="00F83A12" w:rsidP="00F83A12">
            <w:pPr>
              <w:jc w:val="center"/>
              <w:rPr>
                <w:rFonts w:ascii="GHEA Grapalat" w:hAnsi="GHEA Grapalat" w:cs="Calibri"/>
                <w:sz w:val="16"/>
                <w:szCs w:val="16"/>
              </w:rPr>
            </w:pPr>
          </w:p>
        </w:tc>
        <w:tc>
          <w:tcPr>
            <w:tcW w:w="4922" w:type="dxa"/>
            <w:tcBorders>
              <w:top w:val="nil"/>
              <w:left w:val="single" w:sz="4" w:space="0" w:color="auto"/>
              <w:bottom w:val="single" w:sz="4" w:space="0" w:color="auto"/>
              <w:right w:val="nil"/>
            </w:tcBorders>
            <w:shd w:val="clear" w:color="000000" w:fill="FFFFFF"/>
            <w:noWrap/>
            <w:vAlign w:val="bottom"/>
            <w:hideMark/>
          </w:tcPr>
          <w:p w14:paraId="7C258939"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Мргашена</w:t>
            </w:r>
            <w:proofErr w:type="spellEnd"/>
            <w:r>
              <w:rPr>
                <w:rFonts w:ascii="Calibri" w:hAnsi="Calibri" w:cs="Calibri"/>
                <w:b/>
                <w:bCs/>
                <w:sz w:val="22"/>
                <w:szCs w:val="22"/>
              </w:rPr>
              <w:t xml:space="preserve">  </w:t>
            </w:r>
          </w:p>
        </w:tc>
        <w:tc>
          <w:tcPr>
            <w:tcW w:w="1158" w:type="dxa"/>
            <w:tcBorders>
              <w:top w:val="nil"/>
              <w:left w:val="nil"/>
              <w:bottom w:val="single" w:sz="4" w:space="0" w:color="auto"/>
              <w:right w:val="nil"/>
            </w:tcBorders>
            <w:shd w:val="clear" w:color="000000" w:fill="FFFFFF"/>
            <w:noWrap/>
            <w:vAlign w:val="bottom"/>
            <w:hideMark/>
          </w:tcPr>
          <w:p w14:paraId="470E5CF2"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1197" w:type="dxa"/>
            <w:tcBorders>
              <w:top w:val="nil"/>
              <w:left w:val="nil"/>
              <w:bottom w:val="single" w:sz="4" w:space="0" w:color="auto"/>
              <w:right w:val="single" w:sz="4" w:space="0" w:color="auto"/>
            </w:tcBorders>
            <w:shd w:val="clear" w:color="000000" w:fill="FFFFFF"/>
            <w:noWrap/>
            <w:vAlign w:val="bottom"/>
            <w:hideMark/>
          </w:tcPr>
          <w:p w14:paraId="0D1098E4"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895" w:type="dxa"/>
            <w:tcBorders>
              <w:top w:val="nil"/>
              <w:left w:val="nil"/>
              <w:bottom w:val="single" w:sz="4" w:space="0" w:color="auto"/>
              <w:right w:val="single" w:sz="4" w:space="0" w:color="auto"/>
            </w:tcBorders>
            <w:shd w:val="clear" w:color="auto" w:fill="auto"/>
            <w:noWrap/>
            <w:vAlign w:val="center"/>
            <w:hideMark/>
          </w:tcPr>
          <w:p w14:paraId="50C628A9" w14:textId="77777777" w:rsidR="00F83A12" w:rsidRDefault="00F83A12" w:rsidP="00F83A12">
            <w:pPr>
              <w:jc w:val="center"/>
              <w:rPr>
                <w:rFonts w:ascii="Calibri" w:hAnsi="Calibri" w:cs="Calibri"/>
                <w:sz w:val="22"/>
                <w:szCs w:val="22"/>
              </w:rPr>
            </w:pPr>
            <w:r>
              <w:rPr>
                <w:rFonts w:ascii="Calibri" w:hAnsi="Calibri" w:cs="Calibri"/>
                <w:sz w:val="22"/>
                <w:szCs w:val="22"/>
              </w:rPr>
              <w:t> </w:t>
            </w:r>
          </w:p>
        </w:tc>
        <w:tc>
          <w:tcPr>
            <w:tcW w:w="1205" w:type="dxa"/>
            <w:tcBorders>
              <w:top w:val="nil"/>
              <w:left w:val="nil"/>
              <w:bottom w:val="single" w:sz="4" w:space="0" w:color="auto"/>
              <w:right w:val="single" w:sz="4" w:space="0" w:color="auto"/>
            </w:tcBorders>
            <w:shd w:val="clear" w:color="auto" w:fill="auto"/>
            <w:noWrap/>
            <w:vAlign w:val="center"/>
            <w:hideMark/>
          </w:tcPr>
          <w:p w14:paraId="5D12C052" w14:textId="77777777" w:rsidR="00F83A12" w:rsidRDefault="00F83A12" w:rsidP="00F83A12">
            <w:pPr>
              <w:jc w:val="center"/>
              <w:rPr>
                <w:rFonts w:ascii="Calibri" w:hAnsi="Calibri" w:cs="Calibri"/>
                <w:sz w:val="22"/>
                <w:szCs w:val="22"/>
              </w:rPr>
            </w:pPr>
            <w:r>
              <w:rPr>
                <w:rFonts w:ascii="Calibri" w:hAnsi="Calibri" w:cs="Calibri"/>
                <w:sz w:val="22"/>
                <w:szCs w:val="22"/>
              </w:rPr>
              <w:t> </w:t>
            </w:r>
          </w:p>
        </w:tc>
      </w:tr>
      <w:tr w:rsidR="00F83A12" w14:paraId="1B4A393D" w14:textId="77777777" w:rsidTr="00F83A12">
        <w:trPr>
          <w:trHeight w:val="426"/>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CB5CCD"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w:t>
            </w:r>
          </w:p>
        </w:tc>
        <w:tc>
          <w:tcPr>
            <w:tcW w:w="4922" w:type="dxa"/>
            <w:tcBorders>
              <w:top w:val="nil"/>
              <w:left w:val="nil"/>
              <w:bottom w:val="nil"/>
              <w:right w:val="single" w:sz="4" w:space="0" w:color="auto"/>
            </w:tcBorders>
            <w:shd w:val="clear" w:color="000000" w:fill="FFFFFF"/>
            <w:hideMark/>
          </w:tcPr>
          <w:p w14:paraId="5DB403C8" w14:textId="77777777" w:rsidR="00F83A12" w:rsidRDefault="00F83A12" w:rsidP="00F83A12">
            <w:pPr>
              <w:rPr>
                <w:rFonts w:ascii="GHEA Grapalat" w:hAnsi="GHEA Grapalat" w:cs="Calibri"/>
                <w:sz w:val="16"/>
                <w:szCs w:val="16"/>
              </w:rPr>
            </w:pPr>
            <w:r>
              <w:rPr>
                <w:rFonts w:ascii="GHEA Grapalat" w:hAnsi="GHEA Grapalat" w:cs="Calibri"/>
                <w:sz w:val="16"/>
                <w:szCs w:val="16"/>
              </w:rPr>
              <w:t>Облицовка каналов и днищ каналов бетоном марки М-200 без опалубки, подготовка бетона вручную.</w:t>
            </w:r>
          </w:p>
        </w:tc>
        <w:tc>
          <w:tcPr>
            <w:tcW w:w="1158" w:type="dxa"/>
            <w:tcBorders>
              <w:top w:val="nil"/>
              <w:left w:val="nil"/>
              <w:bottom w:val="single" w:sz="4" w:space="0" w:color="auto"/>
              <w:right w:val="single" w:sz="4" w:space="0" w:color="auto"/>
            </w:tcBorders>
            <w:shd w:val="clear" w:color="000000" w:fill="FFFFFF"/>
            <w:noWrap/>
            <w:vAlign w:val="center"/>
            <w:hideMark/>
          </w:tcPr>
          <w:p w14:paraId="4EAE02DE"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5E01EB4B" w14:textId="3E6F4B71" w:rsidR="00F83A12" w:rsidRDefault="00F83A12" w:rsidP="00E64AB2">
            <w:pPr>
              <w:jc w:val="center"/>
              <w:rPr>
                <w:rFonts w:ascii="GHEA Grapalat" w:hAnsi="GHEA Grapalat" w:cs="Calibri"/>
                <w:sz w:val="16"/>
                <w:szCs w:val="16"/>
              </w:rPr>
            </w:pPr>
          </w:p>
        </w:tc>
        <w:tc>
          <w:tcPr>
            <w:tcW w:w="1197" w:type="dxa"/>
            <w:tcBorders>
              <w:top w:val="nil"/>
              <w:left w:val="nil"/>
              <w:bottom w:val="single" w:sz="4" w:space="0" w:color="auto"/>
              <w:right w:val="single" w:sz="4" w:space="0" w:color="auto"/>
            </w:tcBorders>
            <w:shd w:val="clear" w:color="000000" w:fill="FFFFFF"/>
            <w:noWrap/>
            <w:vAlign w:val="center"/>
            <w:hideMark/>
          </w:tcPr>
          <w:p w14:paraId="0AAC7BB5"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1,70</w:t>
            </w:r>
          </w:p>
        </w:tc>
        <w:tc>
          <w:tcPr>
            <w:tcW w:w="895" w:type="dxa"/>
            <w:tcBorders>
              <w:top w:val="nil"/>
              <w:left w:val="nil"/>
              <w:bottom w:val="single" w:sz="4" w:space="0" w:color="auto"/>
              <w:right w:val="single" w:sz="4" w:space="0" w:color="auto"/>
            </w:tcBorders>
            <w:shd w:val="clear" w:color="auto" w:fill="auto"/>
            <w:noWrap/>
            <w:vAlign w:val="center"/>
            <w:hideMark/>
          </w:tcPr>
          <w:p w14:paraId="161291F8"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56,82</w:t>
            </w:r>
          </w:p>
        </w:tc>
        <w:tc>
          <w:tcPr>
            <w:tcW w:w="1205" w:type="dxa"/>
            <w:tcBorders>
              <w:top w:val="nil"/>
              <w:left w:val="nil"/>
              <w:bottom w:val="single" w:sz="4" w:space="0" w:color="auto"/>
              <w:right w:val="single" w:sz="4" w:space="0" w:color="auto"/>
            </w:tcBorders>
            <w:shd w:val="clear" w:color="auto" w:fill="auto"/>
            <w:noWrap/>
            <w:vAlign w:val="center"/>
            <w:hideMark/>
          </w:tcPr>
          <w:p w14:paraId="617687F2"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96,60</w:t>
            </w:r>
          </w:p>
        </w:tc>
      </w:tr>
      <w:tr w:rsidR="00F83A12" w14:paraId="4491BAD2" w14:textId="77777777" w:rsidTr="00F83A12">
        <w:trPr>
          <w:trHeight w:val="853"/>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82A956"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2</w:t>
            </w:r>
          </w:p>
        </w:tc>
        <w:tc>
          <w:tcPr>
            <w:tcW w:w="4922" w:type="dxa"/>
            <w:tcBorders>
              <w:top w:val="single" w:sz="4" w:space="0" w:color="auto"/>
              <w:left w:val="nil"/>
              <w:bottom w:val="nil"/>
              <w:right w:val="single" w:sz="4" w:space="0" w:color="auto"/>
            </w:tcBorders>
            <w:shd w:val="clear" w:color="000000" w:fill="FFFFFF"/>
            <w:hideMark/>
          </w:tcPr>
          <w:p w14:paraId="74A7095A" w14:textId="77777777" w:rsidR="00F83A12" w:rsidRDefault="00F83A12" w:rsidP="00F83A12">
            <w:pPr>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квадратных метра и глубиной до 100 мм, начинается с удаления старого бетона и ручной подготовки бетона до марки М200.</w:t>
            </w:r>
          </w:p>
        </w:tc>
        <w:tc>
          <w:tcPr>
            <w:tcW w:w="1158" w:type="dxa"/>
            <w:tcBorders>
              <w:top w:val="nil"/>
              <w:left w:val="nil"/>
              <w:bottom w:val="single" w:sz="4" w:space="0" w:color="auto"/>
              <w:right w:val="single" w:sz="4" w:space="0" w:color="auto"/>
            </w:tcBorders>
            <w:shd w:val="clear" w:color="000000" w:fill="FFFFFF"/>
            <w:noWrap/>
            <w:vAlign w:val="center"/>
            <w:hideMark/>
          </w:tcPr>
          <w:p w14:paraId="64843197"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471EBBFA" w14:textId="0CC45F2E" w:rsidR="00F83A12" w:rsidRDefault="00F83A12" w:rsidP="00E64AB2">
            <w:pPr>
              <w:jc w:val="center"/>
              <w:rPr>
                <w:rFonts w:ascii="GHEA Grapalat" w:hAnsi="GHEA Grapalat" w:cs="Calibri"/>
                <w:sz w:val="16"/>
                <w:szCs w:val="16"/>
              </w:rPr>
            </w:pPr>
          </w:p>
        </w:tc>
        <w:tc>
          <w:tcPr>
            <w:tcW w:w="1197" w:type="dxa"/>
            <w:tcBorders>
              <w:top w:val="nil"/>
              <w:left w:val="nil"/>
              <w:bottom w:val="single" w:sz="4" w:space="0" w:color="auto"/>
              <w:right w:val="single" w:sz="4" w:space="0" w:color="auto"/>
            </w:tcBorders>
            <w:shd w:val="clear" w:color="000000" w:fill="FFFFFF"/>
            <w:noWrap/>
            <w:vAlign w:val="center"/>
            <w:hideMark/>
          </w:tcPr>
          <w:p w14:paraId="011E5073"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3,00</w:t>
            </w:r>
          </w:p>
        </w:tc>
        <w:tc>
          <w:tcPr>
            <w:tcW w:w="895" w:type="dxa"/>
            <w:tcBorders>
              <w:top w:val="nil"/>
              <w:left w:val="nil"/>
              <w:bottom w:val="single" w:sz="4" w:space="0" w:color="auto"/>
              <w:right w:val="single" w:sz="4" w:space="0" w:color="auto"/>
            </w:tcBorders>
            <w:shd w:val="clear" w:color="auto" w:fill="auto"/>
            <w:noWrap/>
            <w:vAlign w:val="center"/>
            <w:hideMark/>
          </w:tcPr>
          <w:p w14:paraId="0300EB1A"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148,63</w:t>
            </w:r>
          </w:p>
        </w:tc>
        <w:tc>
          <w:tcPr>
            <w:tcW w:w="1205" w:type="dxa"/>
            <w:tcBorders>
              <w:top w:val="nil"/>
              <w:left w:val="nil"/>
              <w:bottom w:val="single" w:sz="4" w:space="0" w:color="auto"/>
              <w:right w:val="single" w:sz="4" w:space="0" w:color="auto"/>
            </w:tcBorders>
            <w:shd w:val="clear" w:color="auto" w:fill="auto"/>
            <w:noWrap/>
            <w:vAlign w:val="center"/>
            <w:hideMark/>
          </w:tcPr>
          <w:p w14:paraId="5547F513"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445,90</w:t>
            </w:r>
          </w:p>
        </w:tc>
      </w:tr>
      <w:tr w:rsidR="00F83A12" w14:paraId="44933DC6" w14:textId="77777777" w:rsidTr="00F83A12">
        <w:trPr>
          <w:trHeight w:val="284"/>
        </w:trPr>
        <w:tc>
          <w:tcPr>
            <w:tcW w:w="475" w:type="dxa"/>
            <w:tcBorders>
              <w:top w:val="single" w:sz="4" w:space="0" w:color="auto"/>
              <w:left w:val="single" w:sz="4" w:space="0" w:color="auto"/>
              <w:bottom w:val="single" w:sz="4" w:space="0" w:color="auto"/>
              <w:right w:val="nil"/>
            </w:tcBorders>
            <w:shd w:val="clear" w:color="auto" w:fill="auto"/>
            <w:noWrap/>
            <w:vAlign w:val="bottom"/>
            <w:hideMark/>
          </w:tcPr>
          <w:p w14:paraId="25B8DE83" w14:textId="77777777" w:rsidR="00F83A12" w:rsidRDefault="00F83A12" w:rsidP="00F83A12">
            <w:pPr>
              <w:jc w:val="center"/>
              <w:rPr>
                <w:rFonts w:ascii="GHEA Grapalat" w:hAnsi="GHEA Grapalat" w:cs="Calibri"/>
                <w:sz w:val="16"/>
                <w:szCs w:val="16"/>
              </w:rPr>
            </w:pPr>
          </w:p>
        </w:tc>
        <w:tc>
          <w:tcPr>
            <w:tcW w:w="4922" w:type="dxa"/>
            <w:tcBorders>
              <w:top w:val="single" w:sz="4" w:space="0" w:color="auto"/>
              <w:left w:val="single" w:sz="4" w:space="0" w:color="auto"/>
              <w:bottom w:val="single" w:sz="4" w:space="0" w:color="auto"/>
              <w:right w:val="nil"/>
            </w:tcBorders>
            <w:shd w:val="clear" w:color="000000" w:fill="FFFFFF"/>
            <w:noWrap/>
            <w:vAlign w:val="bottom"/>
            <w:hideMark/>
          </w:tcPr>
          <w:p w14:paraId="403D015C"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Егварда</w:t>
            </w:r>
            <w:proofErr w:type="spellEnd"/>
            <w:r>
              <w:rPr>
                <w:rFonts w:ascii="Calibri" w:hAnsi="Calibri" w:cs="Calibri"/>
                <w:b/>
                <w:bCs/>
                <w:sz w:val="22"/>
                <w:szCs w:val="22"/>
              </w:rPr>
              <w:t xml:space="preserve"> N2 </w:t>
            </w:r>
          </w:p>
        </w:tc>
        <w:tc>
          <w:tcPr>
            <w:tcW w:w="1158" w:type="dxa"/>
            <w:tcBorders>
              <w:top w:val="nil"/>
              <w:left w:val="nil"/>
              <w:bottom w:val="single" w:sz="4" w:space="0" w:color="auto"/>
              <w:right w:val="nil"/>
            </w:tcBorders>
            <w:shd w:val="clear" w:color="000000" w:fill="FFFFFF"/>
            <w:noWrap/>
            <w:vAlign w:val="bottom"/>
            <w:hideMark/>
          </w:tcPr>
          <w:p w14:paraId="7F6A01FB"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1197" w:type="dxa"/>
            <w:tcBorders>
              <w:top w:val="nil"/>
              <w:left w:val="nil"/>
              <w:bottom w:val="single" w:sz="4" w:space="0" w:color="auto"/>
              <w:right w:val="nil"/>
            </w:tcBorders>
            <w:shd w:val="clear" w:color="000000" w:fill="FFFFFF"/>
            <w:noWrap/>
            <w:vAlign w:val="bottom"/>
            <w:hideMark/>
          </w:tcPr>
          <w:p w14:paraId="20DAF90A"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0B90BC0B" w14:textId="77777777" w:rsidR="00F83A12" w:rsidRDefault="00F83A12" w:rsidP="00F83A12">
            <w:pPr>
              <w:jc w:val="center"/>
              <w:rPr>
                <w:rFonts w:ascii="Calibri" w:hAnsi="Calibri" w:cs="Calibri"/>
                <w:sz w:val="22"/>
                <w:szCs w:val="22"/>
              </w:rPr>
            </w:pPr>
            <w:r>
              <w:rPr>
                <w:rFonts w:ascii="Calibri" w:hAnsi="Calibri" w:cs="Calibri"/>
                <w:sz w:val="22"/>
                <w:szCs w:val="22"/>
              </w:rPr>
              <w:t> </w:t>
            </w:r>
          </w:p>
        </w:tc>
        <w:tc>
          <w:tcPr>
            <w:tcW w:w="1205" w:type="dxa"/>
            <w:tcBorders>
              <w:top w:val="nil"/>
              <w:left w:val="nil"/>
              <w:bottom w:val="single" w:sz="4" w:space="0" w:color="auto"/>
              <w:right w:val="single" w:sz="4" w:space="0" w:color="auto"/>
            </w:tcBorders>
            <w:shd w:val="clear" w:color="auto" w:fill="auto"/>
            <w:noWrap/>
            <w:vAlign w:val="center"/>
            <w:hideMark/>
          </w:tcPr>
          <w:p w14:paraId="4A8AA971" w14:textId="77777777" w:rsidR="00F83A12" w:rsidRDefault="00F83A12" w:rsidP="00F83A12">
            <w:pPr>
              <w:jc w:val="center"/>
              <w:rPr>
                <w:rFonts w:ascii="Calibri" w:hAnsi="Calibri" w:cs="Calibri"/>
                <w:sz w:val="22"/>
                <w:szCs w:val="22"/>
              </w:rPr>
            </w:pPr>
            <w:r>
              <w:rPr>
                <w:rFonts w:ascii="Calibri" w:hAnsi="Calibri" w:cs="Calibri"/>
                <w:sz w:val="22"/>
                <w:szCs w:val="22"/>
              </w:rPr>
              <w:t> </w:t>
            </w:r>
          </w:p>
        </w:tc>
      </w:tr>
      <w:tr w:rsidR="00F83A12" w14:paraId="042780E3" w14:textId="77777777" w:rsidTr="00F83A12">
        <w:trPr>
          <w:trHeight w:val="853"/>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B5BA15" w14:textId="77777777" w:rsidR="00F83A12" w:rsidRDefault="00F83A12" w:rsidP="00E64AB2">
            <w:pPr>
              <w:jc w:val="center"/>
              <w:rPr>
                <w:rFonts w:ascii="GHEA Grapalat" w:hAnsi="GHEA Grapalat" w:cs="Calibri"/>
                <w:sz w:val="16"/>
                <w:szCs w:val="16"/>
              </w:rPr>
            </w:pPr>
            <w:r>
              <w:rPr>
                <w:rFonts w:ascii="GHEA Grapalat" w:hAnsi="GHEA Grapalat" w:cs="Calibri"/>
                <w:sz w:val="16"/>
                <w:szCs w:val="16"/>
              </w:rPr>
              <w:t>1</w:t>
            </w:r>
          </w:p>
        </w:tc>
        <w:tc>
          <w:tcPr>
            <w:tcW w:w="4922" w:type="dxa"/>
            <w:tcBorders>
              <w:top w:val="nil"/>
              <w:left w:val="nil"/>
              <w:bottom w:val="single" w:sz="4" w:space="0" w:color="auto"/>
              <w:right w:val="single" w:sz="4" w:space="0" w:color="auto"/>
            </w:tcBorders>
            <w:shd w:val="clear" w:color="000000" w:fill="FFFFFF"/>
            <w:noWrap/>
            <w:hideMark/>
          </w:tcPr>
          <w:p w14:paraId="59B099B5" w14:textId="77777777" w:rsidR="00F83A12" w:rsidRDefault="00F83A12" w:rsidP="00E64AB2">
            <w:pPr>
              <w:jc w:val="both"/>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м2 и глубиной 100 мм с предварительным удалением старого бетона и ручным приготовлением бетона - /200 марки/</w:t>
            </w:r>
          </w:p>
        </w:tc>
        <w:tc>
          <w:tcPr>
            <w:tcW w:w="1158" w:type="dxa"/>
            <w:tcBorders>
              <w:top w:val="nil"/>
              <w:left w:val="nil"/>
              <w:bottom w:val="single" w:sz="4" w:space="0" w:color="auto"/>
              <w:right w:val="single" w:sz="4" w:space="0" w:color="auto"/>
            </w:tcBorders>
            <w:shd w:val="clear" w:color="000000" w:fill="FFFFFF"/>
            <w:noWrap/>
            <w:vAlign w:val="center"/>
            <w:hideMark/>
          </w:tcPr>
          <w:p w14:paraId="602BD62D"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6705AC0A" w14:textId="04984215" w:rsidR="00F83A12" w:rsidRDefault="00F83A12" w:rsidP="00E64AB2">
            <w:pPr>
              <w:jc w:val="center"/>
              <w:rPr>
                <w:rFonts w:ascii="GHEA Grapalat" w:hAnsi="GHEA Grapalat" w:cs="Calibri"/>
                <w:sz w:val="16"/>
                <w:szCs w:val="16"/>
              </w:rPr>
            </w:pPr>
          </w:p>
        </w:tc>
        <w:tc>
          <w:tcPr>
            <w:tcW w:w="1197" w:type="dxa"/>
            <w:tcBorders>
              <w:top w:val="nil"/>
              <w:left w:val="nil"/>
              <w:bottom w:val="single" w:sz="4" w:space="0" w:color="auto"/>
              <w:right w:val="single" w:sz="4" w:space="0" w:color="auto"/>
            </w:tcBorders>
            <w:shd w:val="clear" w:color="000000" w:fill="FFFFFF"/>
            <w:vAlign w:val="center"/>
            <w:hideMark/>
          </w:tcPr>
          <w:p w14:paraId="5FA5DC10" w14:textId="77777777" w:rsidR="00F83A12" w:rsidRDefault="00F83A12" w:rsidP="00E64AB2">
            <w:pPr>
              <w:jc w:val="center"/>
              <w:rPr>
                <w:rFonts w:ascii="GHEA Grapalat" w:hAnsi="GHEA Grapalat" w:cs="Calibri"/>
                <w:sz w:val="16"/>
                <w:szCs w:val="16"/>
              </w:rPr>
            </w:pPr>
            <w:r>
              <w:rPr>
                <w:rFonts w:ascii="GHEA Grapalat" w:hAnsi="GHEA Grapalat" w:cs="Calibri"/>
                <w:sz w:val="16"/>
                <w:szCs w:val="16"/>
              </w:rPr>
              <w:t>10,80</w:t>
            </w:r>
          </w:p>
        </w:tc>
        <w:tc>
          <w:tcPr>
            <w:tcW w:w="895" w:type="dxa"/>
            <w:tcBorders>
              <w:top w:val="nil"/>
              <w:left w:val="nil"/>
              <w:bottom w:val="single" w:sz="4" w:space="0" w:color="auto"/>
              <w:right w:val="single" w:sz="4" w:space="0" w:color="auto"/>
            </w:tcBorders>
            <w:shd w:val="clear" w:color="auto" w:fill="auto"/>
            <w:noWrap/>
            <w:vAlign w:val="center"/>
            <w:hideMark/>
          </w:tcPr>
          <w:p w14:paraId="78F8493F" w14:textId="77777777" w:rsidR="00F83A12" w:rsidRDefault="00F83A12" w:rsidP="00E64AB2">
            <w:pPr>
              <w:jc w:val="center"/>
              <w:rPr>
                <w:rFonts w:ascii="GHEA Grapalat" w:hAnsi="GHEA Grapalat" w:cs="Calibri"/>
                <w:sz w:val="16"/>
                <w:szCs w:val="16"/>
              </w:rPr>
            </w:pPr>
            <w:r>
              <w:rPr>
                <w:rFonts w:ascii="GHEA Grapalat" w:hAnsi="GHEA Grapalat" w:cs="Calibri"/>
                <w:sz w:val="16"/>
                <w:szCs w:val="16"/>
              </w:rPr>
              <w:t>156,74</w:t>
            </w:r>
          </w:p>
        </w:tc>
        <w:tc>
          <w:tcPr>
            <w:tcW w:w="1205" w:type="dxa"/>
            <w:tcBorders>
              <w:top w:val="nil"/>
              <w:left w:val="nil"/>
              <w:bottom w:val="single" w:sz="4" w:space="0" w:color="auto"/>
              <w:right w:val="single" w:sz="4" w:space="0" w:color="auto"/>
            </w:tcBorders>
            <w:shd w:val="clear" w:color="auto" w:fill="auto"/>
            <w:noWrap/>
            <w:vAlign w:val="center"/>
            <w:hideMark/>
          </w:tcPr>
          <w:p w14:paraId="681EE441" w14:textId="77777777" w:rsidR="00F83A12" w:rsidRDefault="00F83A12" w:rsidP="00E64AB2">
            <w:pPr>
              <w:jc w:val="center"/>
              <w:rPr>
                <w:rFonts w:ascii="GHEA Grapalat" w:hAnsi="GHEA Grapalat" w:cs="Calibri"/>
                <w:sz w:val="16"/>
                <w:szCs w:val="16"/>
              </w:rPr>
            </w:pPr>
            <w:r>
              <w:rPr>
                <w:rFonts w:ascii="GHEA Grapalat" w:hAnsi="GHEA Grapalat" w:cs="Calibri"/>
                <w:sz w:val="16"/>
                <w:szCs w:val="16"/>
              </w:rPr>
              <w:t>1692,80</w:t>
            </w:r>
          </w:p>
        </w:tc>
      </w:tr>
      <w:tr w:rsidR="00F83A12" w14:paraId="0B78D14D" w14:textId="77777777" w:rsidTr="00F83A12">
        <w:trPr>
          <w:trHeight w:val="284"/>
        </w:trPr>
        <w:tc>
          <w:tcPr>
            <w:tcW w:w="475" w:type="dxa"/>
            <w:tcBorders>
              <w:top w:val="single" w:sz="4" w:space="0" w:color="auto"/>
              <w:left w:val="single" w:sz="4" w:space="0" w:color="auto"/>
              <w:bottom w:val="single" w:sz="4" w:space="0" w:color="auto"/>
              <w:right w:val="nil"/>
            </w:tcBorders>
            <w:shd w:val="clear" w:color="auto" w:fill="auto"/>
            <w:noWrap/>
            <w:vAlign w:val="bottom"/>
            <w:hideMark/>
          </w:tcPr>
          <w:p w14:paraId="7A882DD2" w14:textId="77777777" w:rsidR="00F83A12" w:rsidRDefault="00F83A12" w:rsidP="00E64AB2">
            <w:pPr>
              <w:jc w:val="center"/>
              <w:rPr>
                <w:rFonts w:ascii="GHEA Grapalat" w:hAnsi="GHEA Grapalat" w:cs="Calibri"/>
                <w:sz w:val="16"/>
                <w:szCs w:val="16"/>
              </w:rPr>
            </w:pPr>
          </w:p>
        </w:tc>
        <w:tc>
          <w:tcPr>
            <w:tcW w:w="4922" w:type="dxa"/>
            <w:tcBorders>
              <w:top w:val="nil"/>
              <w:left w:val="single" w:sz="4" w:space="0" w:color="auto"/>
              <w:bottom w:val="single" w:sz="4" w:space="0" w:color="auto"/>
              <w:right w:val="single" w:sz="4" w:space="0" w:color="auto"/>
            </w:tcBorders>
            <w:shd w:val="clear" w:color="000000" w:fill="FFFFFF"/>
            <w:noWrap/>
            <w:vAlign w:val="bottom"/>
            <w:hideMark/>
          </w:tcPr>
          <w:p w14:paraId="5552DBAE"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Зовуни</w:t>
            </w:r>
            <w:proofErr w:type="spellEnd"/>
            <w:r>
              <w:rPr>
                <w:rFonts w:ascii="Calibri" w:hAnsi="Calibri" w:cs="Calibri"/>
                <w:b/>
                <w:bCs/>
                <w:sz w:val="22"/>
                <w:szCs w:val="22"/>
              </w:rPr>
              <w:t xml:space="preserve"> </w:t>
            </w:r>
          </w:p>
        </w:tc>
        <w:tc>
          <w:tcPr>
            <w:tcW w:w="1158" w:type="dxa"/>
            <w:tcBorders>
              <w:top w:val="nil"/>
              <w:left w:val="nil"/>
              <w:bottom w:val="single" w:sz="4" w:space="0" w:color="auto"/>
              <w:right w:val="single" w:sz="4" w:space="0" w:color="auto"/>
            </w:tcBorders>
            <w:shd w:val="clear" w:color="000000" w:fill="FFFFFF"/>
            <w:noWrap/>
            <w:vAlign w:val="bottom"/>
            <w:hideMark/>
          </w:tcPr>
          <w:p w14:paraId="66C28EEE"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1197" w:type="dxa"/>
            <w:tcBorders>
              <w:top w:val="nil"/>
              <w:left w:val="nil"/>
              <w:bottom w:val="single" w:sz="4" w:space="0" w:color="auto"/>
              <w:right w:val="single" w:sz="4" w:space="0" w:color="auto"/>
            </w:tcBorders>
            <w:shd w:val="clear" w:color="000000" w:fill="FFFFFF"/>
            <w:noWrap/>
            <w:vAlign w:val="bottom"/>
            <w:hideMark/>
          </w:tcPr>
          <w:p w14:paraId="50F22FCE"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895" w:type="dxa"/>
            <w:tcBorders>
              <w:top w:val="nil"/>
              <w:left w:val="nil"/>
              <w:bottom w:val="single" w:sz="4" w:space="0" w:color="auto"/>
              <w:right w:val="single" w:sz="4" w:space="0" w:color="auto"/>
            </w:tcBorders>
            <w:shd w:val="clear" w:color="auto" w:fill="auto"/>
            <w:noWrap/>
            <w:vAlign w:val="center"/>
            <w:hideMark/>
          </w:tcPr>
          <w:p w14:paraId="7620C886" w14:textId="77777777" w:rsidR="00F83A12" w:rsidRDefault="00F83A12" w:rsidP="00F83A12">
            <w:pPr>
              <w:jc w:val="center"/>
              <w:rPr>
                <w:rFonts w:ascii="Calibri" w:hAnsi="Calibri" w:cs="Calibri"/>
                <w:sz w:val="22"/>
                <w:szCs w:val="22"/>
              </w:rPr>
            </w:pPr>
            <w:r>
              <w:rPr>
                <w:rFonts w:ascii="Calibri" w:hAnsi="Calibri" w:cs="Calibri"/>
                <w:sz w:val="22"/>
                <w:szCs w:val="22"/>
              </w:rPr>
              <w:t> </w:t>
            </w:r>
          </w:p>
        </w:tc>
        <w:tc>
          <w:tcPr>
            <w:tcW w:w="1205" w:type="dxa"/>
            <w:tcBorders>
              <w:top w:val="nil"/>
              <w:left w:val="nil"/>
              <w:bottom w:val="single" w:sz="4" w:space="0" w:color="auto"/>
              <w:right w:val="single" w:sz="4" w:space="0" w:color="auto"/>
            </w:tcBorders>
            <w:shd w:val="clear" w:color="auto" w:fill="auto"/>
            <w:noWrap/>
            <w:vAlign w:val="center"/>
            <w:hideMark/>
          </w:tcPr>
          <w:p w14:paraId="62B9C2F3" w14:textId="77777777" w:rsidR="00F83A12" w:rsidRDefault="00F83A12" w:rsidP="00F83A12">
            <w:pPr>
              <w:jc w:val="center"/>
              <w:rPr>
                <w:rFonts w:ascii="Calibri" w:hAnsi="Calibri" w:cs="Calibri"/>
                <w:sz w:val="22"/>
                <w:szCs w:val="22"/>
              </w:rPr>
            </w:pPr>
            <w:r>
              <w:rPr>
                <w:rFonts w:ascii="Calibri" w:hAnsi="Calibri" w:cs="Calibri"/>
                <w:sz w:val="22"/>
                <w:szCs w:val="22"/>
              </w:rPr>
              <w:t> </w:t>
            </w:r>
          </w:p>
        </w:tc>
      </w:tr>
      <w:tr w:rsidR="00F83A12" w14:paraId="7A2FF42E" w14:textId="77777777" w:rsidTr="00F83A12">
        <w:trPr>
          <w:trHeight w:val="853"/>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023577"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w:t>
            </w:r>
          </w:p>
        </w:tc>
        <w:tc>
          <w:tcPr>
            <w:tcW w:w="4922" w:type="dxa"/>
            <w:tcBorders>
              <w:top w:val="nil"/>
              <w:left w:val="nil"/>
              <w:bottom w:val="single" w:sz="4" w:space="0" w:color="auto"/>
              <w:right w:val="single" w:sz="4" w:space="0" w:color="auto"/>
            </w:tcBorders>
            <w:shd w:val="clear" w:color="000000" w:fill="FFFFFF"/>
            <w:noWrap/>
            <w:vAlign w:val="center"/>
            <w:hideMark/>
          </w:tcPr>
          <w:p w14:paraId="30C9DC71" w14:textId="77777777" w:rsidR="00F83A12" w:rsidRDefault="00F83A12" w:rsidP="00F83A12">
            <w:pPr>
              <w:jc w:val="both"/>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м2 и глубиной 100 мм с предварительным удалением старого бетона и ручным приготовлением бетона - /200 марки/</w:t>
            </w:r>
          </w:p>
        </w:tc>
        <w:tc>
          <w:tcPr>
            <w:tcW w:w="1158" w:type="dxa"/>
            <w:tcBorders>
              <w:top w:val="nil"/>
              <w:left w:val="nil"/>
              <w:bottom w:val="single" w:sz="4" w:space="0" w:color="auto"/>
              <w:right w:val="single" w:sz="4" w:space="0" w:color="auto"/>
            </w:tcBorders>
            <w:shd w:val="clear" w:color="000000" w:fill="FFFFFF"/>
            <w:noWrap/>
            <w:vAlign w:val="center"/>
            <w:hideMark/>
          </w:tcPr>
          <w:p w14:paraId="5A979767"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4B1A9618" w14:textId="050CE41B" w:rsidR="00F83A12" w:rsidRDefault="00F83A12" w:rsidP="00E64AB2">
            <w:pPr>
              <w:jc w:val="center"/>
              <w:rPr>
                <w:rFonts w:ascii="GHEA Grapalat" w:hAnsi="GHEA Grapalat" w:cs="Calibri"/>
                <w:sz w:val="16"/>
                <w:szCs w:val="16"/>
              </w:rPr>
            </w:pPr>
          </w:p>
        </w:tc>
        <w:tc>
          <w:tcPr>
            <w:tcW w:w="1197" w:type="dxa"/>
            <w:tcBorders>
              <w:top w:val="nil"/>
              <w:left w:val="nil"/>
              <w:bottom w:val="single" w:sz="4" w:space="0" w:color="auto"/>
              <w:right w:val="single" w:sz="4" w:space="0" w:color="auto"/>
            </w:tcBorders>
            <w:shd w:val="clear" w:color="000000" w:fill="FFFFFF"/>
            <w:vAlign w:val="center"/>
            <w:hideMark/>
          </w:tcPr>
          <w:p w14:paraId="55FCF5A7"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1,56</w:t>
            </w:r>
          </w:p>
        </w:tc>
        <w:tc>
          <w:tcPr>
            <w:tcW w:w="895" w:type="dxa"/>
            <w:tcBorders>
              <w:top w:val="nil"/>
              <w:left w:val="nil"/>
              <w:bottom w:val="single" w:sz="4" w:space="0" w:color="auto"/>
              <w:right w:val="single" w:sz="4" w:space="0" w:color="auto"/>
            </w:tcBorders>
            <w:shd w:val="clear" w:color="auto" w:fill="auto"/>
            <w:noWrap/>
            <w:vAlign w:val="center"/>
            <w:hideMark/>
          </w:tcPr>
          <w:p w14:paraId="6468E6D3"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148,85</w:t>
            </w:r>
          </w:p>
        </w:tc>
        <w:tc>
          <w:tcPr>
            <w:tcW w:w="1205" w:type="dxa"/>
            <w:tcBorders>
              <w:top w:val="nil"/>
              <w:left w:val="nil"/>
              <w:bottom w:val="single" w:sz="4" w:space="0" w:color="auto"/>
              <w:right w:val="single" w:sz="4" w:space="0" w:color="auto"/>
            </w:tcBorders>
            <w:shd w:val="clear" w:color="auto" w:fill="auto"/>
            <w:noWrap/>
            <w:vAlign w:val="center"/>
            <w:hideMark/>
          </w:tcPr>
          <w:p w14:paraId="276C20B8"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232,20</w:t>
            </w:r>
          </w:p>
        </w:tc>
      </w:tr>
      <w:tr w:rsidR="00F83A12" w14:paraId="79ABB0D0" w14:textId="77777777" w:rsidTr="00F83A12">
        <w:trPr>
          <w:trHeight w:val="284"/>
        </w:trPr>
        <w:tc>
          <w:tcPr>
            <w:tcW w:w="475" w:type="dxa"/>
            <w:tcBorders>
              <w:top w:val="single" w:sz="4" w:space="0" w:color="auto"/>
              <w:left w:val="single" w:sz="4" w:space="0" w:color="auto"/>
              <w:bottom w:val="single" w:sz="4" w:space="0" w:color="auto"/>
              <w:right w:val="nil"/>
            </w:tcBorders>
            <w:shd w:val="clear" w:color="auto" w:fill="auto"/>
            <w:noWrap/>
            <w:vAlign w:val="bottom"/>
            <w:hideMark/>
          </w:tcPr>
          <w:p w14:paraId="1CB7718A" w14:textId="77777777" w:rsidR="00F83A12" w:rsidRDefault="00F83A12" w:rsidP="00F83A12">
            <w:pPr>
              <w:jc w:val="center"/>
              <w:rPr>
                <w:rFonts w:ascii="GHEA Grapalat" w:hAnsi="GHEA Grapalat" w:cs="Calibri"/>
                <w:sz w:val="16"/>
                <w:szCs w:val="16"/>
              </w:rPr>
            </w:pPr>
          </w:p>
        </w:tc>
        <w:tc>
          <w:tcPr>
            <w:tcW w:w="4922" w:type="dxa"/>
            <w:tcBorders>
              <w:top w:val="nil"/>
              <w:left w:val="single" w:sz="4" w:space="0" w:color="auto"/>
              <w:bottom w:val="single" w:sz="4" w:space="0" w:color="auto"/>
              <w:right w:val="nil"/>
            </w:tcBorders>
            <w:shd w:val="clear" w:color="000000" w:fill="FFFFFF"/>
            <w:noWrap/>
            <w:vAlign w:val="bottom"/>
            <w:hideMark/>
          </w:tcPr>
          <w:p w14:paraId="448B731B"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касаха</w:t>
            </w:r>
            <w:proofErr w:type="spellEnd"/>
            <w:r>
              <w:rPr>
                <w:rFonts w:ascii="Calibri" w:hAnsi="Calibri" w:cs="Calibri"/>
                <w:b/>
                <w:bCs/>
                <w:sz w:val="22"/>
                <w:szCs w:val="22"/>
              </w:rPr>
              <w:t xml:space="preserve"> </w:t>
            </w:r>
          </w:p>
        </w:tc>
        <w:tc>
          <w:tcPr>
            <w:tcW w:w="1158" w:type="dxa"/>
            <w:tcBorders>
              <w:top w:val="nil"/>
              <w:left w:val="nil"/>
              <w:bottom w:val="single" w:sz="4" w:space="0" w:color="auto"/>
              <w:right w:val="nil"/>
            </w:tcBorders>
            <w:shd w:val="clear" w:color="000000" w:fill="FFFFFF"/>
            <w:noWrap/>
            <w:vAlign w:val="bottom"/>
            <w:hideMark/>
          </w:tcPr>
          <w:p w14:paraId="34CBA096"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1197" w:type="dxa"/>
            <w:tcBorders>
              <w:top w:val="nil"/>
              <w:left w:val="nil"/>
              <w:bottom w:val="single" w:sz="4" w:space="0" w:color="auto"/>
              <w:right w:val="nil"/>
            </w:tcBorders>
            <w:shd w:val="clear" w:color="000000" w:fill="FFFFFF"/>
            <w:noWrap/>
            <w:vAlign w:val="bottom"/>
            <w:hideMark/>
          </w:tcPr>
          <w:p w14:paraId="02DC62CD"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5BC710D0" w14:textId="77777777" w:rsidR="00F83A12" w:rsidRDefault="00F83A12" w:rsidP="00F83A12">
            <w:pPr>
              <w:jc w:val="center"/>
              <w:rPr>
                <w:rFonts w:ascii="Calibri" w:hAnsi="Calibri" w:cs="Calibri"/>
                <w:sz w:val="22"/>
                <w:szCs w:val="22"/>
              </w:rPr>
            </w:pPr>
            <w:r>
              <w:rPr>
                <w:rFonts w:ascii="Calibri" w:hAnsi="Calibri" w:cs="Calibri"/>
                <w:sz w:val="22"/>
                <w:szCs w:val="22"/>
              </w:rPr>
              <w:t> </w:t>
            </w:r>
          </w:p>
        </w:tc>
        <w:tc>
          <w:tcPr>
            <w:tcW w:w="1205" w:type="dxa"/>
            <w:tcBorders>
              <w:top w:val="nil"/>
              <w:left w:val="nil"/>
              <w:bottom w:val="single" w:sz="4" w:space="0" w:color="auto"/>
              <w:right w:val="single" w:sz="4" w:space="0" w:color="auto"/>
            </w:tcBorders>
            <w:shd w:val="clear" w:color="auto" w:fill="auto"/>
            <w:noWrap/>
            <w:vAlign w:val="center"/>
            <w:hideMark/>
          </w:tcPr>
          <w:p w14:paraId="7EDCDA32" w14:textId="77777777" w:rsidR="00F83A12" w:rsidRDefault="00F83A12" w:rsidP="00F83A12">
            <w:pPr>
              <w:jc w:val="center"/>
              <w:rPr>
                <w:rFonts w:ascii="Calibri" w:hAnsi="Calibri" w:cs="Calibri"/>
                <w:sz w:val="22"/>
                <w:szCs w:val="22"/>
              </w:rPr>
            </w:pPr>
            <w:r>
              <w:rPr>
                <w:rFonts w:ascii="Calibri" w:hAnsi="Calibri" w:cs="Calibri"/>
                <w:sz w:val="22"/>
                <w:szCs w:val="22"/>
              </w:rPr>
              <w:t> </w:t>
            </w:r>
          </w:p>
        </w:tc>
      </w:tr>
      <w:tr w:rsidR="00F83A12" w14:paraId="134BB7B8" w14:textId="77777777" w:rsidTr="00F83A12">
        <w:trPr>
          <w:trHeight w:val="853"/>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AB171E"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w:t>
            </w:r>
          </w:p>
        </w:tc>
        <w:tc>
          <w:tcPr>
            <w:tcW w:w="4922" w:type="dxa"/>
            <w:tcBorders>
              <w:top w:val="nil"/>
              <w:left w:val="nil"/>
              <w:bottom w:val="single" w:sz="4" w:space="0" w:color="auto"/>
              <w:right w:val="single" w:sz="4" w:space="0" w:color="auto"/>
            </w:tcBorders>
            <w:shd w:val="clear" w:color="000000" w:fill="FFFFFF"/>
            <w:noWrap/>
            <w:vAlign w:val="center"/>
            <w:hideMark/>
          </w:tcPr>
          <w:p w14:paraId="20A2C7F8" w14:textId="77777777" w:rsidR="00F83A12" w:rsidRDefault="00F83A12" w:rsidP="00F83A12">
            <w:pPr>
              <w:jc w:val="both"/>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квадратных метра и глубиной до 100 мм, начинается с удаления старого бетона и ручной подготовки бетона до марки М200.</w:t>
            </w:r>
          </w:p>
        </w:tc>
        <w:tc>
          <w:tcPr>
            <w:tcW w:w="1158" w:type="dxa"/>
            <w:tcBorders>
              <w:top w:val="nil"/>
              <w:left w:val="nil"/>
              <w:bottom w:val="single" w:sz="4" w:space="0" w:color="auto"/>
              <w:right w:val="single" w:sz="4" w:space="0" w:color="auto"/>
            </w:tcBorders>
            <w:shd w:val="clear" w:color="000000" w:fill="FFFFFF"/>
            <w:noWrap/>
            <w:vAlign w:val="center"/>
            <w:hideMark/>
          </w:tcPr>
          <w:p w14:paraId="3FA70238"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1FDE486B" w14:textId="6F44DB89" w:rsidR="00F83A12" w:rsidRDefault="00F83A12" w:rsidP="00E64AB2">
            <w:pPr>
              <w:jc w:val="center"/>
              <w:rPr>
                <w:rFonts w:ascii="GHEA Grapalat" w:hAnsi="GHEA Grapalat" w:cs="Calibri"/>
                <w:sz w:val="16"/>
                <w:szCs w:val="16"/>
              </w:rPr>
            </w:pPr>
          </w:p>
        </w:tc>
        <w:tc>
          <w:tcPr>
            <w:tcW w:w="1197" w:type="dxa"/>
            <w:tcBorders>
              <w:top w:val="nil"/>
              <w:left w:val="nil"/>
              <w:bottom w:val="single" w:sz="4" w:space="0" w:color="auto"/>
              <w:right w:val="single" w:sz="4" w:space="0" w:color="auto"/>
            </w:tcBorders>
            <w:shd w:val="clear" w:color="000000" w:fill="FFFFFF"/>
            <w:vAlign w:val="center"/>
            <w:hideMark/>
          </w:tcPr>
          <w:p w14:paraId="2D8CE3C0"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3,16</w:t>
            </w:r>
          </w:p>
        </w:tc>
        <w:tc>
          <w:tcPr>
            <w:tcW w:w="895" w:type="dxa"/>
            <w:tcBorders>
              <w:top w:val="nil"/>
              <w:left w:val="nil"/>
              <w:bottom w:val="single" w:sz="4" w:space="0" w:color="auto"/>
              <w:right w:val="single" w:sz="4" w:space="0" w:color="auto"/>
            </w:tcBorders>
            <w:shd w:val="clear" w:color="auto" w:fill="auto"/>
            <w:noWrap/>
            <w:vAlign w:val="center"/>
            <w:hideMark/>
          </w:tcPr>
          <w:p w14:paraId="1109FD0B"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148,86</w:t>
            </w:r>
          </w:p>
        </w:tc>
        <w:tc>
          <w:tcPr>
            <w:tcW w:w="1205" w:type="dxa"/>
            <w:tcBorders>
              <w:top w:val="nil"/>
              <w:left w:val="nil"/>
              <w:bottom w:val="single" w:sz="4" w:space="0" w:color="auto"/>
              <w:right w:val="single" w:sz="4" w:space="0" w:color="auto"/>
            </w:tcBorders>
            <w:shd w:val="clear" w:color="auto" w:fill="auto"/>
            <w:noWrap/>
            <w:vAlign w:val="center"/>
            <w:hideMark/>
          </w:tcPr>
          <w:p w14:paraId="473D3CA1"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470,40</w:t>
            </w:r>
          </w:p>
        </w:tc>
      </w:tr>
      <w:tr w:rsidR="00F83A12" w14:paraId="426AA64B" w14:textId="77777777" w:rsidTr="00F83A12">
        <w:trPr>
          <w:trHeight w:val="284"/>
        </w:trPr>
        <w:tc>
          <w:tcPr>
            <w:tcW w:w="475" w:type="dxa"/>
            <w:tcBorders>
              <w:top w:val="single" w:sz="4" w:space="0" w:color="auto"/>
              <w:left w:val="single" w:sz="4" w:space="0" w:color="auto"/>
              <w:bottom w:val="single" w:sz="4" w:space="0" w:color="auto"/>
              <w:right w:val="nil"/>
            </w:tcBorders>
            <w:shd w:val="clear" w:color="auto" w:fill="auto"/>
            <w:noWrap/>
            <w:vAlign w:val="bottom"/>
            <w:hideMark/>
          </w:tcPr>
          <w:p w14:paraId="5AD3CF68" w14:textId="77777777" w:rsidR="00F83A12" w:rsidRDefault="00F83A12" w:rsidP="00F83A12">
            <w:pPr>
              <w:jc w:val="center"/>
              <w:rPr>
                <w:rFonts w:ascii="GHEA Grapalat" w:hAnsi="GHEA Grapalat" w:cs="Calibri"/>
                <w:sz w:val="16"/>
                <w:szCs w:val="16"/>
              </w:rPr>
            </w:pPr>
          </w:p>
        </w:tc>
        <w:tc>
          <w:tcPr>
            <w:tcW w:w="4922" w:type="dxa"/>
            <w:tcBorders>
              <w:top w:val="nil"/>
              <w:left w:val="single" w:sz="4" w:space="0" w:color="auto"/>
              <w:bottom w:val="single" w:sz="4" w:space="0" w:color="auto"/>
              <w:right w:val="nil"/>
            </w:tcBorders>
            <w:shd w:val="clear" w:color="000000" w:fill="FFFFFF"/>
            <w:noWrap/>
            <w:vAlign w:val="bottom"/>
            <w:hideMark/>
          </w:tcPr>
          <w:p w14:paraId="0AC8A027"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Прошяна</w:t>
            </w:r>
            <w:proofErr w:type="spellEnd"/>
            <w:r>
              <w:rPr>
                <w:rFonts w:ascii="Calibri" w:hAnsi="Calibri" w:cs="Calibri"/>
                <w:b/>
                <w:bCs/>
                <w:sz w:val="22"/>
                <w:szCs w:val="22"/>
              </w:rPr>
              <w:t xml:space="preserve"> </w:t>
            </w:r>
          </w:p>
        </w:tc>
        <w:tc>
          <w:tcPr>
            <w:tcW w:w="1158" w:type="dxa"/>
            <w:tcBorders>
              <w:top w:val="nil"/>
              <w:left w:val="nil"/>
              <w:bottom w:val="single" w:sz="4" w:space="0" w:color="auto"/>
              <w:right w:val="nil"/>
            </w:tcBorders>
            <w:shd w:val="clear" w:color="000000" w:fill="FFFFFF"/>
            <w:noWrap/>
            <w:vAlign w:val="bottom"/>
            <w:hideMark/>
          </w:tcPr>
          <w:p w14:paraId="4DB4A3B3"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1197" w:type="dxa"/>
            <w:tcBorders>
              <w:top w:val="nil"/>
              <w:left w:val="nil"/>
              <w:bottom w:val="single" w:sz="4" w:space="0" w:color="auto"/>
              <w:right w:val="nil"/>
            </w:tcBorders>
            <w:shd w:val="clear" w:color="000000" w:fill="FFFFFF"/>
            <w:noWrap/>
            <w:vAlign w:val="bottom"/>
            <w:hideMark/>
          </w:tcPr>
          <w:p w14:paraId="25F8F853" w14:textId="77777777" w:rsidR="00F83A12" w:rsidRDefault="00F83A12" w:rsidP="00F83A12">
            <w:pPr>
              <w:jc w:val="center"/>
              <w:rPr>
                <w:rFonts w:ascii="Calibri" w:hAnsi="Calibri" w:cs="Calibri"/>
                <w:b/>
                <w:bCs/>
                <w:sz w:val="22"/>
                <w:szCs w:val="22"/>
              </w:rPr>
            </w:pPr>
            <w:r>
              <w:rPr>
                <w:rFonts w:ascii="Calibri" w:hAnsi="Calibri" w:cs="Calibri"/>
                <w:b/>
                <w:bCs/>
                <w:sz w:val="22"/>
                <w:szCs w:val="22"/>
              </w:rPr>
              <w:t> </w:t>
            </w:r>
          </w:p>
        </w:tc>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5B5B4A03" w14:textId="77777777" w:rsidR="00F83A12" w:rsidRDefault="00F83A12" w:rsidP="00F83A12">
            <w:pPr>
              <w:jc w:val="center"/>
              <w:rPr>
                <w:rFonts w:ascii="Calibri" w:hAnsi="Calibri" w:cs="Calibri"/>
                <w:sz w:val="22"/>
                <w:szCs w:val="22"/>
              </w:rPr>
            </w:pPr>
            <w:r>
              <w:rPr>
                <w:rFonts w:ascii="Calibri" w:hAnsi="Calibri" w:cs="Calibri"/>
                <w:sz w:val="22"/>
                <w:szCs w:val="22"/>
              </w:rPr>
              <w:t> </w:t>
            </w:r>
          </w:p>
        </w:tc>
        <w:tc>
          <w:tcPr>
            <w:tcW w:w="1205" w:type="dxa"/>
            <w:tcBorders>
              <w:top w:val="nil"/>
              <w:left w:val="nil"/>
              <w:bottom w:val="single" w:sz="4" w:space="0" w:color="auto"/>
              <w:right w:val="single" w:sz="4" w:space="0" w:color="auto"/>
            </w:tcBorders>
            <w:shd w:val="clear" w:color="auto" w:fill="auto"/>
            <w:noWrap/>
            <w:vAlign w:val="center"/>
            <w:hideMark/>
          </w:tcPr>
          <w:p w14:paraId="58334854" w14:textId="77777777" w:rsidR="00F83A12" w:rsidRDefault="00F83A12" w:rsidP="00F83A12">
            <w:pPr>
              <w:jc w:val="center"/>
              <w:rPr>
                <w:rFonts w:ascii="Calibri" w:hAnsi="Calibri" w:cs="Calibri"/>
                <w:sz w:val="22"/>
                <w:szCs w:val="22"/>
              </w:rPr>
            </w:pPr>
            <w:r>
              <w:rPr>
                <w:rFonts w:ascii="Calibri" w:hAnsi="Calibri" w:cs="Calibri"/>
                <w:sz w:val="22"/>
                <w:szCs w:val="22"/>
              </w:rPr>
              <w:t> </w:t>
            </w:r>
          </w:p>
        </w:tc>
      </w:tr>
      <w:tr w:rsidR="00F83A12" w14:paraId="7B966591" w14:textId="77777777" w:rsidTr="00F83A12">
        <w:trPr>
          <w:trHeight w:val="853"/>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7A54AE"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w:t>
            </w:r>
          </w:p>
        </w:tc>
        <w:tc>
          <w:tcPr>
            <w:tcW w:w="4922" w:type="dxa"/>
            <w:tcBorders>
              <w:top w:val="nil"/>
              <w:left w:val="nil"/>
              <w:bottom w:val="nil"/>
              <w:right w:val="single" w:sz="4" w:space="0" w:color="auto"/>
            </w:tcBorders>
            <w:shd w:val="clear" w:color="000000" w:fill="FFFFFF"/>
            <w:vAlign w:val="center"/>
            <w:hideMark/>
          </w:tcPr>
          <w:p w14:paraId="400F4AFD" w14:textId="77777777" w:rsidR="00F83A12" w:rsidRDefault="00F83A12" w:rsidP="00F83A12">
            <w:pPr>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м2 и глубиной 100 мм с предварительным удалением старого бетона и ручным приготовлением бетона - /200 марки/</w:t>
            </w:r>
          </w:p>
        </w:tc>
        <w:tc>
          <w:tcPr>
            <w:tcW w:w="1158" w:type="dxa"/>
            <w:tcBorders>
              <w:top w:val="nil"/>
              <w:left w:val="nil"/>
              <w:bottom w:val="single" w:sz="4" w:space="0" w:color="auto"/>
              <w:right w:val="single" w:sz="4" w:space="0" w:color="auto"/>
            </w:tcBorders>
            <w:shd w:val="clear" w:color="000000" w:fill="FFFFFF"/>
            <w:noWrap/>
            <w:vAlign w:val="center"/>
            <w:hideMark/>
          </w:tcPr>
          <w:p w14:paraId="66DE0A7A"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25BC9318" w14:textId="67208D6A" w:rsidR="00F83A12" w:rsidRDefault="00F83A12" w:rsidP="00E64AB2">
            <w:pPr>
              <w:jc w:val="center"/>
              <w:rPr>
                <w:rFonts w:ascii="GHEA Grapalat" w:hAnsi="GHEA Grapalat" w:cs="Calibri"/>
                <w:sz w:val="16"/>
                <w:szCs w:val="16"/>
              </w:rPr>
            </w:pPr>
          </w:p>
        </w:tc>
        <w:tc>
          <w:tcPr>
            <w:tcW w:w="1197" w:type="dxa"/>
            <w:tcBorders>
              <w:top w:val="nil"/>
              <w:left w:val="nil"/>
              <w:bottom w:val="nil"/>
              <w:right w:val="single" w:sz="4" w:space="0" w:color="auto"/>
            </w:tcBorders>
            <w:shd w:val="clear" w:color="000000" w:fill="FFFFFF"/>
            <w:vAlign w:val="center"/>
            <w:hideMark/>
          </w:tcPr>
          <w:p w14:paraId="4E63C8A0"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3,13</w:t>
            </w:r>
          </w:p>
        </w:tc>
        <w:tc>
          <w:tcPr>
            <w:tcW w:w="895" w:type="dxa"/>
            <w:tcBorders>
              <w:top w:val="nil"/>
              <w:left w:val="nil"/>
              <w:bottom w:val="single" w:sz="4" w:space="0" w:color="auto"/>
              <w:right w:val="single" w:sz="4" w:space="0" w:color="auto"/>
            </w:tcBorders>
            <w:shd w:val="clear" w:color="auto" w:fill="auto"/>
            <w:noWrap/>
            <w:vAlign w:val="center"/>
            <w:hideMark/>
          </w:tcPr>
          <w:p w14:paraId="651471D9"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148,64</w:t>
            </w:r>
          </w:p>
        </w:tc>
        <w:tc>
          <w:tcPr>
            <w:tcW w:w="1205" w:type="dxa"/>
            <w:tcBorders>
              <w:top w:val="nil"/>
              <w:left w:val="nil"/>
              <w:bottom w:val="single" w:sz="4" w:space="0" w:color="auto"/>
              <w:right w:val="single" w:sz="4" w:space="0" w:color="auto"/>
            </w:tcBorders>
            <w:shd w:val="clear" w:color="auto" w:fill="auto"/>
            <w:noWrap/>
            <w:vAlign w:val="center"/>
            <w:hideMark/>
          </w:tcPr>
          <w:p w14:paraId="5C6075DC" w14:textId="77777777" w:rsidR="00F83A12" w:rsidRDefault="00F83A12" w:rsidP="00F83A12">
            <w:pPr>
              <w:jc w:val="center"/>
              <w:rPr>
                <w:rFonts w:ascii="GHEA Grapalat" w:hAnsi="GHEA Grapalat" w:cs="Calibri"/>
                <w:sz w:val="16"/>
                <w:szCs w:val="16"/>
              </w:rPr>
            </w:pPr>
            <w:r>
              <w:rPr>
                <w:rFonts w:ascii="GHEA Grapalat" w:hAnsi="GHEA Grapalat" w:cs="Calibri"/>
                <w:sz w:val="16"/>
                <w:szCs w:val="16"/>
              </w:rPr>
              <w:t>464,50</w:t>
            </w:r>
          </w:p>
        </w:tc>
      </w:tr>
      <w:tr w:rsidR="00F83A12" w14:paraId="5E19B2D2" w14:textId="77777777" w:rsidTr="00F83A12">
        <w:trPr>
          <w:trHeight w:val="284"/>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3540D" w14:textId="77777777" w:rsidR="00F83A12" w:rsidRDefault="00F83A12" w:rsidP="00F83A12">
            <w:pPr>
              <w:rPr>
                <w:rFonts w:ascii="Calibri" w:hAnsi="Calibri" w:cs="Calibri"/>
                <w:sz w:val="22"/>
                <w:szCs w:val="22"/>
              </w:rPr>
            </w:pPr>
            <w:r>
              <w:rPr>
                <w:rFonts w:ascii="Calibri" w:hAnsi="Calibri" w:cs="Calibri"/>
                <w:sz w:val="22"/>
                <w:szCs w:val="22"/>
              </w:rPr>
              <w:t> </w:t>
            </w:r>
          </w:p>
        </w:tc>
        <w:tc>
          <w:tcPr>
            <w:tcW w:w="4922" w:type="dxa"/>
            <w:tcBorders>
              <w:top w:val="single" w:sz="4" w:space="0" w:color="auto"/>
              <w:left w:val="nil"/>
              <w:bottom w:val="single" w:sz="4" w:space="0" w:color="auto"/>
              <w:right w:val="single" w:sz="4" w:space="0" w:color="auto"/>
            </w:tcBorders>
            <w:shd w:val="clear" w:color="auto" w:fill="auto"/>
            <w:noWrap/>
            <w:vAlign w:val="bottom"/>
            <w:hideMark/>
          </w:tcPr>
          <w:p w14:paraId="077C519D" w14:textId="77777777" w:rsidR="00F83A12" w:rsidRDefault="00F83A12" w:rsidP="00F83A12">
            <w:pPr>
              <w:rPr>
                <w:rFonts w:ascii="Calibri" w:hAnsi="Calibri" w:cs="Calibri"/>
                <w:sz w:val="22"/>
                <w:szCs w:val="22"/>
              </w:rPr>
            </w:pPr>
            <w:r>
              <w:rPr>
                <w:rFonts w:ascii="Calibri" w:hAnsi="Calibri" w:cs="Calibri"/>
                <w:sz w:val="22"/>
                <w:szCs w:val="22"/>
              </w:rPr>
              <w:t>Общий</w:t>
            </w:r>
          </w:p>
        </w:tc>
        <w:tc>
          <w:tcPr>
            <w:tcW w:w="1158" w:type="dxa"/>
            <w:tcBorders>
              <w:top w:val="nil"/>
              <w:left w:val="nil"/>
              <w:bottom w:val="single" w:sz="4" w:space="0" w:color="auto"/>
              <w:right w:val="single" w:sz="4" w:space="0" w:color="auto"/>
            </w:tcBorders>
            <w:shd w:val="clear" w:color="auto" w:fill="auto"/>
            <w:noWrap/>
            <w:vAlign w:val="bottom"/>
            <w:hideMark/>
          </w:tcPr>
          <w:p w14:paraId="4753B42C" w14:textId="77777777" w:rsidR="00F83A12" w:rsidRDefault="00F83A12" w:rsidP="00F83A12">
            <w:pPr>
              <w:rPr>
                <w:rFonts w:ascii="Calibri" w:hAnsi="Calibri" w:cs="Calibri"/>
                <w:sz w:val="22"/>
                <w:szCs w:val="22"/>
              </w:rPr>
            </w:pPr>
            <w:r>
              <w:rPr>
                <w:rFonts w:ascii="Calibri" w:hAnsi="Calibri" w:cs="Calibri"/>
                <w:sz w:val="22"/>
                <w:szCs w:val="22"/>
              </w:rPr>
              <w:t> </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14:paraId="7133E867" w14:textId="77777777" w:rsidR="00F83A12" w:rsidRDefault="00F83A12" w:rsidP="00F83A12">
            <w:pPr>
              <w:rPr>
                <w:rFonts w:ascii="Calibri" w:hAnsi="Calibri" w:cs="Calibri"/>
                <w:sz w:val="22"/>
                <w:szCs w:val="22"/>
              </w:rPr>
            </w:pPr>
            <w:r>
              <w:rPr>
                <w:rFonts w:ascii="Calibri" w:hAnsi="Calibri" w:cs="Calibri"/>
                <w:sz w:val="22"/>
                <w:szCs w:val="22"/>
              </w:rPr>
              <w:t> </w:t>
            </w:r>
          </w:p>
        </w:tc>
        <w:tc>
          <w:tcPr>
            <w:tcW w:w="895" w:type="dxa"/>
            <w:tcBorders>
              <w:top w:val="nil"/>
              <w:left w:val="nil"/>
              <w:bottom w:val="single" w:sz="4" w:space="0" w:color="auto"/>
              <w:right w:val="single" w:sz="4" w:space="0" w:color="auto"/>
            </w:tcBorders>
            <w:shd w:val="clear" w:color="auto" w:fill="auto"/>
            <w:noWrap/>
            <w:vAlign w:val="bottom"/>
            <w:hideMark/>
          </w:tcPr>
          <w:p w14:paraId="6F67B140" w14:textId="77777777" w:rsidR="00F83A12" w:rsidRDefault="00F83A12" w:rsidP="00F83A12">
            <w:pPr>
              <w:rPr>
                <w:rFonts w:ascii="Calibri" w:hAnsi="Calibri" w:cs="Calibri"/>
                <w:sz w:val="22"/>
                <w:szCs w:val="22"/>
              </w:rPr>
            </w:pPr>
            <w:r>
              <w:rPr>
                <w:rFonts w:ascii="Calibri" w:hAnsi="Calibri" w:cs="Calibri"/>
                <w:sz w:val="22"/>
                <w:szCs w:val="22"/>
              </w:rPr>
              <w:t> </w:t>
            </w:r>
          </w:p>
        </w:tc>
        <w:tc>
          <w:tcPr>
            <w:tcW w:w="1205" w:type="dxa"/>
            <w:tcBorders>
              <w:top w:val="nil"/>
              <w:left w:val="nil"/>
              <w:bottom w:val="single" w:sz="4" w:space="0" w:color="auto"/>
              <w:right w:val="single" w:sz="4" w:space="0" w:color="auto"/>
            </w:tcBorders>
            <w:shd w:val="clear" w:color="auto" w:fill="auto"/>
            <w:noWrap/>
            <w:vAlign w:val="bottom"/>
            <w:hideMark/>
          </w:tcPr>
          <w:p w14:paraId="7807CB93" w14:textId="77777777" w:rsidR="00F83A12" w:rsidRDefault="00F83A12" w:rsidP="00F83A12">
            <w:pPr>
              <w:jc w:val="right"/>
              <w:rPr>
                <w:rFonts w:ascii="Calibri" w:hAnsi="Calibri" w:cs="Calibri"/>
                <w:sz w:val="22"/>
                <w:szCs w:val="22"/>
              </w:rPr>
            </w:pPr>
            <w:r>
              <w:rPr>
                <w:rFonts w:ascii="Calibri" w:hAnsi="Calibri" w:cs="Calibri"/>
                <w:sz w:val="22"/>
                <w:szCs w:val="22"/>
              </w:rPr>
              <w:t>3581,50</w:t>
            </w:r>
          </w:p>
        </w:tc>
      </w:tr>
    </w:tbl>
    <w:p w14:paraId="29C76B91" w14:textId="77777777" w:rsidR="000A359E" w:rsidRDefault="000A359E" w:rsidP="00F83A12">
      <w:pPr>
        <w:widowControl w:val="0"/>
        <w:spacing w:after="160" w:line="360" w:lineRule="auto"/>
        <w:ind w:firstLine="567"/>
        <w:rPr>
          <w:rFonts w:ascii="Sylfaen" w:hAnsi="Sylfaen"/>
          <w:lang w:val="hy-AM"/>
        </w:rPr>
      </w:pPr>
    </w:p>
    <w:tbl>
      <w:tblPr>
        <w:tblW w:w="8958" w:type="dxa"/>
        <w:tblInd w:w="108" w:type="dxa"/>
        <w:tblLayout w:type="fixed"/>
        <w:tblLook w:val="04A0" w:firstRow="1" w:lastRow="0" w:firstColumn="1" w:lastColumn="0" w:noHBand="0" w:noVBand="1"/>
      </w:tblPr>
      <w:tblGrid>
        <w:gridCol w:w="640"/>
        <w:gridCol w:w="4277"/>
        <w:gridCol w:w="972"/>
        <w:gridCol w:w="1011"/>
        <w:gridCol w:w="1040"/>
        <w:gridCol w:w="1018"/>
      </w:tblGrid>
      <w:tr w:rsidR="00F83A12" w14:paraId="3B172E49" w14:textId="77777777" w:rsidTr="00E64AB2">
        <w:trPr>
          <w:trHeight w:val="288"/>
        </w:trPr>
        <w:tc>
          <w:tcPr>
            <w:tcW w:w="7940" w:type="dxa"/>
            <w:gridSpan w:val="5"/>
            <w:tcBorders>
              <w:top w:val="nil"/>
              <w:left w:val="nil"/>
              <w:bottom w:val="nil"/>
              <w:right w:val="nil"/>
            </w:tcBorders>
            <w:shd w:val="clear" w:color="auto" w:fill="auto"/>
            <w:noWrap/>
            <w:vAlign w:val="bottom"/>
            <w:hideMark/>
          </w:tcPr>
          <w:p w14:paraId="73F7992C" w14:textId="77777777" w:rsidR="00E64AB2" w:rsidRDefault="00E64AB2">
            <w:pPr>
              <w:jc w:val="center"/>
              <w:rPr>
                <w:rFonts w:ascii="Calibri" w:hAnsi="Calibri" w:cs="Calibri"/>
                <w:sz w:val="22"/>
                <w:szCs w:val="22"/>
              </w:rPr>
            </w:pPr>
          </w:p>
          <w:p w14:paraId="596F0426" w14:textId="77777777" w:rsidR="00E64AB2" w:rsidRDefault="00E64AB2">
            <w:pPr>
              <w:jc w:val="center"/>
              <w:rPr>
                <w:rFonts w:ascii="Calibri" w:hAnsi="Calibri" w:cs="Calibri"/>
                <w:sz w:val="22"/>
                <w:szCs w:val="22"/>
              </w:rPr>
            </w:pPr>
          </w:p>
          <w:p w14:paraId="5B1834D2" w14:textId="77777777" w:rsidR="00E64AB2" w:rsidRDefault="00E64AB2">
            <w:pPr>
              <w:jc w:val="center"/>
              <w:rPr>
                <w:rFonts w:ascii="Calibri" w:hAnsi="Calibri" w:cs="Calibri"/>
                <w:sz w:val="22"/>
                <w:szCs w:val="22"/>
              </w:rPr>
            </w:pPr>
          </w:p>
          <w:p w14:paraId="652E0964" w14:textId="12FEFC0D" w:rsidR="00F83A12" w:rsidRDefault="00F83A12">
            <w:pPr>
              <w:jc w:val="center"/>
              <w:rPr>
                <w:rFonts w:ascii="Calibri" w:hAnsi="Calibri" w:cs="Calibri"/>
                <w:sz w:val="22"/>
                <w:szCs w:val="22"/>
              </w:rPr>
            </w:pPr>
            <w:r>
              <w:rPr>
                <w:rFonts w:ascii="Calibri" w:hAnsi="Calibri" w:cs="Calibri"/>
                <w:sz w:val="22"/>
                <w:szCs w:val="22"/>
              </w:rPr>
              <w:lastRenderedPageBreak/>
              <w:t>Объемный лист</w:t>
            </w:r>
          </w:p>
        </w:tc>
        <w:tc>
          <w:tcPr>
            <w:tcW w:w="1018" w:type="dxa"/>
            <w:tcBorders>
              <w:top w:val="nil"/>
              <w:left w:val="nil"/>
              <w:bottom w:val="nil"/>
              <w:right w:val="nil"/>
            </w:tcBorders>
            <w:shd w:val="clear" w:color="auto" w:fill="auto"/>
            <w:noWrap/>
            <w:vAlign w:val="bottom"/>
            <w:hideMark/>
          </w:tcPr>
          <w:p w14:paraId="322B1D7E" w14:textId="77777777" w:rsidR="00F83A12" w:rsidRDefault="00F83A12">
            <w:pPr>
              <w:jc w:val="center"/>
              <w:rPr>
                <w:rFonts w:ascii="Calibri" w:hAnsi="Calibri" w:cs="Calibri"/>
                <w:sz w:val="22"/>
                <w:szCs w:val="22"/>
              </w:rPr>
            </w:pPr>
          </w:p>
        </w:tc>
      </w:tr>
      <w:tr w:rsidR="00F83A12" w14:paraId="7445F632" w14:textId="77777777" w:rsidTr="00E64AB2">
        <w:trPr>
          <w:trHeight w:val="288"/>
        </w:trPr>
        <w:tc>
          <w:tcPr>
            <w:tcW w:w="640" w:type="dxa"/>
            <w:tcBorders>
              <w:top w:val="nil"/>
              <w:left w:val="nil"/>
              <w:bottom w:val="nil"/>
              <w:right w:val="nil"/>
            </w:tcBorders>
            <w:shd w:val="clear" w:color="auto" w:fill="auto"/>
            <w:noWrap/>
            <w:vAlign w:val="bottom"/>
            <w:hideMark/>
          </w:tcPr>
          <w:p w14:paraId="03577340" w14:textId="77777777" w:rsidR="00F83A12" w:rsidRDefault="00F83A12">
            <w:pPr>
              <w:rPr>
                <w:sz w:val="20"/>
                <w:szCs w:val="20"/>
              </w:rPr>
            </w:pPr>
          </w:p>
        </w:tc>
        <w:tc>
          <w:tcPr>
            <w:tcW w:w="4277" w:type="dxa"/>
            <w:tcBorders>
              <w:top w:val="nil"/>
              <w:left w:val="nil"/>
              <w:bottom w:val="nil"/>
              <w:right w:val="nil"/>
            </w:tcBorders>
            <w:shd w:val="clear" w:color="auto" w:fill="auto"/>
            <w:noWrap/>
            <w:vAlign w:val="bottom"/>
            <w:hideMark/>
          </w:tcPr>
          <w:p w14:paraId="4CED11BA" w14:textId="77777777" w:rsidR="00F83A12" w:rsidRDefault="00F83A12">
            <w:pPr>
              <w:rPr>
                <w:sz w:val="20"/>
                <w:szCs w:val="20"/>
              </w:rPr>
            </w:pPr>
          </w:p>
        </w:tc>
        <w:tc>
          <w:tcPr>
            <w:tcW w:w="972" w:type="dxa"/>
            <w:tcBorders>
              <w:top w:val="nil"/>
              <w:left w:val="nil"/>
              <w:bottom w:val="nil"/>
              <w:right w:val="nil"/>
            </w:tcBorders>
            <w:shd w:val="clear" w:color="auto" w:fill="auto"/>
            <w:noWrap/>
            <w:vAlign w:val="bottom"/>
            <w:hideMark/>
          </w:tcPr>
          <w:p w14:paraId="3DCDDE3E" w14:textId="77777777" w:rsidR="00F83A12" w:rsidRDefault="00F83A12">
            <w:pPr>
              <w:rPr>
                <w:sz w:val="20"/>
                <w:szCs w:val="20"/>
              </w:rPr>
            </w:pPr>
          </w:p>
        </w:tc>
        <w:tc>
          <w:tcPr>
            <w:tcW w:w="1011" w:type="dxa"/>
            <w:tcBorders>
              <w:top w:val="nil"/>
              <w:left w:val="nil"/>
              <w:bottom w:val="nil"/>
              <w:right w:val="nil"/>
            </w:tcBorders>
            <w:shd w:val="clear" w:color="auto" w:fill="auto"/>
            <w:noWrap/>
            <w:vAlign w:val="bottom"/>
            <w:hideMark/>
          </w:tcPr>
          <w:p w14:paraId="1DD3C9EA" w14:textId="77777777" w:rsidR="00F83A12" w:rsidRDefault="00F83A12">
            <w:pPr>
              <w:rPr>
                <w:sz w:val="20"/>
                <w:szCs w:val="20"/>
              </w:rPr>
            </w:pPr>
          </w:p>
        </w:tc>
        <w:tc>
          <w:tcPr>
            <w:tcW w:w="1040" w:type="dxa"/>
            <w:tcBorders>
              <w:top w:val="nil"/>
              <w:left w:val="nil"/>
              <w:bottom w:val="nil"/>
              <w:right w:val="nil"/>
            </w:tcBorders>
            <w:shd w:val="clear" w:color="auto" w:fill="auto"/>
            <w:noWrap/>
            <w:vAlign w:val="bottom"/>
            <w:hideMark/>
          </w:tcPr>
          <w:p w14:paraId="60F5E43B" w14:textId="77777777" w:rsidR="00F83A12" w:rsidRDefault="00F83A12">
            <w:pPr>
              <w:rPr>
                <w:sz w:val="20"/>
                <w:szCs w:val="20"/>
              </w:rPr>
            </w:pPr>
          </w:p>
        </w:tc>
        <w:tc>
          <w:tcPr>
            <w:tcW w:w="1018" w:type="dxa"/>
            <w:tcBorders>
              <w:top w:val="nil"/>
              <w:left w:val="nil"/>
              <w:bottom w:val="nil"/>
              <w:right w:val="nil"/>
            </w:tcBorders>
            <w:shd w:val="clear" w:color="auto" w:fill="auto"/>
            <w:noWrap/>
            <w:vAlign w:val="bottom"/>
            <w:hideMark/>
          </w:tcPr>
          <w:p w14:paraId="54419D8C" w14:textId="77777777" w:rsidR="00F83A12" w:rsidRDefault="00F83A12">
            <w:pPr>
              <w:rPr>
                <w:sz w:val="20"/>
                <w:szCs w:val="20"/>
              </w:rPr>
            </w:pPr>
          </w:p>
        </w:tc>
      </w:tr>
      <w:tr w:rsidR="00F83A12" w14:paraId="05C4BA47" w14:textId="77777777" w:rsidTr="00E64AB2">
        <w:trPr>
          <w:trHeight w:val="288"/>
        </w:trPr>
        <w:tc>
          <w:tcPr>
            <w:tcW w:w="7940" w:type="dxa"/>
            <w:gridSpan w:val="5"/>
            <w:tcBorders>
              <w:top w:val="nil"/>
              <w:left w:val="nil"/>
              <w:bottom w:val="nil"/>
              <w:right w:val="nil"/>
            </w:tcBorders>
            <w:shd w:val="clear" w:color="auto" w:fill="auto"/>
            <w:noWrap/>
            <w:vAlign w:val="bottom"/>
            <w:hideMark/>
          </w:tcPr>
          <w:p w14:paraId="3B02E369" w14:textId="6654163B" w:rsidR="00F83A12" w:rsidRDefault="00F83A12">
            <w:pPr>
              <w:jc w:val="center"/>
              <w:rPr>
                <w:rFonts w:ascii="Calibri" w:hAnsi="Calibri" w:cs="Calibri"/>
                <w:sz w:val="22"/>
                <w:szCs w:val="22"/>
              </w:rPr>
            </w:pPr>
            <w:r w:rsidRPr="00C168F3">
              <w:rPr>
                <w:rFonts w:ascii="Calibri" w:hAnsi="Calibri" w:cs="Calibri"/>
              </w:rPr>
              <w:t>Ремонт</w:t>
            </w:r>
            <w:r w:rsidRPr="00C168F3">
              <w:t xml:space="preserve"> </w:t>
            </w:r>
            <w:r>
              <w:rPr>
                <w:rFonts w:ascii="Calibri" w:hAnsi="Calibri" w:cs="Calibri"/>
              </w:rPr>
              <w:t>межхозяйственн</w:t>
            </w:r>
            <w:r w:rsidRPr="00C168F3">
              <w:rPr>
                <w:rFonts w:ascii="Calibri" w:hAnsi="Calibri" w:cs="Calibri"/>
              </w:rPr>
              <w:t>ых</w:t>
            </w:r>
            <w:r w:rsidRPr="00C168F3">
              <w:t xml:space="preserve"> </w:t>
            </w:r>
            <w:r w:rsidRPr="00C168F3">
              <w:rPr>
                <w:rFonts w:ascii="Calibri" w:hAnsi="Calibri" w:cs="Calibri"/>
              </w:rPr>
              <w:t>и</w:t>
            </w:r>
            <w:r w:rsidRPr="00C168F3">
              <w:t xml:space="preserve"> </w:t>
            </w:r>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t xml:space="preserve"> </w:t>
            </w:r>
            <w:r>
              <w:rPr>
                <w:rFonts w:ascii="Calibri" w:hAnsi="Calibri" w:cs="Calibri"/>
              </w:rPr>
              <w:t>сетей</w:t>
            </w:r>
            <w:r>
              <w:t xml:space="preserve"> </w:t>
            </w:r>
            <w:r>
              <w:rPr>
                <w:rFonts w:ascii="Calibri" w:hAnsi="Calibri" w:cs="Calibri"/>
              </w:rPr>
              <w:t>участка</w:t>
            </w:r>
            <w:r>
              <w:t xml:space="preserve"> </w:t>
            </w:r>
            <w:proofErr w:type="spellStart"/>
            <w:r>
              <w:rPr>
                <w:rFonts w:ascii="Calibri" w:hAnsi="Calibri" w:cs="Calibri"/>
              </w:rPr>
              <w:t>Джрвеж</w:t>
            </w:r>
            <w:r>
              <w:t>-</w:t>
            </w:r>
            <w:r>
              <w:rPr>
                <w:rFonts w:ascii="Calibri" w:hAnsi="Calibri" w:cs="Calibri"/>
              </w:rPr>
              <w:t>Дзора</w:t>
            </w:r>
            <w:r w:rsidRPr="00ED33D5">
              <w:rPr>
                <w:rFonts w:ascii="Calibri" w:hAnsi="Calibri" w:cs="Calibri"/>
              </w:rPr>
              <w:t>х</w:t>
            </w:r>
            <w:r w:rsidRPr="00C168F3">
              <w:rPr>
                <w:rFonts w:ascii="Calibri" w:hAnsi="Calibri" w:cs="Calibri"/>
              </w:rPr>
              <w:t>бюр</w:t>
            </w:r>
            <w:proofErr w:type="spellEnd"/>
          </w:p>
        </w:tc>
        <w:tc>
          <w:tcPr>
            <w:tcW w:w="1018" w:type="dxa"/>
            <w:tcBorders>
              <w:top w:val="nil"/>
              <w:left w:val="nil"/>
              <w:bottom w:val="nil"/>
              <w:right w:val="nil"/>
            </w:tcBorders>
            <w:shd w:val="clear" w:color="auto" w:fill="auto"/>
            <w:noWrap/>
            <w:vAlign w:val="bottom"/>
            <w:hideMark/>
          </w:tcPr>
          <w:p w14:paraId="78DB07BC" w14:textId="77777777" w:rsidR="00F83A12" w:rsidRDefault="00F83A12">
            <w:pPr>
              <w:jc w:val="center"/>
              <w:rPr>
                <w:rFonts w:ascii="Calibri" w:hAnsi="Calibri" w:cs="Calibri"/>
                <w:sz w:val="22"/>
                <w:szCs w:val="22"/>
              </w:rPr>
            </w:pPr>
          </w:p>
        </w:tc>
      </w:tr>
      <w:tr w:rsidR="00F83A12" w14:paraId="24440944" w14:textId="77777777" w:rsidTr="00E64AB2">
        <w:trPr>
          <w:trHeight w:val="288"/>
        </w:trPr>
        <w:tc>
          <w:tcPr>
            <w:tcW w:w="640" w:type="dxa"/>
            <w:tcBorders>
              <w:top w:val="nil"/>
              <w:left w:val="nil"/>
              <w:bottom w:val="nil"/>
              <w:right w:val="nil"/>
            </w:tcBorders>
            <w:shd w:val="clear" w:color="auto" w:fill="auto"/>
            <w:noWrap/>
            <w:vAlign w:val="bottom"/>
            <w:hideMark/>
          </w:tcPr>
          <w:p w14:paraId="672AD662" w14:textId="77777777" w:rsidR="00F83A12" w:rsidRDefault="00F83A12">
            <w:pPr>
              <w:rPr>
                <w:sz w:val="20"/>
                <w:szCs w:val="20"/>
              </w:rPr>
            </w:pPr>
          </w:p>
        </w:tc>
        <w:tc>
          <w:tcPr>
            <w:tcW w:w="4277" w:type="dxa"/>
            <w:tcBorders>
              <w:top w:val="nil"/>
              <w:left w:val="nil"/>
              <w:bottom w:val="nil"/>
              <w:right w:val="nil"/>
            </w:tcBorders>
            <w:shd w:val="clear" w:color="auto" w:fill="auto"/>
            <w:noWrap/>
            <w:vAlign w:val="bottom"/>
            <w:hideMark/>
          </w:tcPr>
          <w:p w14:paraId="716F6E53" w14:textId="77777777" w:rsidR="00F83A12" w:rsidRDefault="00F83A12">
            <w:pPr>
              <w:rPr>
                <w:rFonts w:ascii="Calibri" w:hAnsi="Calibri" w:cs="Calibri"/>
                <w:sz w:val="22"/>
                <w:szCs w:val="22"/>
              </w:rPr>
            </w:pPr>
            <w:r>
              <w:rPr>
                <w:rFonts w:ascii="Calibri" w:hAnsi="Calibri" w:cs="Calibri"/>
                <w:sz w:val="22"/>
                <w:szCs w:val="22"/>
              </w:rPr>
              <w:t>ЛОТ 2</w:t>
            </w:r>
          </w:p>
        </w:tc>
        <w:tc>
          <w:tcPr>
            <w:tcW w:w="972" w:type="dxa"/>
            <w:tcBorders>
              <w:top w:val="nil"/>
              <w:left w:val="nil"/>
              <w:bottom w:val="nil"/>
              <w:right w:val="nil"/>
            </w:tcBorders>
            <w:shd w:val="clear" w:color="auto" w:fill="auto"/>
            <w:noWrap/>
            <w:vAlign w:val="bottom"/>
            <w:hideMark/>
          </w:tcPr>
          <w:p w14:paraId="5AE8689A" w14:textId="77777777" w:rsidR="00F83A12" w:rsidRDefault="00F83A12">
            <w:pPr>
              <w:rPr>
                <w:rFonts w:ascii="Calibri" w:hAnsi="Calibri" w:cs="Calibri"/>
                <w:sz w:val="22"/>
                <w:szCs w:val="22"/>
              </w:rPr>
            </w:pPr>
          </w:p>
        </w:tc>
        <w:tc>
          <w:tcPr>
            <w:tcW w:w="1011" w:type="dxa"/>
            <w:tcBorders>
              <w:top w:val="nil"/>
              <w:left w:val="nil"/>
              <w:bottom w:val="nil"/>
              <w:right w:val="nil"/>
            </w:tcBorders>
            <w:shd w:val="clear" w:color="auto" w:fill="auto"/>
            <w:noWrap/>
            <w:vAlign w:val="bottom"/>
            <w:hideMark/>
          </w:tcPr>
          <w:p w14:paraId="2101BEEE" w14:textId="77777777" w:rsidR="00F83A12" w:rsidRDefault="00F83A12">
            <w:pPr>
              <w:rPr>
                <w:sz w:val="20"/>
                <w:szCs w:val="20"/>
              </w:rPr>
            </w:pPr>
          </w:p>
        </w:tc>
        <w:tc>
          <w:tcPr>
            <w:tcW w:w="1040" w:type="dxa"/>
            <w:tcBorders>
              <w:top w:val="nil"/>
              <w:left w:val="nil"/>
              <w:bottom w:val="nil"/>
              <w:right w:val="nil"/>
            </w:tcBorders>
            <w:shd w:val="clear" w:color="auto" w:fill="auto"/>
            <w:noWrap/>
            <w:vAlign w:val="bottom"/>
            <w:hideMark/>
          </w:tcPr>
          <w:p w14:paraId="5B0661EA" w14:textId="77777777" w:rsidR="00F83A12" w:rsidRDefault="00F83A12">
            <w:pPr>
              <w:rPr>
                <w:sz w:val="20"/>
                <w:szCs w:val="20"/>
              </w:rPr>
            </w:pPr>
          </w:p>
        </w:tc>
        <w:tc>
          <w:tcPr>
            <w:tcW w:w="1018" w:type="dxa"/>
            <w:tcBorders>
              <w:top w:val="nil"/>
              <w:left w:val="nil"/>
              <w:bottom w:val="nil"/>
              <w:right w:val="nil"/>
            </w:tcBorders>
            <w:shd w:val="clear" w:color="auto" w:fill="auto"/>
            <w:noWrap/>
            <w:vAlign w:val="bottom"/>
            <w:hideMark/>
          </w:tcPr>
          <w:p w14:paraId="1EE7235A" w14:textId="77777777" w:rsidR="00F83A12" w:rsidRDefault="00F83A12">
            <w:pPr>
              <w:rPr>
                <w:sz w:val="20"/>
                <w:szCs w:val="20"/>
              </w:rPr>
            </w:pPr>
          </w:p>
        </w:tc>
      </w:tr>
      <w:tr w:rsidR="00F83A12" w14:paraId="52B7EFE6" w14:textId="77777777" w:rsidTr="00E64AB2">
        <w:trPr>
          <w:trHeight w:val="1104"/>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439D0" w14:textId="77777777" w:rsidR="00F83A12" w:rsidRDefault="00F83A12">
            <w:pPr>
              <w:rPr>
                <w:rFonts w:ascii="Calibri" w:hAnsi="Calibri" w:cs="Calibri"/>
                <w:sz w:val="20"/>
                <w:szCs w:val="20"/>
              </w:rPr>
            </w:pPr>
            <w:r>
              <w:rPr>
                <w:rFonts w:ascii="Calibri" w:hAnsi="Calibri" w:cs="Calibri"/>
                <w:sz w:val="20"/>
                <w:szCs w:val="20"/>
              </w:rPr>
              <w:t>NN</w:t>
            </w:r>
          </w:p>
        </w:tc>
        <w:tc>
          <w:tcPr>
            <w:tcW w:w="4277" w:type="dxa"/>
            <w:tcBorders>
              <w:top w:val="single" w:sz="4" w:space="0" w:color="auto"/>
              <w:left w:val="nil"/>
              <w:bottom w:val="single" w:sz="4" w:space="0" w:color="auto"/>
              <w:right w:val="single" w:sz="4" w:space="0" w:color="auto"/>
            </w:tcBorders>
            <w:shd w:val="clear" w:color="auto" w:fill="auto"/>
            <w:vAlign w:val="center"/>
            <w:hideMark/>
          </w:tcPr>
          <w:p w14:paraId="45CABEAC" w14:textId="77777777" w:rsidR="00F83A12" w:rsidRDefault="00F83A12">
            <w:pP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Наименовахие</w:t>
            </w:r>
            <w:proofErr w:type="spellEnd"/>
            <w:r>
              <w:rPr>
                <w:rFonts w:ascii="Calibri" w:hAnsi="Calibri" w:cs="Calibri"/>
                <w:sz w:val="20"/>
                <w:szCs w:val="20"/>
              </w:rPr>
              <w:t xml:space="preserve"> работы</w:t>
            </w: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0E01ABB9" w14:textId="77777777" w:rsidR="00F83A12" w:rsidRDefault="00F83A12">
            <w:pPr>
              <w:rPr>
                <w:rFonts w:ascii="Calibri" w:hAnsi="Calibri" w:cs="Calibri"/>
                <w:sz w:val="20"/>
                <w:szCs w:val="20"/>
              </w:rPr>
            </w:pPr>
            <w:r>
              <w:rPr>
                <w:rFonts w:ascii="Calibri" w:hAnsi="Calibri" w:cs="Calibri"/>
                <w:sz w:val="20"/>
                <w:szCs w:val="20"/>
              </w:rPr>
              <w:t>Единица измерения</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71258683" w14:textId="77777777" w:rsidR="00F83A12" w:rsidRDefault="00F83A12">
            <w:pPr>
              <w:rPr>
                <w:rFonts w:ascii="Calibri" w:hAnsi="Calibri" w:cs="Calibri"/>
                <w:sz w:val="20"/>
                <w:szCs w:val="20"/>
              </w:rPr>
            </w:pPr>
            <w:r>
              <w:rPr>
                <w:rFonts w:ascii="Calibri" w:hAnsi="Calibri" w:cs="Calibri"/>
                <w:sz w:val="20"/>
                <w:szCs w:val="20"/>
              </w:rPr>
              <w:t>Количество</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7A6332B" w14:textId="77777777" w:rsidR="00F83A12" w:rsidRDefault="00F83A12">
            <w:pPr>
              <w:rPr>
                <w:rFonts w:ascii="Calibri" w:hAnsi="Calibri" w:cs="Calibri"/>
                <w:sz w:val="20"/>
                <w:szCs w:val="20"/>
              </w:rPr>
            </w:pPr>
            <w:r>
              <w:rPr>
                <w:rFonts w:ascii="Calibri" w:hAnsi="Calibri" w:cs="Calibri"/>
                <w:sz w:val="20"/>
                <w:szCs w:val="20"/>
              </w:rPr>
              <w:t>Цена</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14:paraId="4E05E1E5" w14:textId="77777777" w:rsidR="00F83A12" w:rsidRDefault="00F83A12">
            <w:pPr>
              <w:rPr>
                <w:rFonts w:ascii="Calibri" w:hAnsi="Calibri" w:cs="Calibri"/>
                <w:sz w:val="20"/>
                <w:szCs w:val="20"/>
              </w:rPr>
            </w:pPr>
            <w:r>
              <w:rPr>
                <w:rFonts w:ascii="Calibri" w:hAnsi="Calibri" w:cs="Calibri"/>
                <w:sz w:val="20"/>
                <w:szCs w:val="20"/>
              </w:rPr>
              <w:t>Количество /армянских драм/</w:t>
            </w:r>
          </w:p>
        </w:tc>
      </w:tr>
      <w:tr w:rsidR="00F83A12" w14:paraId="23D20AB8" w14:textId="77777777" w:rsidTr="00E64AB2">
        <w:trPr>
          <w:trHeight w:val="288"/>
        </w:trPr>
        <w:tc>
          <w:tcPr>
            <w:tcW w:w="6900" w:type="dxa"/>
            <w:gridSpan w:val="4"/>
            <w:tcBorders>
              <w:top w:val="single" w:sz="4" w:space="0" w:color="auto"/>
              <w:left w:val="single" w:sz="4" w:space="0" w:color="auto"/>
              <w:bottom w:val="single" w:sz="4" w:space="0" w:color="auto"/>
              <w:right w:val="nil"/>
            </w:tcBorders>
            <w:shd w:val="clear" w:color="000000" w:fill="FFFFFF"/>
            <w:vAlign w:val="bottom"/>
            <w:hideMark/>
          </w:tcPr>
          <w:p w14:paraId="757B1EFF" w14:textId="77777777" w:rsidR="00F83A12" w:rsidRDefault="00F83A12">
            <w:pPr>
              <w:jc w:val="center"/>
              <w:rPr>
                <w:rFonts w:ascii="Calibri" w:hAnsi="Calibri" w:cs="Calibri"/>
                <w:b/>
                <w:bCs/>
                <w:sz w:val="22"/>
                <w:szCs w:val="22"/>
              </w:rPr>
            </w:pPr>
            <w:proofErr w:type="spellStart"/>
            <w:r>
              <w:rPr>
                <w:rFonts w:ascii="Calibri" w:hAnsi="Calibri" w:cs="Calibri"/>
                <w:b/>
                <w:bCs/>
                <w:sz w:val="22"/>
                <w:szCs w:val="22"/>
              </w:rPr>
              <w:t>Котайкский</w:t>
            </w:r>
            <w:proofErr w:type="spellEnd"/>
            <w:r>
              <w:rPr>
                <w:rFonts w:ascii="Calibri" w:hAnsi="Calibri" w:cs="Calibri"/>
                <w:b/>
                <w:bCs/>
                <w:sz w:val="22"/>
                <w:szCs w:val="22"/>
              </w:rPr>
              <w:t xml:space="preserve"> канал (Арзни, Нор-</w:t>
            </w:r>
            <w:proofErr w:type="spellStart"/>
            <w:r>
              <w:rPr>
                <w:rFonts w:ascii="Calibri" w:hAnsi="Calibri" w:cs="Calibri"/>
                <w:b/>
                <w:bCs/>
                <w:sz w:val="22"/>
                <w:szCs w:val="22"/>
              </w:rPr>
              <w:t>Гюх</w:t>
            </w:r>
            <w:proofErr w:type="spellEnd"/>
            <w:r>
              <w:rPr>
                <w:rFonts w:ascii="Calibri" w:hAnsi="Calibri" w:cs="Calibri"/>
                <w:b/>
                <w:bCs/>
                <w:sz w:val="22"/>
                <w:szCs w:val="22"/>
              </w:rPr>
              <w:t xml:space="preserve">, </w:t>
            </w:r>
            <w:proofErr w:type="spellStart"/>
            <w:r>
              <w:rPr>
                <w:rFonts w:ascii="Calibri" w:hAnsi="Calibri" w:cs="Calibri"/>
                <w:b/>
                <w:bCs/>
                <w:sz w:val="22"/>
                <w:szCs w:val="22"/>
              </w:rPr>
              <w:t>Джрабер</w:t>
            </w:r>
            <w:proofErr w:type="spellEnd"/>
            <w:r>
              <w:rPr>
                <w:rFonts w:ascii="Calibri" w:hAnsi="Calibri" w:cs="Calibri"/>
                <w:b/>
                <w:bCs/>
                <w:sz w:val="22"/>
                <w:szCs w:val="22"/>
              </w:rPr>
              <w:t xml:space="preserve">, </w:t>
            </w:r>
            <w:proofErr w:type="spellStart"/>
            <w:r>
              <w:rPr>
                <w:rFonts w:ascii="Calibri" w:hAnsi="Calibri" w:cs="Calibri"/>
                <w:b/>
                <w:bCs/>
                <w:sz w:val="22"/>
                <w:szCs w:val="22"/>
              </w:rPr>
              <w:t>Котайк</w:t>
            </w:r>
            <w:proofErr w:type="spellEnd"/>
            <w:r>
              <w:rPr>
                <w:rFonts w:ascii="Calibri" w:hAnsi="Calibri" w:cs="Calibri"/>
                <w:b/>
                <w:bCs/>
                <w:sz w:val="22"/>
                <w:szCs w:val="22"/>
              </w:rPr>
              <w:t xml:space="preserve">, </w:t>
            </w:r>
            <w:proofErr w:type="spellStart"/>
            <w:r>
              <w:rPr>
                <w:rFonts w:ascii="Calibri" w:hAnsi="Calibri" w:cs="Calibri"/>
                <w:b/>
                <w:bCs/>
                <w:sz w:val="22"/>
                <w:szCs w:val="22"/>
              </w:rPr>
              <w:t>Арамус</w:t>
            </w:r>
            <w:proofErr w:type="spellEnd"/>
            <w:r>
              <w:rPr>
                <w:rFonts w:ascii="Calibri" w:hAnsi="Calibri" w:cs="Calibri"/>
                <w:b/>
                <w:bCs/>
                <w:sz w:val="22"/>
                <w:szCs w:val="22"/>
              </w:rPr>
              <w:t xml:space="preserve">, Маяковский, Ариндж, </w:t>
            </w:r>
            <w:proofErr w:type="spellStart"/>
            <w:r>
              <w:rPr>
                <w:rFonts w:ascii="Calibri" w:hAnsi="Calibri" w:cs="Calibri"/>
                <w:b/>
                <w:bCs/>
                <w:sz w:val="22"/>
                <w:szCs w:val="22"/>
              </w:rPr>
              <w:t>Джрвеж</w:t>
            </w:r>
            <w:proofErr w:type="spellEnd"/>
            <w:r>
              <w:rPr>
                <w:rFonts w:ascii="Calibri" w:hAnsi="Calibri" w:cs="Calibri"/>
                <w:b/>
                <w:bCs/>
                <w:sz w:val="22"/>
                <w:szCs w:val="22"/>
              </w:rPr>
              <w:t>)</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F6111AE" w14:textId="77777777" w:rsidR="00F83A12" w:rsidRDefault="00F83A12">
            <w:pPr>
              <w:rPr>
                <w:rFonts w:ascii="Calibri" w:hAnsi="Calibri" w:cs="Calibri"/>
                <w:sz w:val="22"/>
                <w:szCs w:val="22"/>
              </w:rPr>
            </w:pPr>
            <w:r>
              <w:rPr>
                <w:rFonts w:ascii="Calibri" w:hAnsi="Calibri" w:cs="Calibri"/>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14:paraId="19EFE933" w14:textId="77777777" w:rsidR="00F83A12" w:rsidRDefault="00F83A12">
            <w:pPr>
              <w:rPr>
                <w:rFonts w:ascii="Calibri" w:hAnsi="Calibri" w:cs="Calibri"/>
                <w:sz w:val="22"/>
                <w:szCs w:val="22"/>
              </w:rPr>
            </w:pPr>
            <w:r>
              <w:rPr>
                <w:rFonts w:ascii="Calibri" w:hAnsi="Calibri" w:cs="Calibri"/>
                <w:sz w:val="22"/>
                <w:szCs w:val="22"/>
              </w:rPr>
              <w:t> </w:t>
            </w:r>
          </w:p>
        </w:tc>
      </w:tr>
      <w:tr w:rsidR="00F83A12" w14:paraId="68F1DA6A" w14:textId="77777777" w:rsidTr="00E64AB2">
        <w:trPr>
          <w:trHeight w:val="84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4BF1E95E" w14:textId="77777777" w:rsidR="00F83A12" w:rsidRDefault="00F83A12">
            <w:pPr>
              <w:jc w:val="center"/>
              <w:rPr>
                <w:rFonts w:ascii="Calibri" w:hAnsi="Calibri" w:cs="Calibri"/>
                <w:sz w:val="22"/>
                <w:szCs w:val="22"/>
              </w:rPr>
            </w:pPr>
            <w:r>
              <w:rPr>
                <w:rFonts w:ascii="Calibri" w:hAnsi="Calibri" w:cs="Calibri"/>
                <w:sz w:val="22"/>
                <w:szCs w:val="22"/>
              </w:rPr>
              <w:t>1</w:t>
            </w:r>
          </w:p>
        </w:tc>
        <w:tc>
          <w:tcPr>
            <w:tcW w:w="4277" w:type="dxa"/>
            <w:tcBorders>
              <w:top w:val="nil"/>
              <w:left w:val="nil"/>
              <w:bottom w:val="single" w:sz="4" w:space="0" w:color="auto"/>
              <w:right w:val="single" w:sz="4" w:space="0" w:color="auto"/>
            </w:tcBorders>
            <w:shd w:val="clear" w:color="auto" w:fill="auto"/>
            <w:vAlign w:val="center"/>
            <w:hideMark/>
          </w:tcPr>
          <w:p w14:paraId="1A92A1A7" w14:textId="77777777" w:rsidR="00F83A12" w:rsidRDefault="00F83A12">
            <w:pPr>
              <w:rPr>
                <w:rFonts w:ascii="GHEA Grapalat" w:hAnsi="GHEA Grapalat" w:cs="Calibri"/>
                <w:sz w:val="16"/>
                <w:szCs w:val="16"/>
              </w:rPr>
            </w:pPr>
            <w:r>
              <w:rPr>
                <w:rFonts w:ascii="GHEA Grapalat" w:hAnsi="GHEA Grapalat" w:cs="Calibri"/>
                <w:sz w:val="16"/>
                <w:szCs w:val="16"/>
              </w:rPr>
              <w:t>Заполнение отверстий в бетонных стенах акведука бетонным раствором /200 марки/</w:t>
            </w:r>
          </w:p>
        </w:tc>
        <w:tc>
          <w:tcPr>
            <w:tcW w:w="972" w:type="dxa"/>
            <w:tcBorders>
              <w:top w:val="nil"/>
              <w:left w:val="nil"/>
              <w:bottom w:val="single" w:sz="4" w:space="0" w:color="auto"/>
              <w:right w:val="single" w:sz="4" w:space="0" w:color="auto"/>
            </w:tcBorders>
            <w:shd w:val="clear" w:color="000000" w:fill="FFFFFF"/>
            <w:noWrap/>
            <w:vAlign w:val="center"/>
            <w:hideMark/>
          </w:tcPr>
          <w:p w14:paraId="0322BFB1"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065049BB" w14:textId="335FF40F"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noWrap/>
            <w:vAlign w:val="center"/>
            <w:hideMark/>
          </w:tcPr>
          <w:p w14:paraId="5129380A" w14:textId="77777777" w:rsidR="00F83A12" w:rsidRDefault="00F83A12">
            <w:pPr>
              <w:jc w:val="center"/>
              <w:rPr>
                <w:rFonts w:ascii="Calibri" w:hAnsi="Calibri" w:cs="Calibri"/>
                <w:sz w:val="22"/>
                <w:szCs w:val="22"/>
              </w:rPr>
            </w:pPr>
            <w:r>
              <w:rPr>
                <w:rFonts w:ascii="Calibri" w:hAnsi="Calibri" w:cs="Calibri"/>
                <w:sz w:val="22"/>
                <w:szCs w:val="22"/>
              </w:rPr>
              <w:t>6</w:t>
            </w:r>
          </w:p>
        </w:tc>
        <w:tc>
          <w:tcPr>
            <w:tcW w:w="1040" w:type="dxa"/>
            <w:tcBorders>
              <w:top w:val="nil"/>
              <w:left w:val="nil"/>
              <w:bottom w:val="single" w:sz="4" w:space="0" w:color="auto"/>
              <w:right w:val="single" w:sz="4" w:space="0" w:color="auto"/>
            </w:tcBorders>
            <w:shd w:val="clear" w:color="auto" w:fill="auto"/>
            <w:noWrap/>
            <w:vAlign w:val="center"/>
            <w:hideMark/>
          </w:tcPr>
          <w:p w14:paraId="3557BECF" w14:textId="77777777" w:rsidR="00F83A12" w:rsidRDefault="00F83A12">
            <w:pPr>
              <w:jc w:val="center"/>
              <w:rPr>
                <w:rFonts w:ascii="Calibri" w:hAnsi="Calibri" w:cs="Calibri"/>
                <w:sz w:val="22"/>
                <w:szCs w:val="22"/>
              </w:rPr>
            </w:pPr>
            <w:r>
              <w:rPr>
                <w:rFonts w:ascii="Calibri" w:hAnsi="Calibri" w:cs="Calibri"/>
                <w:sz w:val="22"/>
                <w:szCs w:val="22"/>
              </w:rPr>
              <w:t>155,39</w:t>
            </w:r>
          </w:p>
        </w:tc>
        <w:tc>
          <w:tcPr>
            <w:tcW w:w="1018" w:type="dxa"/>
            <w:tcBorders>
              <w:top w:val="nil"/>
              <w:left w:val="nil"/>
              <w:bottom w:val="single" w:sz="4" w:space="0" w:color="auto"/>
              <w:right w:val="single" w:sz="4" w:space="0" w:color="auto"/>
            </w:tcBorders>
            <w:shd w:val="clear" w:color="auto" w:fill="auto"/>
            <w:noWrap/>
            <w:vAlign w:val="center"/>
            <w:hideMark/>
          </w:tcPr>
          <w:p w14:paraId="023FE99D" w14:textId="77777777" w:rsidR="00F83A12" w:rsidRDefault="00F83A12">
            <w:pPr>
              <w:jc w:val="right"/>
              <w:rPr>
                <w:rFonts w:ascii="Calibri" w:hAnsi="Calibri" w:cs="Calibri"/>
                <w:sz w:val="22"/>
                <w:szCs w:val="22"/>
              </w:rPr>
            </w:pPr>
            <w:r>
              <w:rPr>
                <w:rFonts w:ascii="Calibri" w:hAnsi="Calibri" w:cs="Calibri"/>
                <w:sz w:val="22"/>
                <w:szCs w:val="22"/>
              </w:rPr>
              <w:t>932,31</w:t>
            </w:r>
          </w:p>
        </w:tc>
      </w:tr>
      <w:tr w:rsidR="00F83A12" w14:paraId="38B93DA9" w14:textId="77777777" w:rsidTr="00E64AB2">
        <w:trPr>
          <w:trHeight w:val="810"/>
        </w:trPr>
        <w:tc>
          <w:tcPr>
            <w:tcW w:w="640" w:type="dxa"/>
            <w:tcBorders>
              <w:top w:val="nil"/>
              <w:left w:val="single" w:sz="4" w:space="0" w:color="auto"/>
              <w:bottom w:val="single" w:sz="4" w:space="0" w:color="auto"/>
              <w:right w:val="nil"/>
            </w:tcBorders>
            <w:shd w:val="clear" w:color="000000" w:fill="FFFFFF"/>
            <w:noWrap/>
            <w:vAlign w:val="center"/>
            <w:hideMark/>
          </w:tcPr>
          <w:p w14:paraId="2154FF0F" w14:textId="77777777" w:rsidR="00F83A12" w:rsidRDefault="00F83A12">
            <w:pPr>
              <w:jc w:val="center"/>
              <w:rPr>
                <w:rFonts w:ascii="Calibri" w:hAnsi="Calibri" w:cs="Calibri"/>
                <w:sz w:val="22"/>
                <w:szCs w:val="22"/>
              </w:rPr>
            </w:pPr>
            <w:r>
              <w:rPr>
                <w:rFonts w:ascii="Calibri" w:hAnsi="Calibri" w:cs="Calibri"/>
                <w:sz w:val="22"/>
                <w:szCs w:val="22"/>
              </w:rPr>
              <w:t>2</w:t>
            </w:r>
          </w:p>
        </w:tc>
        <w:tc>
          <w:tcPr>
            <w:tcW w:w="4277" w:type="dxa"/>
            <w:tcBorders>
              <w:top w:val="nil"/>
              <w:left w:val="single" w:sz="4" w:space="0" w:color="auto"/>
              <w:bottom w:val="single" w:sz="4" w:space="0" w:color="auto"/>
              <w:right w:val="single" w:sz="4" w:space="0" w:color="auto"/>
            </w:tcBorders>
            <w:shd w:val="clear" w:color="auto" w:fill="auto"/>
            <w:vAlign w:val="center"/>
            <w:hideMark/>
          </w:tcPr>
          <w:p w14:paraId="54C9B82B" w14:textId="77777777" w:rsidR="00F83A12" w:rsidRDefault="00F83A12">
            <w:pPr>
              <w:rPr>
                <w:rFonts w:ascii="GHEA Grapalat" w:hAnsi="GHEA Grapalat" w:cs="Calibri"/>
                <w:sz w:val="16"/>
                <w:szCs w:val="16"/>
              </w:rPr>
            </w:pPr>
            <w:r>
              <w:rPr>
                <w:rFonts w:ascii="GHEA Grapalat" w:hAnsi="GHEA Grapalat" w:cs="Calibri"/>
                <w:sz w:val="16"/>
                <w:szCs w:val="16"/>
              </w:rPr>
              <w:t>Укладка гравийного подготовительного слоя на дне канала и насыпях.</w:t>
            </w:r>
          </w:p>
        </w:tc>
        <w:tc>
          <w:tcPr>
            <w:tcW w:w="972" w:type="dxa"/>
            <w:tcBorders>
              <w:top w:val="nil"/>
              <w:left w:val="nil"/>
              <w:bottom w:val="single" w:sz="4" w:space="0" w:color="auto"/>
              <w:right w:val="single" w:sz="4" w:space="0" w:color="auto"/>
            </w:tcBorders>
            <w:shd w:val="clear" w:color="000000" w:fill="FFFFFF"/>
            <w:noWrap/>
            <w:vAlign w:val="center"/>
            <w:hideMark/>
          </w:tcPr>
          <w:p w14:paraId="73523248"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59AB1BAB" w14:textId="761DE11E"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noWrap/>
            <w:vAlign w:val="center"/>
            <w:hideMark/>
          </w:tcPr>
          <w:p w14:paraId="145144FE" w14:textId="77777777" w:rsidR="00F83A12" w:rsidRDefault="00F83A12">
            <w:pPr>
              <w:jc w:val="center"/>
              <w:rPr>
                <w:rFonts w:ascii="Calibri" w:hAnsi="Calibri" w:cs="Calibri"/>
                <w:sz w:val="22"/>
                <w:szCs w:val="22"/>
              </w:rPr>
            </w:pPr>
            <w:r>
              <w:rPr>
                <w:rFonts w:ascii="Calibri" w:hAnsi="Calibri" w:cs="Calibri"/>
                <w:sz w:val="22"/>
                <w:szCs w:val="22"/>
              </w:rPr>
              <w:t>4</w:t>
            </w:r>
          </w:p>
        </w:tc>
        <w:tc>
          <w:tcPr>
            <w:tcW w:w="1040" w:type="dxa"/>
            <w:tcBorders>
              <w:top w:val="nil"/>
              <w:left w:val="nil"/>
              <w:bottom w:val="single" w:sz="4" w:space="0" w:color="auto"/>
              <w:right w:val="single" w:sz="4" w:space="0" w:color="auto"/>
            </w:tcBorders>
            <w:shd w:val="clear" w:color="auto" w:fill="auto"/>
            <w:noWrap/>
            <w:vAlign w:val="center"/>
            <w:hideMark/>
          </w:tcPr>
          <w:p w14:paraId="0CD07DE6" w14:textId="77777777" w:rsidR="00F83A12" w:rsidRDefault="00F83A12">
            <w:pPr>
              <w:jc w:val="center"/>
              <w:rPr>
                <w:rFonts w:ascii="Calibri" w:hAnsi="Calibri" w:cs="Calibri"/>
                <w:sz w:val="22"/>
                <w:szCs w:val="22"/>
              </w:rPr>
            </w:pPr>
            <w:r>
              <w:rPr>
                <w:rFonts w:ascii="Calibri" w:hAnsi="Calibri" w:cs="Calibri"/>
                <w:sz w:val="22"/>
                <w:szCs w:val="22"/>
              </w:rPr>
              <w:t>10,21</w:t>
            </w:r>
          </w:p>
        </w:tc>
        <w:tc>
          <w:tcPr>
            <w:tcW w:w="1018" w:type="dxa"/>
            <w:tcBorders>
              <w:top w:val="nil"/>
              <w:left w:val="nil"/>
              <w:bottom w:val="single" w:sz="4" w:space="0" w:color="auto"/>
              <w:right w:val="single" w:sz="4" w:space="0" w:color="auto"/>
            </w:tcBorders>
            <w:shd w:val="clear" w:color="auto" w:fill="auto"/>
            <w:noWrap/>
            <w:vAlign w:val="center"/>
            <w:hideMark/>
          </w:tcPr>
          <w:p w14:paraId="357A87D1" w14:textId="77777777" w:rsidR="00F83A12" w:rsidRDefault="00F83A12">
            <w:pPr>
              <w:jc w:val="right"/>
              <w:rPr>
                <w:rFonts w:ascii="Calibri" w:hAnsi="Calibri" w:cs="Calibri"/>
                <w:sz w:val="22"/>
                <w:szCs w:val="22"/>
              </w:rPr>
            </w:pPr>
            <w:r>
              <w:rPr>
                <w:rFonts w:ascii="Calibri" w:hAnsi="Calibri" w:cs="Calibri"/>
                <w:sz w:val="22"/>
                <w:szCs w:val="22"/>
              </w:rPr>
              <w:t>40,84</w:t>
            </w:r>
          </w:p>
        </w:tc>
      </w:tr>
      <w:tr w:rsidR="00F83A12" w14:paraId="68B00C26" w14:textId="77777777" w:rsidTr="00E64AB2">
        <w:trPr>
          <w:trHeight w:val="1155"/>
        </w:trPr>
        <w:tc>
          <w:tcPr>
            <w:tcW w:w="640" w:type="dxa"/>
            <w:tcBorders>
              <w:top w:val="nil"/>
              <w:left w:val="single" w:sz="4" w:space="0" w:color="auto"/>
              <w:bottom w:val="single" w:sz="4" w:space="0" w:color="auto"/>
              <w:right w:val="nil"/>
            </w:tcBorders>
            <w:shd w:val="clear" w:color="000000" w:fill="FFFFFF"/>
            <w:noWrap/>
            <w:vAlign w:val="center"/>
            <w:hideMark/>
          </w:tcPr>
          <w:p w14:paraId="357F42FA" w14:textId="77777777" w:rsidR="00F83A12" w:rsidRDefault="00F83A12">
            <w:pPr>
              <w:jc w:val="center"/>
              <w:rPr>
                <w:rFonts w:ascii="Calibri" w:hAnsi="Calibri" w:cs="Calibri"/>
                <w:sz w:val="22"/>
                <w:szCs w:val="22"/>
              </w:rPr>
            </w:pPr>
            <w:r>
              <w:rPr>
                <w:rFonts w:ascii="Calibri" w:hAnsi="Calibri" w:cs="Calibri"/>
                <w:sz w:val="22"/>
                <w:szCs w:val="22"/>
              </w:rPr>
              <w:t>3</w:t>
            </w:r>
          </w:p>
        </w:tc>
        <w:tc>
          <w:tcPr>
            <w:tcW w:w="4277" w:type="dxa"/>
            <w:tcBorders>
              <w:top w:val="nil"/>
              <w:left w:val="single" w:sz="4" w:space="0" w:color="auto"/>
              <w:bottom w:val="single" w:sz="4" w:space="0" w:color="auto"/>
              <w:right w:val="single" w:sz="4" w:space="0" w:color="auto"/>
            </w:tcBorders>
            <w:shd w:val="clear" w:color="auto" w:fill="auto"/>
            <w:vAlign w:val="center"/>
            <w:hideMark/>
          </w:tcPr>
          <w:p w14:paraId="6E394EB4" w14:textId="77777777" w:rsidR="00F83A12" w:rsidRDefault="00F83A12">
            <w:pPr>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м2 и глубиной до 100 мм с предварительным удалением старого бетона и ручной подготовкой бетона - /200 марки</w:t>
            </w:r>
          </w:p>
        </w:tc>
        <w:tc>
          <w:tcPr>
            <w:tcW w:w="972" w:type="dxa"/>
            <w:tcBorders>
              <w:top w:val="nil"/>
              <w:left w:val="nil"/>
              <w:bottom w:val="single" w:sz="4" w:space="0" w:color="auto"/>
              <w:right w:val="single" w:sz="4" w:space="0" w:color="auto"/>
            </w:tcBorders>
            <w:shd w:val="clear" w:color="000000" w:fill="FFFFFF"/>
            <w:noWrap/>
            <w:vAlign w:val="center"/>
            <w:hideMark/>
          </w:tcPr>
          <w:p w14:paraId="13426B5F"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278D4016" w14:textId="2D0E28DD"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noWrap/>
            <w:vAlign w:val="center"/>
            <w:hideMark/>
          </w:tcPr>
          <w:p w14:paraId="70E046A9" w14:textId="77777777" w:rsidR="00F83A12" w:rsidRDefault="00F83A12">
            <w:pPr>
              <w:jc w:val="center"/>
              <w:rPr>
                <w:rFonts w:ascii="Calibri" w:hAnsi="Calibri" w:cs="Calibri"/>
                <w:sz w:val="22"/>
                <w:szCs w:val="22"/>
              </w:rPr>
            </w:pPr>
            <w:r>
              <w:rPr>
                <w:rFonts w:ascii="Calibri" w:hAnsi="Calibri" w:cs="Calibri"/>
                <w:sz w:val="22"/>
                <w:szCs w:val="22"/>
              </w:rPr>
              <w:t>10</w:t>
            </w:r>
          </w:p>
        </w:tc>
        <w:tc>
          <w:tcPr>
            <w:tcW w:w="1040" w:type="dxa"/>
            <w:tcBorders>
              <w:top w:val="nil"/>
              <w:left w:val="nil"/>
              <w:bottom w:val="single" w:sz="4" w:space="0" w:color="auto"/>
              <w:right w:val="single" w:sz="4" w:space="0" w:color="auto"/>
            </w:tcBorders>
            <w:shd w:val="clear" w:color="auto" w:fill="auto"/>
            <w:noWrap/>
            <w:vAlign w:val="center"/>
            <w:hideMark/>
          </w:tcPr>
          <w:p w14:paraId="6703A3D9" w14:textId="77777777" w:rsidR="00F83A12" w:rsidRDefault="00F83A12">
            <w:pPr>
              <w:jc w:val="center"/>
              <w:rPr>
                <w:rFonts w:ascii="Calibri" w:hAnsi="Calibri" w:cs="Calibri"/>
                <w:sz w:val="22"/>
                <w:szCs w:val="22"/>
              </w:rPr>
            </w:pPr>
            <w:r>
              <w:rPr>
                <w:rFonts w:ascii="Calibri" w:hAnsi="Calibri" w:cs="Calibri"/>
                <w:sz w:val="22"/>
                <w:szCs w:val="22"/>
              </w:rPr>
              <w:t>155,39</w:t>
            </w:r>
          </w:p>
        </w:tc>
        <w:tc>
          <w:tcPr>
            <w:tcW w:w="1018" w:type="dxa"/>
            <w:tcBorders>
              <w:top w:val="nil"/>
              <w:left w:val="nil"/>
              <w:bottom w:val="single" w:sz="4" w:space="0" w:color="auto"/>
              <w:right w:val="single" w:sz="4" w:space="0" w:color="auto"/>
            </w:tcBorders>
            <w:shd w:val="clear" w:color="auto" w:fill="auto"/>
            <w:noWrap/>
            <w:vAlign w:val="center"/>
            <w:hideMark/>
          </w:tcPr>
          <w:p w14:paraId="11B1AFC0" w14:textId="77777777" w:rsidR="00F83A12" w:rsidRDefault="00F83A12">
            <w:pPr>
              <w:jc w:val="right"/>
              <w:rPr>
                <w:rFonts w:ascii="Calibri" w:hAnsi="Calibri" w:cs="Calibri"/>
                <w:sz w:val="22"/>
                <w:szCs w:val="22"/>
              </w:rPr>
            </w:pPr>
            <w:r>
              <w:rPr>
                <w:rFonts w:ascii="Calibri" w:hAnsi="Calibri" w:cs="Calibri"/>
                <w:sz w:val="22"/>
                <w:szCs w:val="22"/>
              </w:rPr>
              <w:t>1553,90</w:t>
            </w:r>
          </w:p>
        </w:tc>
      </w:tr>
      <w:tr w:rsidR="00F83A12" w14:paraId="601A471C" w14:textId="77777777" w:rsidTr="00E64AB2">
        <w:trPr>
          <w:trHeight w:val="750"/>
        </w:trPr>
        <w:tc>
          <w:tcPr>
            <w:tcW w:w="640" w:type="dxa"/>
            <w:tcBorders>
              <w:top w:val="nil"/>
              <w:left w:val="single" w:sz="4" w:space="0" w:color="auto"/>
              <w:bottom w:val="single" w:sz="4" w:space="0" w:color="auto"/>
              <w:right w:val="nil"/>
            </w:tcBorders>
            <w:shd w:val="clear" w:color="000000" w:fill="FFFFFF"/>
            <w:noWrap/>
            <w:vAlign w:val="center"/>
            <w:hideMark/>
          </w:tcPr>
          <w:p w14:paraId="44CEFEDF" w14:textId="77777777" w:rsidR="00F83A12" w:rsidRDefault="00F83A12">
            <w:pPr>
              <w:jc w:val="center"/>
              <w:rPr>
                <w:rFonts w:ascii="Calibri" w:hAnsi="Calibri" w:cs="Calibri"/>
                <w:sz w:val="22"/>
                <w:szCs w:val="22"/>
              </w:rPr>
            </w:pPr>
            <w:r>
              <w:rPr>
                <w:rFonts w:ascii="Calibri" w:hAnsi="Calibri" w:cs="Calibri"/>
                <w:sz w:val="22"/>
                <w:szCs w:val="22"/>
              </w:rPr>
              <w:t>4</w:t>
            </w:r>
          </w:p>
        </w:tc>
        <w:tc>
          <w:tcPr>
            <w:tcW w:w="4277" w:type="dxa"/>
            <w:tcBorders>
              <w:top w:val="nil"/>
              <w:left w:val="single" w:sz="4" w:space="0" w:color="auto"/>
              <w:bottom w:val="single" w:sz="4" w:space="0" w:color="auto"/>
              <w:right w:val="single" w:sz="4" w:space="0" w:color="auto"/>
            </w:tcBorders>
            <w:shd w:val="clear" w:color="auto" w:fill="auto"/>
            <w:vAlign w:val="center"/>
            <w:hideMark/>
          </w:tcPr>
          <w:p w14:paraId="54148E85" w14:textId="77777777" w:rsidR="00F83A12" w:rsidRDefault="00F83A12">
            <w:pPr>
              <w:rPr>
                <w:rFonts w:ascii="GHEA Grapalat" w:hAnsi="GHEA Grapalat" w:cs="Calibri"/>
                <w:sz w:val="16"/>
                <w:szCs w:val="16"/>
              </w:rPr>
            </w:pPr>
            <w:r>
              <w:rPr>
                <w:rFonts w:ascii="GHEA Grapalat" w:hAnsi="GHEA Grapalat" w:cs="Calibri"/>
                <w:sz w:val="16"/>
                <w:szCs w:val="16"/>
              </w:rPr>
              <w:t xml:space="preserve">Заполнение отверстий в бетонных стенах канала бетонным раствором /200 марок/ </w:t>
            </w:r>
          </w:p>
        </w:tc>
        <w:tc>
          <w:tcPr>
            <w:tcW w:w="972" w:type="dxa"/>
            <w:tcBorders>
              <w:top w:val="nil"/>
              <w:left w:val="nil"/>
              <w:bottom w:val="single" w:sz="4" w:space="0" w:color="auto"/>
              <w:right w:val="single" w:sz="4" w:space="0" w:color="auto"/>
            </w:tcBorders>
            <w:shd w:val="clear" w:color="000000" w:fill="FFFFFF"/>
            <w:noWrap/>
            <w:vAlign w:val="center"/>
            <w:hideMark/>
          </w:tcPr>
          <w:p w14:paraId="1F4AD5F9"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33AC7888" w14:textId="72F4AA5D"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noWrap/>
            <w:vAlign w:val="center"/>
            <w:hideMark/>
          </w:tcPr>
          <w:p w14:paraId="7A98C8AD" w14:textId="77777777" w:rsidR="00F83A12" w:rsidRDefault="00F83A12">
            <w:pPr>
              <w:jc w:val="center"/>
              <w:rPr>
                <w:rFonts w:ascii="Calibri" w:hAnsi="Calibri" w:cs="Calibri"/>
                <w:sz w:val="22"/>
                <w:szCs w:val="22"/>
              </w:rPr>
            </w:pPr>
            <w:r>
              <w:rPr>
                <w:rFonts w:ascii="Calibri" w:hAnsi="Calibri" w:cs="Calibri"/>
                <w:sz w:val="22"/>
                <w:szCs w:val="22"/>
              </w:rPr>
              <w:t>50</w:t>
            </w:r>
          </w:p>
        </w:tc>
        <w:tc>
          <w:tcPr>
            <w:tcW w:w="1040" w:type="dxa"/>
            <w:tcBorders>
              <w:top w:val="nil"/>
              <w:left w:val="nil"/>
              <w:bottom w:val="single" w:sz="4" w:space="0" w:color="auto"/>
              <w:right w:val="single" w:sz="4" w:space="0" w:color="auto"/>
            </w:tcBorders>
            <w:shd w:val="clear" w:color="auto" w:fill="auto"/>
            <w:noWrap/>
            <w:vAlign w:val="center"/>
            <w:hideMark/>
          </w:tcPr>
          <w:p w14:paraId="52579BCB" w14:textId="77777777" w:rsidR="00F83A12" w:rsidRDefault="00F83A12">
            <w:pPr>
              <w:jc w:val="center"/>
              <w:rPr>
                <w:rFonts w:ascii="Calibri" w:hAnsi="Calibri" w:cs="Calibri"/>
                <w:sz w:val="22"/>
                <w:szCs w:val="22"/>
              </w:rPr>
            </w:pPr>
            <w:r>
              <w:rPr>
                <w:rFonts w:ascii="Calibri" w:hAnsi="Calibri" w:cs="Calibri"/>
                <w:sz w:val="22"/>
                <w:szCs w:val="22"/>
              </w:rPr>
              <w:t>56,84</w:t>
            </w:r>
          </w:p>
        </w:tc>
        <w:tc>
          <w:tcPr>
            <w:tcW w:w="1018" w:type="dxa"/>
            <w:tcBorders>
              <w:top w:val="nil"/>
              <w:left w:val="nil"/>
              <w:bottom w:val="single" w:sz="4" w:space="0" w:color="auto"/>
              <w:right w:val="single" w:sz="4" w:space="0" w:color="auto"/>
            </w:tcBorders>
            <w:shd w:val="clear" w:color="auto" w:fill="auto"/>
            <w:noWrap/>
            <w:vAlign w:val="center"/>
            <w:hideMark/>
          </w:tcPr>
          <w:p w14:paraId="060099D5" w14:textId="77777777" w:rsidR="00F83A12" w:rsidRDefault="00F83A12">
            <w:pPr>
              <w:jc w:val="right"/>
              <w:rPr>
                <w:rFonts w:ascii="Calibri" w:hAnsi="Calibri" w:cs="Calibri"/>
                <w:sz w:val="22"/>
                <w:szCs w:val="22"/>
              </w:rPr>
            </w:pPr>
            <w:r>
              <w:rPr>
                <w:rFonts w:ascii="Calibri" w:hAnsi="Calibri" w:cs="Calibri"/>
                <w:sz w:val="22"/>
                <w:szCs w:val="22"/>
              </w:rPr>
              <w:t>2841,90</w:t>
            </w:r>
          </w:p>
        </w:tc>
      </w:tr>
      <w:tr w:rsidR="00F83A12" w14:paraId="38F3B711" w14:textId="77777777" w:rsidTr="00E64AB2">
        <w:trPr>
          <w:trHeight w:val="300"/>
        </w:trPr>
        <w:tc>
          <w:tcPr>
            <w:tcW w:w="690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6B26E8FE" w14:textId="77777777" w:rsidR="00F83A12" w:rsidRDefault="00F83A12">
            <w:pPr>
              <w:jc w:val="center"/>
              <w:rPr>
                <w:rFonts w:ascii="Calibri" w:hAnsi="Calibri" w:cs="Calibri"/>
                <w:b/>
                <w:bCs/>
                <w:sz w:val="22"/>
                <w:szCs w:val="22"/>
              </w:rPr>
            </w:pPr>
            <w:r>
              <w:rPr>
                <w:rFonts w:ascii="Calibri" w:hAnsi="Calibri" w:cs="Calibri"/>
                <w:b/>
                <w:bCs/>
                <w:sz w:val="22"/>
                <w:szCs w:val="22"/>
              </w:rPr>
              <w:t>Разделитель R-2 (Арзни)</w:t>
            </w:r>
          </w:p>
        </w:tc>
        <w:tc>
          <w:tcPr>
            <w:tcW w:w="1040" w:type="dxa"/>
            <w:tcBorders>
              <w:top w:val="nil"/>
              <w:left w:val="nil"/>
              <w:bottom w:val="single" w:sz="4" w:space="0" w:color="auto"/>
              <w:right w:val="single" w:sz="4" w:space="0" w:color="auto"/>
            </w:tcBorders>
            <w:shd w:val="clear" w:color="auto" w:fill="auto"/>
            <w:noWrap/>
            <w:vAlign w:val="center"/>
            <w:hideMark/>
          </w:tcPr>
          <w:p w14:paraId="4EC540B9" w14:textId="77777777" w:rsidR="00F83A12" w:rsidRDefault="00F83A12">
            <w:pPr>
              <w:jc w:val="center"/>
              <w:rPr>
                <w:rFonts w:ascii="Calibri" w:hAnsi="Calibri" w:cs="Calibri"/>
                <w:sz w:val="22"/>
                <w:szCs w:val="22"/>
              </w:rPr>
            </w:pPr>
            <w:r>
              <w:rPr>
                <w:rFonts w:ascii="Calibri" w:hAnsi="Calibri" w:cs="Calibri"/>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14:paraId="0050DB24" w14:textId="77777777" w:rsidR="00F83A12" w:rsidRDefault="00F83A12">
            <w:pPr>
              <w:rPr>
                <w:rFonts w:ascii="Calibri" w:hAnsi="Calibri" w:cs="Calibri"/>
                <w:sz w:val="22"/>
                <w:szCs w:val="22"/>
              </w:rPr>
            </w:pPr>
            <w:r>
              <w:rPr>
                <w:rFonts w:ascii="Calibri" w:hAnsi="Calibri" w:cs="Calibri"/>
                <w:sz w:val="22"/>
                <w:szCs w:val="22"/>
              </w:rPr>
              <w:t> </w:t>
            </w:r>
          </w:p>
        </w:tc>
      </w:tr>
      <w:tr w:rsidR="00F83A12" w14:paraId="3A00BF2D" w14:textId="77777777" w:rsidTr="00E64AB2">
        <w:trPr>
          <w:trHeight w:val="864"/>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78C2C97C" w14:textId="77777777" w:rsidR="00F83A12" w:rsidRDefault="00F83A12">
            <w:pPr>
              <w:jc w:val="center"/>
              <w:rPr>
                <w:rFonts w:ascii="Calibri" w:hAnsi="Calibri" w:cs="Calibri"/>
                <w:sz w:val="22"/>
                <w:szCs w:val="22"/>
              </w:rPr>
            </w:pPr>
            <w:r>
              <w:rPr>
                <w:rFonts w:ascii="Calibri" w:hAnsi="Calibri" w:cs="Calibri"/>
                <w:sz w:val="22"/>
                <w:szCs w:val="22"/>
              </w:rPr>
              <w:t>1</w:t>
            </w:r>
          </w:p>
        </w:tc>
        <w:tc>
          <w:tcPr>
            <w:tcW w:w="4277" w:type="dxa"/>
            <w:tcBorders>
              <w:top w:val="nil"/>
              <w:left w:val="nil"/>
              <w:bottom w:val="single" w:sz="4" w:space="0" w:color="auto"/>
              <w:right w:val="single" w:sz="4" w:space="0" w:color="auto"/>
            </w:tcBorders>
            <w:shd w:val="clear" w:color="000000" w:fill="FFFFFF"/>
            <w:vAlign w:val="center"/>
            <w:hideMark/>
          </w:tcPr>
          <w:p w14:paraId="63B89F1E" w14:textId="77777777" w:rsidR="00F83A12" w:rsidRDefault="00F83A12">
            <w:pPr>
              <w:rPr>
                <w:rFonts w:ascii="GHEA Grapalat" w:hAnsi="GHEA Grapalat" w:cs="Calibri"/>
                <w:sz w:val="16"/>
                <w:szCs w:val="16"/>
              </w:rPr>
            </w:pPr>
            <w:r>
              <w:rPr>
                <w:rFonts w:ascii="GHEA Grapalat" w:hAnsi="GHEA Grapalat" w:cs="Calibri"/>
                <w:sz w:val="16"/>
                <w:szCs w:val="16"/>
              </w:rPr>
              <w:t xml:space="preserve">Заделка небольших отверстий в бетонных стенах площадью до 0,1 м2 и глубиной 100 мм с предварительным удалением старого бетона и ручным приготовлением бетона - /200 марок/               </w:t>
            </w:r>
          </w:p>
        </w:tc>
        <w:tc>
          <w:tcPr>
            <w:tcW w:w="972" w:type="dxa"/>
            <w:tcBorders>
              <w:top w:val="nil"/>
              <w:left w:val="nil"/>
              <w:bottom w:val="single" w:sz="4" w:space="0" w:color="auto"/>
              <w:right w:val="single" w:sz="4" w:space="0" w:color="auto"/>
            </w:tcBorders>
            <w:shd w:val="clear" w:color="000000" w:fill="FFFFFF"/>
            <w:noWrap/>
            <w:vAlign w:val="center"/>
            <w:hideMark/>
          </w:tcPr>
          <w:p w14:paraId="1A5DE5F0"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3CBD3284" w14:textId="7B2D77E7"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noWrap/>
            <w:vAlign w:val="center"/>
            <w:hideMark/>
          </w:tcPr>
          <w:p w14:paraId="4147CC04" w14:textId="77777777" w:rsidR="00F83A12" w:rsidRDefault="00F83A12">
            <w:pPr>
              <w:jc w:val="center"/>
              <w:rPr>
                <w:rFonts w:ascii="Calibri" w:hAnsi="Calibri" w:cs="Calibri"/>
                <w:sz w:val="22"/>
                <w:szCs w:val="22"/>
              </w:rPr>
            </w:pPr>
            <w:r>
              <w:rPr>
                <w:rFonts w:ascii="Calibri" w:hAnsi="Calibri" w:cs="Calibri"/>
                <w:sz w:val="22"/>
                <w:szCs w:val="22"/>
              </w:rPr>
              <w:t>6</w:t>
            </w:r>
          </w:p>
        </w:tc>
        <w:tc>
          <w:tcPr>
            <w:tcW w:w="1040" w:type="dxa"/>
            <w:tcBorders>
              <w:top w:val="nil"/>
              <w:left w:val="nil"/>
              <w:bottom w:val="single" w:sz="4" w:space="0" w:color="auto"/>
              <w:right w:val="single" w:sz="4" w:space="0" w:color="auto"/>
            </w:tcBorders>
            <w:shd w:val="clear" w:color="auto" w:fill="auto"/>
            <w:noWrap/>
            <w:vAlign w:val="center"/>
            <w:hideMark/>
          </w:tcPr>
          <w:p w14:paraId="7A6A9C07" w14:textId="77777777" w:rsidR="00F83A12" w:rsidRDefault="00F83A12">
            <w:pPr>
              <w:jc w:val="center"/>
              <w:rPr>
                <w:rFonts w:ascii="Calibri" w:hAnsi="Calibri" w:cs="Calibri"/>
                <w:sz w:val="22"/>
                <w:szCs w:val="22"/>
              </w:rPr>
            </w:pPr>
            <w:r>
              <w:rPr>
                <w:rFonts w:ascii="Calibri" w:hAnsi="Calibri" w:cs="Calibri"/>
                <w:sz w:val="22"/>
                <w:szCs w:val="22"/>
              </w:rPr>
              <w:t>155,38</w:t>
            </w:r>
          </w:p>
        </w:tc>
        <w:tc>
          <w:tcPr>
            <w:tcW w:w="1018" w:type="dxa"/>
            <w:tcBorders>
              <w:top w:val="nil"/>
              <w:left w:val="nil"/>
              <w:bottom w:val="single" w:sz="4" w:space="0" w:color="auto"/>
              <w:right w:val="single" w:sz="4" w:space="0" w:color="auto"/>
            </w:tcBorders>
            <w:shd w:val="clear" w:color="auto" w:fill="auto"/>
            <w:noWrap/>
            <w:vAlign w:val="center"/>
            <w:hideMark/>
          </w:tcPr>
          <w:p w14:paraId="66F0ABEE" w14:textId="77777777" w:rsidR="00F83A12" w:rsidRDefault="00F83A12">
            <w:pPr>
              <w:jc w:val="right"/>
              <w:rPr>
                <w:rFonts w:ascii="Calibri" w:hAnsi="Calibri" w:cs="Calibri"/>
                <w:sz w:val="22"/>
                <w:szCs w:val="22"/>
              </w:rPr>
            </w:pPr>
            <w:r>
              <w:rPr>
                <w:rFonts w:ascii="Calibri" w:hAnsi="Calibri" w:cs="Calibri"/>
                <w:sz w:val="22"/>
                <w:szCs w:val="22"/>
              </w:rPr>
              <w:t>932,30</w:t>
            </w:r>
          </w:p>
        </w:tc>
      </w:tr>
      <w:tr w:rsidR="00F83A12" w14:paraId="266690D4" w14:textId="77777777" w:rsidTr="00E64AB2">
        <w:trPr>
          <w:trHeight w:val="288"/>
        </w:trPr>
        <w:tc>
          <w:tcPr>
            <w:tcW w:w="6900"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49B2E289" w14:textId="77777777" w:rsidR="00F83A12" w:rsidRDefault="00F83A12">
            <w:pPr>
              <w:jc w:val="center"/>
              <w:rPr>
                <w:rFonts w:ascii="Calibri" w:hAnsi="Calibri" w:cs="Calibri"/>
                <w:b/>
                <w:bCs/>
                <w:sz w:val="22"/>
                <w:szCs w:val="22"/>
              </w:rPr>
            </w:pPr>
            <w:r>
              <w:rPr>
                <w:rFonts w:ascii="Calibri" w:hAnsi="Calibri" w:cs="Calibri"/>
                <w:b/>
                <w:bCs/>
                <w:sz w:val="22"/>
                <w:szCs w:val="22"/>
              </w:rPr>
              <w:t>Внутрихозяйственные сети сообщества Маяковского</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EA97CA8" w14:textId="77777777" w:rsidR="00F83A12" w:rsidRDefault="00F83A12">
            <w:pPr>
              <w:jc w:val="center"/>
              <w:rPr>
                <w:rFonts w:ascii="Calibri" w:hAnsi="Calibri" w:cs="Calibri"/>
                <w:sz w:val="22"/>
                <w:szCs w:val="22"/>
              </w:rPr>
            </w:pPr>
            <w:r>
              <w:rPr>
                <w:rFonts w:ascii="Calibri" w:hAnsi="Calibri" w:cs="Calibri"/>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14:paraId="77201F88" w14:textId="77777777" w:rsidR="00F83A12" w:rsidRDefault="00F83A12">
            <w:pPr>
              <w:rPr>
                <w:rFonts w:ascii="Calibri" w:hAnsi="Calibri" w:cs="Calibri"/>
                <w:sz w:val="22"/>
                <w:szCs w:val="22"/>
              </w:rPr>
            </w:pPr>
            <w:r>
              <w:rPr>
                <w:rFonts w:ascii="Calibri" w:hAnsi="Calibri" w:cs="Calibri"/>
                <w:sz w:val="22"/>
                <w:szCs w:val="22"/>
              </w:rPr>
              <w:t> </w:t>
            </w:r>
          </w:p>
        </w:tc>
      </w:tr>
      <w:tr w:rsidR="00F83A12" w14:paraId="0A151E88" w14:textId="77777777" w:rsidTr="00E64AB2">
        <w:trPr>
          <w:trHeight w:val="864"/>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47CEE88F" w14:textId="77777777" w:rsidR="00F83A12" w:rsidRDefault="00F83A12">
            <w:pPr>
              <w:jc w:val="center"/>
              <w:rPr>
                <w:rFonts w:ascii="Calibri" w:hAnsi="Calibri" w:cs="Calibri"/>
                <w:sz w:val="22"/>
                <w:szCs w:val="22"/>
              </w:rPr>
            </w:pPr>
            <w:r>
              <w:rPr>
                <w:rFonts w:ascii="Calibri" w:hAnsi="Calibri" w:cs="Calibri"/>
                <w:sz w:val="22"/>
                <w:szCs w:val="22"/>
              </w:rPr>
              <w:t>1</w:t>
            </w:r>
          </w:p>
        </w:tc>
        <w:tc>
          <w:tcPr>
            <w:tcW w:w="4277" w:type="dxa"/>
            <w:tcBorders>
              <w:top w:val="nil"/>
              <w:left w:val="nil"/>
              <w:bottom w:val="single" w:sz="4" w:space="0" w:color="auto"/>
              <w:right w:val="single" w:sz="4" w:space="0" w:color="auto"/>
            </w:tcBorders>
            <w:shd w:val="clear" w:color="auto" w:fill="auto"/>
            <w:vAlign w:val="center"/>
            <w:hideMark/>
          </w:tcPr>
          <w:p w14:paraId="67BCA417" w14:textId="77777777" w:rsidR="00F83A12" w:rsidRDefault="00F83A12">
            <w:pPr>
              <w:jc w:val="center"/>
              <w:rPr>
                <w:rFonts w:ascii="GHEA Grapalat" w:hAnsi="GHEA Grapalat" w:cs="Calibri"/>
                <w:sz w:val="16"/>
                <w:szCs w:val="16"/>
              </w:rPr>
            </w:pPr>
            <w:r>
              <w:rPr>
                <w:rFonts w:ascii="GHEA Grapalat" w:hAnsi="GHEA Grapalat" w:cs="Calibri"/>
                <w:sz w:val="16"/>
                <w:szCs w:val="16"/>
              </w:rPr>
              <w:t xml:space="preserve">Заделка небольших отверстий в бетонных стенах площадью до 0,1 м2 и глубиной до 100 мм с предварительным демонтажем старого бетона и ручной подготовкой бетона: /200 марок/                            </w:t>
            </w:r>
          </w:p>
        </w:tc>
        <w:tc>
          <w:tcPr>
            <w:tcW w:w="972" w:type="dxa"/>
            <w:tcBorders>
              <w:top w:val="nil"/>
              <w:left w:val="nil"/>
              <w:bottom w:val="single" w:sz="4" w:space="0" w:color="auto"/>
              <w:right w:val="single" w:sz="4" w:space="0" w:color="auto"/>
            </w:tcBorders>
            <w:shd w:val="clear" w:color="000000" w:fill="FFFFFF"/>
            <w:noWrap/>
            <w:vAlign w:val="center"/>
            <w:hideMark/>
          </w:tcPr>
          <w:p w14:paraId="0D7C78A8"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4AF00702" w14:textId="7EF4B97A"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vAlign w:val="center"/>
            <w:hideMark/>
          </w:tcPr>
          <w:p w14:paraId="7549ACD8" w14:textId="77777777" w:rsidR="00F83A12" w:rsidRDefault="00F83A12">
            <w:pPr>
              <w:jc w:val="center"/>
              <w:rPr>
                <w:rFonts w:ascii="GHEA Grapalat" w:hAnsi="GHEA Grapalat" w:cs="Calibri"/>
                <w:sz w:val="16"/>
                <w:szCs w:val="16"/>
              </w:rPr>
            </w:pPr>
            <w:r>
              <w:rPr>
                <w:rFonts w:ascii="GHEA Grapalat" w:hAnsi="GHEA Grapalat" w:cs="Calibri"/>
                <w:sz w:val="16"/>
                <w:szCs w:val="16"/>
              </w:rPr>
              <w:t>4</w:t>
            </w:r>
          </w:p>
        </w:tc>
        <w:tc>
          <w:tcPr>
            <w:tcW w:w="1040" w:type="dxa"/>
            <w:tcBorders>
              <w:top w:val="nil"/>
              <w:left w:val="nil"/>
              <w:bottom w:val="single" w:sz="4" w:space="0" w:color="auto"/>
              <w:right w:val="single" w:sz="4" w:space="0" w:color="auto"/>
            </w:tcBorders>
            <w:shd w:val="clear" w:color="auto" w:fill="auto"/>
            <w:noWrap/>
            <w:vAlign w:val="center"/>
            <w:hideMark/>
          </w:tcPr>
          <w:p w14:paraId="2678C17F" w14:textId="77777777" w:rsidR="00F83A12" w:rsidRDefault="00F83A12">
            <w:pPr>
              <w:jc w:val="center"/>
              <w:rPr>
                <w:rFonts w:ascii="Calibri" w:hAnsi="Calibri" w:cs="Calibri"/>
                <w:sz w:val="22"/>
                <w:szCs w:val="22"/>
              </w:rPr>
            </w:pPr>
            <w:r>
              <w:rPr>
                <w:rFonts w:ascii="Calibri" w:hAnsi="Calibri" w:cs="Calibri"/>
                <w:sz w:val="22"/>
                <w:szCs w:val="22"/>
              </w:rPr>
              <w:t>155,39</w:t>
            </w:r>
          </w:p>
        </w:tc>
        <w:tc>
          <w:tcPr>
            <w:tcW w:w="1018" w:type="dxa"/>
            <w:tcBorders>
              <w:top w:val="nil"/>
              <w:left w:val="nil"/>
              <w:bottom w:val="single" w:sz="4" w:space="0" w:color="auto"/>
              <w:right w:val="single" w:sz="4" w:space="0" w:color="auto"/>
            </w:tcBorders>
            <w:shd w:val="clear" w:color="auto" w:fill="auto"/>
            <w:noWrap/>
            <w:vAlign w:val="center"/>
            <w:hideMark/>
          </w:tcPr>
          <w:p w14:paraId="01A3F5B0" w14:textId="77777777" w:rsidR="00F83A12" w:rsidRDefault="00F83A12">
            <w:pPr>
              <w:jc w:val="right"/>
              <w:rPr>
                <w:rFonts w:ascii="Calibri" w:hAnsi="Calibri" w:cs="Calibri"/>
                <w:sz w:val="22"/>
                <w:szCs w:val="22"/>
              </w:rPr>
            </w:pPr>
            <w:r>
              <w:rPr>
                <w:rFonts w:ascii="Calibri" w:hAnsi="Calibri" w:cs="Calibri"/>
                <w:sz w:val="22"/>
                <w:szCs w:val="22"/>
              </w:rPr>
              <w:t>621,55</w:t>
            </w:r>
          </w:p>
        </w:tc>
      </w:tr>
      <w:tr w:rsidR="00F83A12" w14:paraId="27094056" w14:textId="77777777" w:rsidTr="00E64AB2">
        <w:trPr>
          <w:trHeight w:val="288"/>
        </w:trPr>
        <w:tc>
          <w:tcPr>
            <w:tcW w:w="6900"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674106B8" w14:textId="77777777" w:rsidR="00F83A12" w:rsidRDefault="00F83A12">
            <w:pPr>
              <w:jc w:val="center"/>
              <w:rPr>
                <w:rFonts w:ascii="Calibri" w:hAnsi="Calibri" w:cs="Calibri"/>
                <w:b/>
                <w:bCs/>
                <w:sz w:val="22"/>
                <w:szCs w:val="22"/>
              </w:rPr>
            </w:pPr>
            <w:r>
              <w:rPr>
                <w:rFonts w:ascii="Calibri" w:hAnsi="Calibri" w:cs="Calibri"/>
                <w:b/>
                <w:bCs/>
                <w:sz w:val="22"/>
                <w:szCs w:val="22"/>
              </w:rPr>
              <w:t>Разделитель MU 2 (Арзни)</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4ABB8D7" w14:textId="77777777" w:rsidR="00F83A12" w:rsidRDefault="00F83A12">
            <w:pPr>
              <w:jc w:val="center"/>
              <w:rPr>
                <w:rFonts w:ascii="Calibri" w:hAnsi="Calibri" w:cs="Calibri"/>
                <w:sz w:val="22"/>
                <w:szCs w:val="22"/>
              </w:rPr>
            </w:pPr>
            <w:r>
              <w:rPr>
                <w:rFonts w:ascii="Calibri" w:hAnsi="Calibri" w:cs="Calibri"/>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14:paraId="0ADEF929" w14:textId="77777777" w:rsidR="00F83A12" w:rsidRDefault="00F83A12">
            <w:pPr>
              <w:rPr>
                <w:rFonts w:ascii="Calibri" w:hAnsi="Calibri" w:cs="Calibri"/>
                <w:sz w:val="22"/>
                <w:szCs w:val="22"/>
              </w:rPr>
            </w:pPr>
            <w:r>
              <w:rPr>
                <w:rFonts w:ascii="Calibri" w:hAnsi="Calibri" w:cs="Calibri"/>
                <w:sz w:val="22"/>
                <w:szCs w:val="22"/>
              </w:rPr>
              <w:t> </w:t>
            </w:r>
          </w:p>
        </w:tc>
      </w:tr>
      <w:tr w:rsidR="00F83A12" w14:paraId="550AAEBA" w14:textId="77777777" w:rsidTr="00E64AB2">
        <w:trPr>
          <w:trHeight w:val="864"/>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28F5DDB0" w14:textId="77777777" w:rsidR="00F83A12" w:rsidRDefault="00F83A12">
            <w:pPr>
              <w:jc w:val="center"/>
              <w:rPr>
                <w:rFonts w:ascii="Calibri" w:hAnsi="Calibri" w:cs="Calibri"/>
                <w:sz w:val="22"/>
                <w:szCs w:val="22"/>
              </w:rPr>
            </w:pPr>
            <w:r>
              <w:rPr>
                <w:rFonts w:ascii="Calibri" w:hAnsi="Calibri" w:cs="Calibri"/>
                <w:sz w:val="22"/>
                <w:szCs w:val="22"/>
              </w:rPr>
              <w:t>1</w:t>
            </w:r>
          </w:p>
        </w:tc>
        <w:tc>
          <w:tcPr>
            <w:tcW w:w="4277" w:type="dxa"/>
            <w:tcBorders>
              <w:top w:val="nil"/>
              <w:left w:val="nil"/>
              <w:bottom w:val="single" w:sz="4" w:space="0" w:color="auto"/>
              <w:right w:val="single" w:sz="4" w:space="0" w:color="auto"/>
            </w:tcBorders>
            <w:shd w:val="clear" w:color="000000" w:fill="FFFFFF"/>
            <w:vAlign w:val="center"/>
            <w:hideMark/>
          </w:tcPr>
          <w:p w14:paraId="7B46767C" w14:textId="77777777" w:rsidR="00F83A12" w:rsidRDefault="00F83A12">
            <w:pPr>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м2 и глубиной 100 мм с предварительным удалением старого бетона и ручным приготовлением бетона - /200 марка/</w:t>
            </w:r>
          </w:p>
        </w:tc>
        <w:tc>
          <w:tcPr>
            <w:tcW w:w="972" w:type="dxa"/>
            <w:tcBorders>
              <w:top w:val="nil"/>
              <w:left w:val="nil"/>
              <w:bottom w:val="single" w:sz="4" w:space="0" w:color="auto"/>
              <w:right w:val="single" w:sz="4" w:space="0" w:color="auto"/>
            </w:tcBorders>
            <w:shd w:val="clear" w:color="000000" w:fill="FFFFFF"/>
            <w:noWrap/>
            <w:vAlign w:val="center"/>
            <w:hideMark/>
          </w:tcPr>
          <w:p w14:paraId="0F530508"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593C732C" w14:textId="3111B4D4"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vAlign w:val="center"/>
            <w:hideMark/>
          </w:tcPr>
          <w:p w14:paraId="7F1B5033" w14:textId="77777777" w:rsidR="00F83A12" w:rsidRDefault="00F83A12">
            <w:pPr>
              <w:jc w:val="center"/>
              <w:rPr>
                <w:rFonts w:ascii="GHEA Grapalat" w:hAnsi="GHEA Grapalat" w:cs="Calibri"/>
                <w:sz w:val="16"/>
                <w:szCs w:val="16"/>
              </w:rPr>
            </w:pPr>
            <w:r>
              <w:rPr>
                <w:rFonts w:ascii="GHEA Grapalat" w:hAnsi="GHEA Grapalat" w:cs="Calibri"/>
                <w:sz w:val="16"/>
                <w:szCs w:val="16"/>
              </w:rPr>
              <w:t>3</w:t>
            </w:r>
          </w:p>
        </w:tc>
        <w:tc>
          <w:tcPr>
            <w:tcW w:w="1040" w:type="dxa"/>
            <w:tcBorders>
              <w:top w:val="nil"/>
              <w:left w:val="nil"/>
              <w:bottom w:val="single" w:sz="4" w:space="0" w:color="auto"/>
              <w:right w:val="single" w:sz="4" w:space="0" w:color="auto"/>
            </w:tcBorders>
            <w:shd w:val="clear" w:color="auto" w:fill="auto"/>
            <w:noWrap/>
            <w:vAlign w:val="center"/>
            <w:hideMark/>
          </w:tcPr>
          <w:p w14:paraId="55E09FF9" w14:textId="77777777" w:rsidR="00F83A12" w:rsidRDefault="00F83A12">
            <w:pPr>
              <w:jc w:val="center"/>
              <w:rPr>
                <w:rFonts w:ascii="Calibri" w:hAnsi="Calibri" w:cs="Calibri"/>
                <w:sz w:val="22"/>
                <w:szCs w:val="22"/>
              </w:rPr>
            </w:pPr>
            <w:r>
              <w:rPr>
                <w:rFonts w:ascii="Calibri" w:hAnsi="Calibri" w:cs="Calibri"/>
                <w:sz w:val="22"/>
                <w:szCs w:val="22"/>
              </w:rPr>
              <w:t>155,40</w:t>
            </w:r>
          </w:p>
        </w:tc>
        <w:tc>
          <w:tcPr>
            <w:tcW w:w="1018" w:type="dxa"/>
            <w:tcBorders>
              <w:top w:val="nil"/>
              <w:left w:val="nil"/>
              <w:bottom w:val="single" w:sz="4" w:space="0" w:color="auto"/>
              <w:right w:val="single" w:sz="4" w:space="0" w:color="auto"/>
            </w:tcBorders>
            <w:shd w:val="clear" w:color="auto" w:fill="auto"/>
            <w:noWrap/>
            <w:vAlign w:val="center"/>
            <w:hideMark/>
          </w:tcPr>
          <w:p w14:paraId="2565FF95" w14:textId="77777777" w:rsidR="00F83A12" w:rsidRDefault="00F83A12">
            <w:pPr>
              <w:jc w:val="right"/>
              <w:rPr>
                <w:rFonts w:ascii="Calibri" w:hAnsi="Calibri" w:cs="Calibri"/>
                <w:sz w:val="22"/>
                <w:szCs w:val="22"/>
              </w:rPr>
            </w:pPr>
            <w:r>
              <w:rPr>
                <w:rFonts w:ascii="Calibri" w:hAnsi="Calibri" w:cs="Calibri"/>
                <w:sz w:val="22"/>
                <w:szCs w:val="22"/>
              </w:rPr>
              <w:t>466,20</w:t>
            </w:r>
          </w:p>
        </w:tc>
      </w:tr>
      <w:tr w:rsidR="00F83A12" w14:paraId="6E1C399C" w14:textId="77777777" w:rsidTr="00E64AB2">
        <w:trPr>
          <w:trHeight w:val="288"/>
        </w:trPr>
        <w:tc>
          <w:tcPr>
            <w:tcW w:w="6900"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15DDE6DF" w14:textId="77777777" w:rsidR="00F83A12" w:rsidRDefault="00F83A12">
            <w:pPr>
              <w:jc w:val="center"/>
              <w:rPr>
                <w:rFonts w:ascii="Calibri" w:hAnsi="Calibri" w:cs="Calibri"/>
                <w:b/>
                <w:bCs/>
                <w:sz w:val="22"/>
                <w:szCs w:val="22"/>
              </w:rPr>
            </w:pPr>
            <w:r>
              <w:rPr>
                <w:rFonts w:ascii="Calibri" w:hAnsi="Calibri" w:cs="Calibri"/>
                <w:b/>
                <w:bCs/>
                <w:sz w:val="22"/>
                <w:szCs w:val="22"/>
              </w:rPr>
              <w:t>Разделитель R-4 (</w:t>
            </w:r>
            <w:proofErr w:type="spellStart"/>
            <w:r>
              <w:rPr>
                <w:rFonts w:ascii="Calibri" w:hAnsi="Calibri" w:cs="Calibri"/>
                <w:b/>
                <w:bCs/>
                <w:sz w:val="22"/>
                <w:szCs w:val="22"/>
              </w:rPr>
              <w:t>Котайк</w:t>
            </w:r>
            <w:proofErr w:type="spellEnd"/>
            <w:r>
              <w:rPr>
                <w:rFonts w:ascii="Calibri" w:hAnsi="Calibri" w:cs="Calibri"/>
                <w:b/>
                <w:bCs/>
                <w:sz w:val="22"/>
                <w:szCs w:val="22"/>
              </w:rPr>
              <w:t>)</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CEEAF8E" w14:textId="77777777" w:rsidR="00F83A12" w:rsidRDefault="00F83A12">
            <w:pPr>
              <w:jc w:val="center"/>
              <w:rPr>
                <w:rFonts w:ascii="Calibri" w:hAnsi="Calibri" w:cs="Calibri"/>
                <w:sz w:val="22"/>
                <w:szCs w:val="22"/>
              </w:rPr>
            </w:pPr>
            <w:r>
              <w:rPr>
                <w:rFonts w:ascii="Calibri" w:hAnsi="Calibri" w:cs="Calibri"/>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14:paraId="6BD1E3C7" w14:textId="77777777" w:rsidR="00F83A12" w:rsidRDefault="00F83A12">
            <w:pPr>
              <w:rPr>
                <w:rFonts w:ascii="Calibri" w:hAnsi="Calibri" w:cs="Calibri"/>
                <w:sz w:val="22"/>
                <w:szCs w:val="22"/>
              </w:rPr>
            </w:pPr>
            <w:r>
              <w:rPr>
                <w:rFonts w:ascii="Calibri" w:hAnsi="Calibri" w:cs="Calibri"/>
                <w:sz w:val="22"/>
                <w:szCs w:val="22"/>
              </w:rPr>
              <w:t> </w:t>
            </w:r>
          </w:p>
        </w:tc>
      </w:tr>
      <w:tr w:rsidR="00F83A12" w14:paraId="4DF03530" w14:textId="77777777" w:rsidTr="00E64AB2">
        <w:trPr>
          <w:trHeight w:val="864"/>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4BDAFA4D" w14:textId="77777777" w:rsidR="00F83A12" w:rsidRDefault="00F83A12">
            <w:pPr>
              <w:jc w:val="center"/>
              <w:rPr>
                <w:rFonts w:ascii="Calibri" w:hAnsi="Calibri" w:cs="Calibri"/>
                <w:sz w:val="22"/>
                <w:szCs w:val="22"/>
              </w:rPr>
            </w:pPr>
            <w:r>
              <w:rPr>
                <w:rFonts w:ascii="Calibri" w:hAnsi="Calibri" w:cs="Calibri"/>
                <w:sz w:val="22"/>
                <w:szCs w:val="22"/>
              </w:rPr>
              <w:t>1</w:t>
            </w:r>
          </w:p>
        </w:tc>
        <w:tc>
          <w:tcPr>
            <w:tcW w:w="4277" w:type="dxa"/>
            <w:tcBorders>
              <w:top w:val="nil"/>
              <w:left w:val="nil"/>
              <w:bottom w:val="single" w:sz="4" w:space="0" w:color="auto"/>
              <w:right w:val="single" w:sz="4" w:space="0" w:color="auto"/>
            </w:tcBorders>
            <w:shd w:val="clear" w:color="000000" w:fill="FFFFFF"/>
            <w:vAlign w:val="center"/>
            <w:hideMark/>
          </w:tcPr>
          <w:p w14:paraId="2AC133B7" w14:textId="77777777" w:rsidR="00F83A12" w:rsidRDefault="00F83A12">
            <w:pPr>
              <w:rPr>
                <w:rFonts w:ascii="GHEA Grapalat" w:hAnsi="GHEA Grapalat" w:cs="Calibri"/>
                <w:sz w:val="16"/>
                <w:szCs w:val="16"/>
              </w:rPr>
            </w:pPr>
            <w:r>
              <w:rPr>
                <w:rFonts w:ascii="GHEA Grapalat" w:hAnsi="GHEA Grapalat" w:cs="Calibri"/>
                <w:sz w:val="16"/>
                <w:szCs w:val="16"/>
              </w:rPr>
              <w:t xml:space="preserve">Заделка небольших отверстий в бетонных стенах площадью до 0,1 м2 и глубиной 100 мм с предварительным удалением старого бетона и ручным приготовлением бетона - /200 марка/  </w:t>
            </w:r>
          </w:p>
        </w:tc>
        <w:tc>
          <w:tcPr>
            <w:tcW w:w="972" w:type="dxa"/>
            <w:tcBorders>
              <w:top w:val="nil"/>
              <w:left w:val="nil"/>
              <w:bottom w:val="single" w:sz="4" w:space="0" w:color="auto"/>
              <w:right w:val="single" w:sz="4" w:space="0" w:color="auto"/>
            </w:tcBorders>
            <w:shd w:val="clear" w:color="000000" w:fill="FFFFFF"/>
            <w:noWrap/>
            <w:vAlign w:val="center"/>
            <w:hideMark/>
          </w:tcPr>
          <w:p w14:paraId="37AADDF4"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50E9C1DB" w14:textId="43127F4F"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vAlign w:val="center"/>
            <w:hideMark/>
          </w:tcPr>
          <w:p w14:paraId="32BEC840" w14:textId="77777777" w:rsidR="00F83A12" w:rsidRDefault="00F83A12">
            <w:pPr>
              <w:jc w:val="center"/>
              <w:rPr>
                <w:rFonts w:ascii="GHEA Grapalat" w:hAnsi="GHEA Grapalat" w:cs="Calibri"/>
                <w:sz w:val="16"/>
                <w:szCs w:val="16"/>
              </w:rPr>
            </w:pPr>
            <w:r>
              <w:rPr>
                <w:rFonts w:ascii="GHEA Grapalat" w:hAnsi="GHEA Grapalat" w:cs="Calibri"/>
                <w:sz w:val="16"/>
                <w:szCs w:val="16"/>
              </w:rPr>
              <w:t>3</w:t>
            </w:r>
          </w:p>
        </w:tc>
        <w:tc>
          <w:tcPr>
            <w:tcW w:w="1040" w:type="dxa"/>
            <w:tcBorders>
              <w:top w:val="nil"/>
              <w:left w:val="nil"/>
              <w:bottom w:val="single" w:sz="4" w:space="0" w:color="auto"/>
              <w:right w:val="single" w:sz="4" w:space="0" w:color="auto"/>
            </w:tcBorders>
            <w:shd w:val="clear" w:color="auto" w:fill="auto"/>
            <w:noWrap/>
            <w:vAlign w:val="center"/>
            <w:hideMark/>
          </w:tcPr>
          <w:p w14:paraId="5C1502FC" w14:textId="77777777" w:rsidR="00F83A12" w:rsidRDefault="00F83A12">
            <w:pPr>
              <w:jc w:val="center"/>
              <w:rPr>
                <w:rFonts w:ascii="Calibri" w:hAnsi="Calibri" w:cs="Calibri"/>
                <w:sz w:val="22"/>
                <w:szCs w:val="22"/>
              </w:rPr>
            </w:pPr>
            <w:r>
              <w:rPr>
                <w:rFonts w:ascii="Calibri" w:hAnsi="Calibri" w:cs="Calibri"/>
                <w:sz w:val="22"/>
                <w:szCs w:val="22"/>
              </w:rPr>
              <w:t>155,40</w:t>
            </w:r>
          </w:p>
        </w:tc>
        <w:tc>
          <w:tcPr>
            <w:tcW w:w="1018" w:type="dxa"/>
            <w:tcBorders>
              <w:top w:val="nil"/>
              <w:left w:val="nil"/>
              <w:bottom w:val="single" w:sz="4" w:space="0" w:color="auto"/>
              <w:right w:val="single" w:sz="4" w:space="0" w:color="auto"/>
            </w:tcBorders>
            <w:shd w:val="clear" w:color="auto" w:fill="auto"/>
            <w:noWrap/>
            <w:vAlign w:val="center"/>
            <w:hideMark/>
          </w:tcPr>
          <w:p w14:paraId="2D205F2E" w14:textId="77777777" w:rsidR="00F83A12" w:rsidRDefault="00F83A12">
            <w:pPr>
              <w:jc w:val="right"/>
              <w:rPr>
                <w:rFonts w:ascii="Calibri" w:hAnsi="Calibri" w:cs="Calibri"/>
                <w:sz w:val="22"/>
                <w:szCs w:val="22"/>
              </w:rPr>
            </w:pPr>
            <w:r>
              <w:rPr>
                <w:rFonts w:ascii="Calibri" w:hAnsi="Calibri" w:cs="Calibri"/>
                <w:sz w:val="22"/>
                <w:szCs w:val="22"/>
              </w:rPr>
              <w:t>466,20</w:t>
            </w:r>
          </w:p>
        </w:tc>
      </w:tr>
      <w:tr w:rsidR="00F83A12" w14:paraId="564EBE00" w14:textId="77777777" w:rsidTr="00E64AB2">
        <w:trPr>
          <w:trHeight w:val="288"/>
        </w:trPr>
        <w:tc>
          <w:tcPr>
            <w:tcW w:w="6900"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1335453C" w14:textId="77777777" w:rsidR="00F83A12" w:rsidRDefault="00F83A12">
            <w:pPr>
              <w:jc w:val="center"/>
              <w:rPr>
                <w:rFonts w:ascii="Calibri" w:hAnsi="Calibri" w:cs="Calibri"/>
                <w:b/>
                <w:bCs/>
                <w:sz w:val="22"/>
                <w:szCs w:val="22"/>
              </w:rPr>
            </w:pPr>
            <w:proofErr w:type="spellStart"/>
            <w:r>
              <w:rPr>
                <w:rFonts w:ascii="Calibri" w:hAnsi="Calibri" w:cs="Calibri"/>
                <w:b/>
                <w:bCs/>
                <w:sz w:val="22"/>
                <w:szCs w:val="22"/>
              </w:rPr>
              <w:t>Канакерский</w:t>
            </w:r>
            <w:proofErr w:type="spellEnd"/>
            <w:r>
              <w:rPr>
                <w:rFonts w:ascii="Calibri" w:hAnsi="Calibri" w:cs="Calibri"/>
                <w:b/>
                <w:bCs/>
                <w:sz w:val="22"/>
                <w:szCs w:val="22"/>
              </w:rPr>
              <w:t xml:space="preserve"> дренажный канал</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DADDD9E" w14:textId="77777777" w:rsidR="00F83A12" w:rsidRDefault="00F83A12">
            <w:pPr>
              <w:jc w:val="center"/>
              <w:rPr>
                <w:rFonts w:ascii="Calibri" w:hAnsi="Calibri" w:cs="Calibri"/>
                <w:sz w:val="22"/>
                <w:szCs w:val="22"/>
              </w:rPr>
            </w:pPr>
            <w:r>
              <w:rPr>
                <w:rFonts w:ascii="Calibri" w:hAnsi="Calibri" w:cs="Calibri"/>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14:paraId="121BF9E7" w14:textId="77777777" w:rsidR="00F83A12" w:rsidRDefault="00F83A12">
            <w:pPr>
              <w:rPr>
                <w:rFonts w:ascii="Calibri" w:hAnsi="Calibri" w:cs="Calibri"/>
                <w:sz w:val="22"/>
                <w:szCs w:val="22"/>
              </w:rPr>
            </w:pPr>
            <w:r>
              <w:rPr>
                <w:rFonts w:ascii="Calibri" w:hAnsi="Calibri" w:cs="Calibri"/>
                <w:sz w:val="22"/>
                <w:szCs w:val="22"/>
              </w:rPr>
              <w:t> </w:t>
            </w:r>
          </w:p>
        </w:tc>
      </w:tr>
      <w:tr w:rsidR="00F83A12" w14:paraId="04B4F3BE" w14:textId="77777777" w:rsidTr="00E64AB2">
        <w:trPr>
          <w:trHeight w:val="864"/>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25DBF0DA" w14:textId="77777777" w:rsidR="00F83A12" w:rsidRDefault="00F83A12">
            <w:pPr>
              <w:jc w:val="center"/>
              <w:rPr>
                <w:rFonts w:ascii="Calibri" w:hAnsi="Calibri" w:cs="Calibri"/>
                <w:sz w:val="22"/>
                <w:szCs w:val="22"/>
              </w:rPr>
            </w:pPr>
            <w:r>
              <w:rPr>
                <w:rFonts w:ascii="Calibri" w:hAnsi="Calibri" w:cs="Calibri"/>
                <w:sz w:val="22"/>
                <w:szCs w:val="22"/>
              </w:rPr>
              <w:t>1</w:t>
            </w:r>
          </w:p>
        </w:tc>
        <w:tc>
          <w:tcPr>
            <w:tcW w:w="4277" w:type="dxa"/>
            <w:tcBorders>
              <w:top w:val="nil"/>
              <w:left w:val="nil"/>
              <w:bottom w:val="single" w:sz="4" w:space="0" w:color="auto"/>
              <w:right w:val="single" w:sz="4" w:space="0" w:color="auto"/>
            </w:tcBorders>
            <w:shd w:val="clear" w:color="000000" w:fill="FFFFFF"/>
            <w:vAlign w:val="center"/>
            <w:hideMark/>
          </w:tcPr>
          <w:p w14:paraId="01B38F6D" w14:textId="77777777" w:rsidR="00F83A12" w:rsidRDefault="00F83A12">
            <w:pPr>
              <w:rPr>
                <w:rFonts w:ascii="GHEA Grapalat" w:hAnsi="GHEA Grapalat" w:cs="Calibri"/>
                <w:sz w:val="16"/>
                <w:szCs w:val="16"/>
              </w:rPr>
            </w:pPr>
            <w:r>
              <w:rPr>
                <w:rFonts w:ascii="GHEA Grapalat" w:hAnsi="GHEA Grapalat" w:cs="Calibri"/>
                <w:sz w:val="16"/>
                <w:szCs w:val="16"/>
              </w:rPr>
              <w:t>Заделка небольших отверстий в бетонных стенах площадью до 0,1 м2 и глубиной 100 мм с предварительным удалением старого бетона и ручным приготовлением бетона - /200 марка/</w:t>
            </w:r>
          </w:p>
        </w:tc>
        <w:tc>
          <w:tcPr>
            <w:tcW w:w="972" w:type="dxa"/>
            <w:tcBorders>
              <w:top w:val="nil"/>
              <w:left w:val="nil"/>
              <w:bottom w:val="single" w:sz="4" w:space="0" w:color="auto"/>
              <w:right w:val="single" w:sz="4" w:space="0" w:color="auto"/>
            </w:tcBorders>
            <w:shd w:val="clear" w:color="000000" w:fill="FFFFFF"/>
            <w:noWrap/>
            <w:vAlign w:val="center"/>
            <w:hideMark/>
          </w:tcPr>
          <w:p w14:paraId="14595B5B"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6091ECDC" w14:textId="28606041" w:rsidR="00F83A12" w:rsidRDefault="00F83A12" w:rsidP="00E64AB2">
            <w:pPr>
              <w:jc w:val="center"/>
              <w:rPr>
                <w:rFonts w:ascii="Calibri" w:hAnsi="Calibri" w:cs="Calibri"/>
                <w:sz w:val="22"/>
                <w:szCs w:val="22"/>
              </w:rPr>
            </w:pPr>
          </w:p>
        </w:tc>
        <w:tc>
          <w:tcPr>
            <w:tcW w:w="1011" w:type="dxa"/>
            <w:tcBorders>
              <w:top w:val="nil"/>
              <w:left w:val="nil"/>
              <w:bottom w:val="single" w:sz="4" w:space="0" w:color="auto"/>
              <w:right w:val="single" w:sz="4" w:space="0" w:color="auto"/>
            </w:tcBorders>
            <w:shd w:val="clear" w:color="000000" w:fill="FFFFFF"/>
            <w:vAlign w:val="center"/>
            <w:hideMark/>
          </w:tcPr>
          <w:p w14:paraId="5938B0D4" w14:textId="77777777" w:rsidR="00F83A12" w:rsidRDefault="00F83A12">
            <w:pPr>
              <w:jc w:val="center"/>
              <w:rPr>
                <w:rFonts w:ascii="GHEA Grapalat" w:hAnsi="GHEA Grapalat" w:cs="Calibri"/>
                <w:sz w:val="16"/>
                <w:szCs w:val="16"/>
              </w:rPr>
            </w:pPr>
            <w:r>
              <w:rPr>
                <w:rFonts w:ascii="GHEA Grapalat" w:hAnsi="GHEA Grapalat" w:cs="Calibri"/>
                <w:sz w:val="16"/>
                <w:szCs w:val="16"/>
              </w:rPr>
              <w:t>1</w:t>
            </w:r>
          </w:p>
        </w:tc>
        <w:tc>
          <w:tcPr>
            <w:tcW w:w="1040" w:type="dxa"/>
            <w:tcBorders>
              <w:top w:val="nil"/>
              <w:left w:val="nil"/>
              <w:bottom w:val="single" w:sz="4" w:space="0" w:color="auto"/>
              <w:right w:val="single" w:sz="4" w:space="0" w:color="auto"/>
            </w:tcBorders>
            <w:shd w:val="clear" w:color="auto" w:fill="auto"/>
            <w:noWrap/>
            <w:vAlign w:val="center"/>
            <w:hideMark/>
          </w:tcPr>
          <w:p w14:paraId="6EE49DFD" w14:textId="77777777" w:rsidR="00F83A12" w:rsidRDefault="00F83A12">
            <w:pPr>
              <w:jc w:val="center"/>
              <w:rPr>
                <w:rFonts w:ascii="Calibri" w:hAnsi="Calibri" w:cs="Calibri"/>
                <w:sz w:val="22"/>
                <w:szCs w:val="22"/>
              </w:rPr>
            </w:pPr>
            <w:r>
              <w:rPr>
                <w:rFonts w:ascii="Calibri" w:hAnsi="Calibri" w:cs="Calibri"/>
                <w:sz w:val="22"/>
                <w:szCs w:val="22"/>
              </w:rPr>
              <w:t>155,40</w:t>
            </w:r>
          </w:p>
        </w:tc>
        <w:tc>
          <w:tcPr>
            <w:tcW w:w="1018" w:type="dxa"/>
            <w:tcBorders>
              <w:top w:val="nil"/>
              <w:left w:val="nil"/>
              <w:bottom w:val="single" w:sz="4" w:space="0" w:color="auto"/>
              <w:right w:val="single" w:sz="4" w:space="0" w:color="auto"/>
            </w:tcBorders>
            <w:shd w:val="clear" w:color="auto" w:fill="auto"/>
            <w:noWrap/>
            <w:vAlign w:val="center"/>
            <w:hideMark/>
          </w:tcPr>
          <w:p w14:paraId="538DDF1B" w14:textId="77777777" w:rsidR="00F83A12" w:rsidRDefault="00F83A12">
            <w:pPr>
              <w:jc w:val="right"/>
              <w:rPr>
                <w:rFonts w:ascii="Calibri" w:hAnsi="Calibri" w:cs="Calibri"/>
                <w:sz w:val="22"/>
                <w:szCs w:val="22"/>
              </w:rPr>
            </w:pPr>
            <w:r>
              <w:rPr>
                <w:rFonts w:ascii="Calibri" w:hAnsi="Calibri" w:cs="Calibri"/>
                <w:sz w:val="22"/>
                <w:szCs w:val="22"/>
              </w:rPr>
              <w:t>155,40</w:t>
            </w:r>
          </w:p>
        </w:tc>
      </w:tr>
      <w:tr w:rsidR="00F83A12" w14:paraId="5EA275A4" w14:textId="77777777" w:rsidTr="00E64AB2">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CF766D6" w14:textId="77777777" w:rsidR="00F83A12" w:rsidRDefault="00F83A12">
            <w:pPr>
              <w:rPr>
                <w:rFonts w:ascii="Calibri" w:hAnsi="Calibri" w:cs="Calibri"/>
                <w:sz w:val="22"/>
                <w:szCs w:val="22"/>
              </w:rPr>
            </w:pPr>
            <w:r>
              <w:rPr>
                <w:rFonts w:ascii="Calibri" w:hAnsi="Calibri" w:cs="Calibri"/>
                <w:sz w:val="22"/>
                <w:szCs w:val="22"/>
              </w:rPr>
              <w:t> </w:t>
            </w:r>
          </w:p>
        </w:tc>
        <w:tc>
          <w:tcPr>
            <w:tcW w:w="4277" w:type="dxa"/>
            <w:tcBorders>
              <w:top w:val="nil"/>
              <w:left w:val="nil"/>
              <w:bottom w:val="single" w:sz="4" w:space="0" w:color="auto"/>
              <w:right w:val="single" w:sz="4" w:space="0" w:color="auto"/>
            </w:tcBorders>
            <w:shd w:val="clear" w:color="auto" w:fill="auto"/>
            <w:noWrap/>
            <w:vAlign w:val="bottom"/>
            <w:hideMark/>
          </w:tcPr>
          <w:p w14:paraId="2A30FD08" w14:textId="77777777" w:rsidR="00F83A12" w:rsidRDefault="00F83A12">
            <w:pPr>
              <w:rPr>
                <w:rFonts w:ascii="Calibri" w:hAnsi="Calibri" w:cs="Calibri"/>
                <w:sz w:val="22"/>
                <w:szCs w:val="22"/>
              </w:rPr>
            </w:pPr>
            <w:r>
              <w:rPr>
                <w:rFonts w:ascii="Calibri" w:hAnsi="Calibri" w:cs="Calibri"/>
                <w:sz w:val="22"/>
                <w:szCs w:val="22"/>
              </w:rPr>
              <w:t>Общий</w:t>
            </w:r>
          </w:p>
        </w:tc>
        <w:tc>
          <w:tcPr>
            <w:tcW w:w="972" w:type="dxa"/>
            <w:tcBorders>
              <w:top w:val="nil"/>
              <w:left w:val="nil"/>
              <w:bottom w:val="single" w:sz="4" w:space="0" w:color="auto"/>
              <w:right w:val="single" w:sz="4" w:space="0" w:color="auto"/>
            </w:tcBorders>
            <w:shd w:val="clear" w:color="auto" w:fill="auto"/>
            <w:noWrap/>
            <w:vAlign w:val="bottom"/>
            <w:hideMark/>
          </w:tcPr>
          <w:p w14:paraId="3467D4DA" w14:textId="77777777" w:rsidR="00F83A12" w:rsidRDefault="00F83A12">
            <w:pPr>
              <w:rPr>
                <w:rFonts w:ascii="Calibri" w:hAnsi="Calibri" w:cs="Calibri"/>
                <w:sz w:val="22"/>
                <w:szCs w:val="22"/>
              </w:rPr>
            </w:pPr>
            <w:r>
              <w:rPr>
                <w:rFonts w:ascii="Calibri" w:hAnsi="Calibri" w:cs="Calibri"/>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14:paraId="0E5D8AD6" w14:textId="77777777" w:rsidR="00F83A12" w:rsidRDefault="00F83A12">
            <w:pPr>
              <w:rPr>
                <w:rFonts w:ascii="Calibri" w:hAnsi="Calibri" w:cs="Calibri"/>
                <w:sz w:val="22"/>
                <w:szCs w:val="22"/>
              </w:rPr>
            </w:pPr>
            <w:r>
              <w:rPr>
                <w:rFonts w:ascii="Calibri" w:hAnsi="Calibri" w:cs="Calibri"/>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14:paraId="35A3ECD7" w14:textId="77777777" w:rsidR="00F83A12" w:rsidRDefault="00F83A12">
            <w:pPr>
              <w:rPr>
                <w:rFonts w:ascii="Calibri" w:hAnsi="Calibri" w:cs="Calibri"/>
                <w:sz w:val="22"/>
                <w:szCs w:val="22"/>
              </w:rPr>
            </w:pPr>
            <w:r>
              <w:rPr>
                <w:rFonts w:ascii="Calibri" w:hAnsi="Calibri" w:cs="Calibri"/>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14:paraId="6CC1B750" w14:textId="77777777" w:rsidR="00F83A12" w:rsidRDefault="00F83A12">
            <w:pPr>
              <w:jc w:val="right"/>
              <w:rPr>
                <w:rFonts w:ascii="Calibri" w:hAnsi="Calibri" w:cs="Calibri"/>
                <w:sz w:val="22"/>
                <w:szCs w:val="22"/>
              </w:rPr>
            </w:pPr>
            <w:r>
              <w:rPr>
                <w:rFonts w:ascii="Calibri" w:hAnsi="Calibri" w:cs="Calibri"/>
                <w:sz w:val="22"/>
                <w:szCs w:val="22"/>
              </w:rPr>
              <w:t>8010,60</w:t>
            </w:r>
          </w:p>
        </w:tc>
      </w:tr>
    </w:tbl>
    <w:p w14:paraId="62766BF2" w14:textId="4AAF3BAC" w:rsidR="000A359E" w:rsidRDefault="000A359E" w:rsidP="00BB28C8">
      <w:pPr>
        <w:widowControl w:val="0"/>
        <w:spacing w:after="160" w:line="360" w:lineRule="auto"/>
        <w:ind w:firstLine="567"/>
        <w:jc w:val="center"/>
        <w:rPr>
          <w:rFonts w:ascii="Sylfaen" w:hAnsi="Sylfaen"/>
        </w:rPr>
      </w:pPr>
    </w:p>
    <w:p w14:paraId="3F911817" w14:textId="3C5605B2" w:rsidR="00E64AB2" w:rsidRDefault="00E64AB2" w:rsidP="00BB28C8">
      <w:pPr>
        <w:widowControl w:val="0"/>
        <w:spacing w:after="160" w:line="360" w:lineRule="auto"/>
        <w:ind w:firstLine="567"/>
        <w:jc w:val="center"/>
        <w:rPr>
          <w:rFonts w:ascii="Sylfaen" w:hAnsi="Sylfaen"/>
        </w:rPr>
      </w:pPr>
    </w:p>
    <w:p w14:paraId="4B254140" w14:textId="77777777" w:rsidR="00E64AB2" w:rsidRPr="00F83A12" w:rsidRDefault="00E64AB2" w:rsidP="00BB28C8">
      <w:pPr>
        <w:widowControl w:val="0"/>
        <w:spacing w:after="160" w:line="360" w:lineRule="auto"/>
        <w:ind w:firstLine="567"/>
        <w:jc w:val="center"/>
        <w:rPr>
          <w:rFonts w:ascii="Sylfaen" w:hAnsi="Sylfaen"/>
        </w:rPr>
      </w:pPr>
    </w:p>
    <w:tbl>
      <w:tblPr>
        <w:tblW w:w="9179" w:type="dxa"/>
        <w:tblInd w:w="108" w:type="dxa"/>
        <w:tblLook w:val="04A0" w:firstRow="1" w:lastRow="0" w:firstColumn="1" w:lastColumn="0" w:noHBand="0" w:noVBand="1"/>
      </w:tblPr>
      <w:tblGrid>
        <w:gridCol w:w="621"/>
        <w:gridCol w:w="4186"/>
        <w:gridCol w:w="1146"/>
        <w:gridCol w:w="1185"/>
        <w:gridCol w:w="849"/>
        <w:gridCol w:w="1192"/>
      </w:tblGrid>
      <w:tr w:rsidR="00F83A12" w14:paraId="42E7C719" w14:textId="77777777" w:rsidTr="00E64AB2">
        <w:trPr>
          <w:trHeight w:val="288"/>
        </w:trPr>
        <w:tc>
          <w:tcPr>
            <w:tcW w:w="8009" w:type="dxa"/>
            <w:gridSpan w:val="5"/>
            <w:tcBorders>
              <w:top w:val="nil"/>
              <w:left w:val="nil"/>
              <w:bottom w:val="nil"/>
              <w:right w:val="nil"/>
            </w:tcBorders>
            <w:shd w:val="clear" w:color="auto" w:fill="auto"/>
            <w:noWrap/>
            <w:vAlign w:val="bottom"/>
            <w:hideMark/>
          </w:tcPr>
          <w:p w14:paraId="05F0E2D7" w14:textId="77777777" w:rsidR="00F83A12" w:rsidRDefault="00F83A12">
            <w:pPr>
              <w:jc w:val="center"/>
              <w:rPr>
                <w:rFonts w:ascii="Calibri" w:hAnsi="Calibri" w:cs="Calibri"/>
                <w:color w:val="000000"/>
                <w:sz w:val="22"/>
                <w:szCs w:val="22"/>
              </w:rPr>
            </w:pPr>
            <w:r>
              <w:rPr>
                <w:rFonts w:ascii="Calibri" w:hAnsi="Calibri" w:cs="Calibri"/>
                <w:color w:val="000000"/>
                <w:sz w:val="22"/>
                <w:szCs w:val="22"/>
              </w:rPr>
              <w:t>Объемный лист</w:t>
            </w:r>
          </w:p>
        </w:tc>
        <w:tc>
          <w:tcPr>
            <w:tcW w:w="1170" w:type="dxa"/>
            <w:tcBorders>
              <w:top w:val="nil"/>
              <w:left w:val="nil"/>
              <w:bottom w:val="nil"/>
              <w:right w:val="nil"/>
            </w:tcBorders>
            <w:shd w:val="clear" w:color="auto" w:fill="auto"/>
            <w:noWrap/>
            <w:vAlign w:val="bottom"/>
            <w:hideMark/>
          </w:tcPr>
          <w:p w14:paraId="053AFC25" w14:textId="77777777" w:rsidR="00F83A12" w:rsidRDefault="00F83A12">
            <w:pPr>
              <w:jc w:val="center"/>
              <w:rPr>
                <w:rFonts w:ascii="Calibri" w:hAnsi="Calibri" w:cs="Calibri"/>
                <w:color w:val="000000"/>
                <w:sz w:val="22"/>
                <w:szCs w:val="22"/>
              </w:rPr>
            </w:pPr>
          </w:p>
        </w:tc>
      </w:tr>
      <w:tr w:rsidR="00E64AB2" w14:paraId="56B8CFD9" w14:textId="77777777" w:rsidTr="00E64AB2">
        <w:trPr>
          <w:trHeight w:val="288"/>
        </w:trPr>
        <w:tc>
          <w:tcPr>
            <w:tcW w:w="8009" w:type="dxa"/>
            <w:gridSpan w:val="5"/>
            <w:tcBorders>
              <w:top w:val="nil"/>
              <w:left w:val="nil"/>
              <w:bottom w:val="nil"/>
              <w:right w:val="nil"/>
            </w:tcBorders>
            <w:shd w:val="clear" w:color="auto" w:fill="auto"/>
            <w:noWrap/>
            <w:vAlign w:val="center"/>
            <w:hideMark/>
          </w:tcPr>
          <w:p w14:paraId="50CDD1A3" w14:textId="031797E9" w:rsidR="00E64AB2" w:rsidRDefault="00E64AB2" w:rsidP="00E64AB2">
            <w:pPr>
              <w:jc w:val="center"/>
              <w:rPr>
                <w:rFonts w:ascii="Calibri" w:hAnsi="Calibri" w:cs="Calibri"/>
                <w:color w:val="000000"/>
                <w:sz w:val="22"/>
                <w:szCs w:val="22"/>
              </w:rPr>
            </w:pPr>
            <w:r w:rsidRPr="00C168F3">
              <w:rPr>
                <w:rFonts w:ascii="Calibri" w:hAnsi="Calibri" w:cs="Calibri"/>
              </w:rPr>
              <w:t>Ремонт</w:t>
            </w:r>
            <w:r w:rsidRPr="00C168F3">
              <w:t xml:space="preserve"> </w:t>
            </w:r>
            <w:proofErr w:type="gramStart"/>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t xml:space="preserve"> </w:t>
            </w:r>
            <w:r w:rsidRPr="00C168F3">
              <w:t xml:space="preserve"> </w:t>
            </w:r>
            <w:r w:rsidRPr="00C168F3">
              <w:rPr>
                <w:rFonts w:ascii="Calibri" w:hAnsi="Calibri" w:cs="Calibri"/>
              </w:rPr>
              <w:t>сетей</w:t>
            </w:r>
            <w:proofErr w:type="gramEnd"/>
            <w:r w:rsidRPr="00C168F3">
              <w:t xml:space="preserve"> </w:t>
            </w:r>
            <w:r w:rsidRPr="00C168F3">
              <w:rPr>
                <w:rFonts w:ascii="Calibri" w:hAnsi="Calibri" w:cs="Calibri"/>
              </w:rPr>
              <w:t>участка</w:t>
            </w:r>
            <w:r w:rsidRPr="00C168F3">
              <w:t xml:space="preserve"> </w:t>
            </w:r>
            <w:proofErr w:type="spellStart"/>
            <w:r w:rsidRPr="00ED33D5">
              <w:rPr>
                <w:rFonts w:ascii="Calibri" w:hAnsi="Calibri" w:cs="Calibri"/>
              </w:rPr>
              <w:t>Наири</w:t>
            </w:r>
            <w:proofErr w:type="spellEnd"/>
          </w:p>
        </w:tc>
        <w:tc>
          <w:tcPr>
            <w:tcW w:w="1170" w:type="dxa"/>
            <w:tcBorders>
              <w:top w:val="nil"/>
              <w:left w:val="nil"/>
              <w:bottom w:val="nil"/>
              <w:right w:val="nil"/>
            </w:tcBorders>
            <w:shd w:val="clear" w:color="auto" w:fill="auto"/>
            <w:noWrap/>
            <w:vAlign w:val="bottom"/>
            <w:hideMark/>
          </w:tcPr>
          <w:p w14:paraId="02F045F7" w14:textId="77777777" w:rsidR="00E64AB2" w:rsidRDefault="00E64AB2" w:rsidP="00E64AB2">
            <w:pPr>
              <w:jc w:val="center"/>
              <w:rPr>
                <w:rFonts w:ascii="Calibri" w:hAnsi="Calibri" w:cs="Calibri"/>
                <w:color w:val="000000"/>
                <w:sz w:val="22"/>
                <w:szCs w:val="22"/>
              </w:rPr>
            </w:pPr>
          </w:p>
        </w:tc>
      </w:tr>
      <w:tr w:rsidR="00F83A12" w14:paraId="4F421730" w14:textId="77777777" w:rsidTr="00E64AB2">
        <w:trPr>
          <w:trHeight w:val="288"/>
        </w:trPr>
        <w:tc>
          <w:tcPr>
            <w:tcW w:w="626" w:type="dxa"/>
            <w:tcBorders>
              <w:top w:val="nil"/>
              <w:left w:val="nil"/>
              <w:bottom w:val="nil"/>
              <w:right w:val="nil"/>
            </w:tcBorders>
            <w:shd w:val="clear" w:color="auto" w:fill="auto"/>
            <w:noWrap/>
            <w:vAlign w:val="bottom"/>
            <w:hideMark/>
          </w:tcPr>
          <w:p w14:paraId="0B0A9DBE" w14:textId="77777777" w:rsidR="00F83A12" w:rsidRDefault="00F83A12">
            <w:pPr>
              <w:rPr>
                <w:sz w:val="20"/>
                <w:szCs w:val="20"/>
              </w:rPr>
            </w:pPr>
          </w:p>
        </w:tc>
        <w:tc>
          <w:tcPr>
            <w:tcW w:w="4236" w:type="dxa"/>
            <w:tcBorders>
              <w:top w:val="nil"/>
              <w:left w:val="nil"/>
              <w:bottom w:val="nil"/>
              <w:right w:val="nil"/>
            </w:tcBorders>
            <w:shd w:val="clear" w:color="auto" w:fill="auto"/>
            <w:noWrap/>
            <w:vAlign w:val="bottom"/>
            <w:hideMark/>
          </w:tcPr>
          <w:p w14:paraId="31522757" w14:textId="77777777" w:rsidR="00F83A12" w:rsidRDefault="00F83A12">
            <w:pPr>
              <w:rPr>
                <w:rFonts w:ascii="Calibri" w:hAnsi="Calibri" w:cs="Calibri"/>
                <w:color w:val="000000"/>
                <w:sz w:val="22"/>
                <w:szCs w:val="22"/>
              </w:rPr>
            </w:pPr>
            <w:r>
              <w:rPr>
                <w:rFonts w:ascii="Calibri" w:hAnsi="Calibri" w:cs="Calibri"/>
                <w:color w:val="000000"/>
                <w:sz w:val="22"/>
                <w:szCs w:val="22"/>
              </w:rPr>
              <w:t>ЛОТ 3</w:t>
            </w:r>
          </w:p>
        </w:tc>
        <w:tc>
          <w:tcPr>
            <w:tcW w:w="1126" w:type="dxa"/>
            <w:tcBorders>
              <w:top w:val="nil"/>
              <w:left w:val="nil"/>
              <w:bottom w:val="nil"/>
              <w:right w:val="nil"/>
            </w:tcBorders>
            <w:shd w:val="clear" w:color="auto" w:fill="auto"/>
            <w:noWrap/>
            <w:vAlign w:val="bottom"/>
            <w:hideMark/>
          </w:tcPr>
          <w:p w14:paraId="37BBF99E" w14:textId="77777777" w:rsidR="00F83A12" w:rsidRDefault="00F83A12">
            <w:pPr>
              <w:rPr>
                <w:rFonts w:ascii="Calibri" w:hAnsi="Calibri" w:cs="Calibri"/>
                <w:color w:val="000000"/>
                <w:sz w:val="22"/>
                <w:szCs w:val="22"/>
              </w:rPr>
            </w:pPr>
          </w:p>
        </w:tc>
        <w:tc>
          <w:tcPr>
            <w:tcW w:w="1164" w:type="dxa"/>
            <w:tcBorders>
              <w:top w:val="nil"/>
              <w:left w:val="nil"/>
              <w:bottom w:val="nil"/>
              <w:right w:val="nil"/>
            </w:tcBorders>
            <w:shd w:val="clear" w:color="auto" w:fill="auto"/>
            <w:noWrap/>
            <w:vAlign w:val="bottom"/>
            <w:hideMark/>
          </w:tcPr>
          <w:p w14:paraId="4163E10A" w14:textId="77777777" w:rsidR="00F83A12" w:rsidRDefault="00F83A12">
            <w:pPr>
              <w:rPr>
                <w:sz w:val="20"/>
                <w:szCs w:val="20"/>
              </w:rPr>
            </w:pPr>
          </w:p>
        </w:tc>
        <w:tc>
          <w:tcPr>
            <w:tcW w:w="857" w:type="dxa"/>
            <w:tcBorders>
              <w:top w:val="nil"/>
              <w:left w:val="nil"/>
              <w:bottom w:val="nil"/>
              <w:right w:val="nil"/>
            </w:tcBorders>
            <w:shd w:val="clear" w:color="auto" w:fill="auto"/>
            <w:noWrap/>
            <w:vAlign w:val="bottom"/>
            <w:hideMark/>
          </w:tcPr>
          <w:p w14:paraId="2FBD10C7" w14:textId="77777777" w:rsidR="00F83A12" w:rsidRDefault="00F83A12">
            <w:pPr>
              <w:rPr>
                <w:sz w:val="20"/>
                <w:szCs w:val="20"/>
              </w:rPr>
            </w:pPr>
          </w:p>
        </w:tc>
        <w:tc>
          <w:tcPr>
            <w:tcW w:w="1170" w:type="dxa"/>
            <w:tcBorders>
              <w:top w:val="nil"/>
              <w:left w:val="nil"/>
              <w:bottom w:val="nil"/>
              <w:right w:val="nil"/>
            </w:tcBorders>
            <w:shd w:val="clear" w:color="auto" w:fill="auto"/>
            <w:noWrap/>
            <w:vAlign w:val="bottom"/>
            <w:hideMark/>
          </w:tcPr>
          <w:p w14:paraId="03397B76" w14:textId="77777777" w:rsidR="00F83A12" w:rsidRDefault="00F83A12">
            <w:pPr>
              <w:rPr>
                <w:sz w:val="20"/>
                <w:szCs w:val="20"/>
              </w:rPr>
            </w:pPr>
          </w:p>
        </w:tc>
      </w:tr>
      <w:tr w:rsidR="00F83A12" w14:paraId="331EADE8" w14:textId="77777777" w:rsidTr="00E64AB2">
        <w:trPr>
          <w:trHeight w:val="1104"/>
        </w:trPr>
        <w:tc>
          <w:tcPr>
            <w:tcW w:w="6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0648E" w14:textId="77777777" w:rsidR="00F83A12" w:rsidRDefault="00F83A12">
            <w:pPr>
              <w:rPr>
                <w:rFonts w:ascii="Calibri" w:hAnsi="Calibri" w:cs="Calibri"/>
                <w:color w:val="000000"/>
                <w:sz w:val="20"/>
                <w:szCs w:val="20"/>
              </w:rPr>
            </w:pPr>
            <w:r>
              <w:rPr>
                <w:rFonts w:ascii="Calibri" w:hAnsi="Calibri" w:cs="Calibri"/>
                <w:color w:val="000000"/>
                <w:sz w:val="20"/>
                <w:szCs w:val="20"/>
              </w:rPr>
              <w:t>NN</w:t>
            </w:r>
          </w:p>
        </w:tc>
        <w:tc>
          <w:tcPr>
            <w:tcW w:w="4236" w:type="dxa"/>
            <w:tcBorders>
              <w:top w:val="single" w:sz="4" w:space="0" w:color="auto"/>
              <w:left w:val="nil"/>
              <w:bottom w:val="single" w:sz="4" w:space="0" w:color="auto"/>
              <w:right w:val="single" w:sz="4" w:space="0" w:color="auto"/>
            </w:tcBorders>
            <w:shd w:val="clear" w:color="auto" w:fill="auto"/>
            <w:vAlign w:val="center"/>
            <w:hideMark/>
          </w:tcPr>
          <w:p w14:paraId="199E7D72" w14:textId="77777777" w:rsidR="00F83A12" w:rsidRDefault="00F83A12">
            <w:pPr>
              <w:rPr>
                <w:rFonts w:ascii="Calibri" w:hAnsi="Calibri" w:cs="Calibri"/>
                <w:color w:val="000000"/>
                <w:sz w:val="20"/>
                <w:szCs w:val="20"/>
              </w:rPr>
            </w:pPr>
            <w:r>
              <w:rPr>
                <w:rFonts w:ascii="Calibri" w:hAnsi="Calibri" w:cs="Calibri"/>
                <w:color w:val="000000"/>
                <w:sz w:val="20"/>
                <w:szCs w:val="20"/>
              </w:rPr>
              <w:t xml:space="preserve">                         </w:t>
            </w:r>
            <w:proofErr w:type="spellStart"/>
            <w:r>
              <w:rPr>
                <w:rFonts w:ascii="Calibri" w:hAnsi="Calibri" w:cs="Calibri"/>
                <w:color w:val="000000"/>
                <w:sz w:val="20"/>
                <w:szCs w:val="20"/>
              </w:rPr>
              <w:t>Наименовахие</w:t>
            </w:r>
            <w:proofErr w:type="spellEnd"/>
            <w:r>
              <w:rPr>
                <w:rFonts w:ascii="Calibri" w:hAnsi="Calibri" w:cs="Calibri"/>
                <w:color w:val="000000"/>
                <w:sz w:val="20"/>
                <w:szCs w:val="20"/>
              </w:rPr>
              <w:t xml:space="preserve"> работы</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14:paraId="703F3A6E" w14:textId="77777777" w:rsidR="00F83A12" w:rsidRDefault="00F83A12">
            <w:pPr>
              <w:rPr>
                <w:rFonts w:ascii="Calibri" w:hAnsi="Calibri" w:cs="Calibri"/>
                <w:color w:val="000000"/>
                <w:sz w:val="20"/>
                <w:szCs w:val="20"/>
              </w:rPr>
            </w:pPr>
            <w:r>
              <w:rPr>
                <w:rFonts w:ascii="Calibri" w:hAnsi="Calibri" w:cs="Calibri"/>
                <w:color w:val="000000"/>
                <w:sz w:val="20"/>
                <w:szCs w:val="20"/>
              </w:rPr>
              <w:t>Единица измерения</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14:paraId="44B17AC2" w14:textId="77777777" w:rsidR="00F83A12" w:rsidRDefault="00F83A12">
            <w:pPr>
              <w:rPr>
                <w:rFonts w:ascii="Calibri" w:hAnsi="Calibri" w:cs="Calibri"/>
                <w:color w:val="000000"/>
                <w:sz w:val="20"/>
                <w:szCs w:val="20"/>
              </w:rPr>
            </w:pPr>
            <w:r>
              <w:rPr>
                <w:rFonts w:ascii="Calibri" w:hAnsi="Calibri" w:cs="Calibri"/>
                <w:color w:val="000000"/>
                <w:sz w:val="20"/>
                <w:szCs w:val="20"/>
              </w:rPr>
              <w:t>Количество</w:t>
            </w:r>
          </w:p>
        </w:tc>
        <w:tc>
          <w:tcPr>
            <w:tcW w:w="857" w:type="dxa"/>
            <w:tcBorders>
              <w:top w:val="single" w:sz="4" w:space="0" w:color="auto"/>
              <w:left w:val="nil"/>
              <w:bottom w:val="single" w:sz="4" w:space="0" w:color="auto"/>
              <w:right w:val="single" w:sz="4" w:space="0" w:color="auto"/>
            </w:tcBorders>
            <w:shd w:val="clear" w:color="auto" w:fill="auto"/>
            <w:vAlign w:val="center"/>
            <w:hideMark/>
          </w:tcPr>
          <w:p w14:paraId="67BF346C" w14:textId="77777777" w:rsidR="00F83A12" w:rsidRDefault="00F83A12">
            <w:pPr>
              <w:rPr>
                <w:rFonts w:ascii="Calibri" w:hAnsi="Calibri" w:cs="Calibri"/>
                <w:color w:val="000000"/>
                <w:sz w:val="20"/>
                <w:szCs w:val="20"/>
              </w:rPr>
            </w:pPr>
            <w:r>
              <w:rPr>
                <w:rFonts w:ascii="Calibri" w:hAnsi="Calibri" w:cs="Calibri"/>
                <w:color w:val="000000"/>
                <w:sz w:val="20"/>
                <w:szCs w:val="20"/>
              </w:rPr>
              <w:t>Цена</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D4B0C2C" w14:textId="77777777" w:rsidR="00F83A12" w:rsidRDefault="00F83A12">
            <w:pPr>
              <w:rPr>
                <w:rFonts w:ascii="Calibri" w:hAnsi="Calibri" w:cs="Calibri"/>
                <w:color w:val="000000"/>
                <w:sz w:val="20"/>
                <w:szCs w:val="20"/>
              </w:rPr>
            </w:pPr>
            <w:r>
              <w:rPr>
                <w:rFonts w:ascii="Calibri" w:hAnsi="Calibri" w:cs="Calibri"/>
                <w:color w:val="000000"/>
                <w:sz w:val="20"/>
                <w:szCs w:val="20"/>
              </w:rPr>
              <w:t>Количество /армянских драм/</w:t>
            </w:r>
          </w:p>
        </w:tc>
      </w:tr>
      <w:tr w:rsidR="00F83A12" w14:paraId="2583D9C5" w14:textId="77777777" w:rsidTr="00E64AB2">
        <w:trPr>
          <w:trHeight w:val="288"/>
        </w:trPr>
        <w:tc>
          <w:tcPr>
            <w:tcW w:w="715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02606B" w14:textId="2042148E" w:rsidR="00F83A12" w:rsidRDefault="00E64AB2">
            <w:pPr>
              <w:jc w:val="center"/>
              <w:rPr>
                <w:rFonts w:ascii="Calibri" w:hAnsi="Calibri" w:cs="Calibri"/>
                <w:b/>
                <w:bCs/>
                <w:color w:val="000000"/>
                <w:sz w:val="22"/>
                <w:szCs w:val="22"/>
              </w:rPr>
            </w:pPr>
            <w:proofErr w:type="gramStart"/>
            <w:r w:rsidRPr="00C168F3">
              <w:rPr>
                <w:rFonts w:ascii="Calibri" w:hAnsi="Calibri" w:cs="Calibri"/>
              </w:rPr>
              <w:t>В</w:t>
            </w:r>
            <w:r w:rsidRPr="00C168F3">
              <w:rPr>
                <w:rFonts w:ascii="Calibri" w:hAnsi="Calibri" w:cs="Calibri"/>
              </w:rPr>
              <w:t>нутри</w:t>
            </w:r>
            <w:r>
              <w:rPr>
                <w:rFonts w:ascii="Calibri" w:hAnsi="Calibri" w:cs="Calibri"/>
              </w:rPr>
              <w:t>хозяйственн</w:t>
            </w:r>
            <w:r w:rsidRPr="00C168F3">
              <w:rPr>
                <w:rFonts w:ascii="Calibri" w:hAnsi="Calibri" w:cs="Calibri"/>
              </w:rPr>
              <w:t>ых</w:t>
            </w:r>
            <w:r>
              <w:t xml:space="preserve"> </w:t>
            </w:r>
            <w:r w:rsidRPr="00C168F3">
              <w:t xml:space="preserve"> </w:t>
            </w:r>
            <w:r w:rsidRPr="00C168F3">
              <w:rPr>
                <w:rFonts w:ascii="Calibri" w:hAnsi="Calibri" w:cs="Calibri"/>
              </w:rPr>
              <w:t>сетей</w:t>
            </w:r>
            <w:proofErr w:type="gramEnd"/>
            <w:r w:rsidRPr="00C168F3">
              <w:t xml:space="preserve"> </w:t>
            </w:r>
            <w:proofErr w:type="spellStart"/>
            <w:r w:rsidRPr="00ED33D5">
              <w:rPr>
                <w:rFonts w:ascii="Calibri" w:hAnsi="Calibri" w:cs="Calibri"/>
              </w:rPr>
              <w:t>Наири</w:t>
            </w:r>
            <w:proofErr w:type="spellEnd"/>
            <w:r>
              <w:rPr>
                <w:rFonts w:ascii="Calibri" w:hAnsi="Calibri" w:cs="Calibri"/>
                <w:b/>
                <w:bCs/>
                <w:color w:val="000000"/>
                <w:sz w:val="22"/>
                <w:szCs w:val="22"/>
              </w:rPr>
              <w:t xml:space="preserve"> </w:t>
            </w:r>
            <w:r w:rsidR="00F83A12">
              <w:rPr>
                <w:rFonts w:ascii="Calibri" w:hAnsi="Calibri" w:cs="Calibri"/>
                <w:b/>
                <w:bCs/>
                <w:color w:val="000000"/>
                <w:sz w:val="22"/>
                <w:szCs w:val="22"/>
              </w:rPr>
              <w:t>(</w:t>
            </w:r>
            <w:proofErr w:type="spellStart"/>
            <w:r w:rsidR="00F83A12">
              <w:rPr>
                <w:rFonts w:ascii="Calibri" w:hAnsi="Calibri" w:cs="Calibri"/>
                <w:b/>
                <w:bCs/>
                <w:color w:val="000000"/>
                <w:sz w:val="22"/>
                <w:szCs w:val="22"/>
              </w:rPr>
              <w:t>Зораван</w:t>
            </w:r>
            <w:proofErr w:type="spellEnd"/>
            <w:r w:rsidR="00F83A12">
              <w:rPr>
                <w:rFonts w:ascii="Calibri" w:hAnsi="Calibri" w:cs="Calibri"/>
                <w:b/>
                <w:bCs/>
                <w:color w:val="000000"/>
                <w:sz w:val="22"/>
                <w:szCs w:val="22"/>
              </w:rPr>
              <w:t>)</w:t>
            </w:r>
          </w:p>
        </w:tc>
        <w:tc>
          <w:tcPr>
            <w:tcW w:w="857" w:type="dxa"/>
            <w:tcBorders>
              <w:top w:val="nil"/>
              <w:left w:val="nil"/>
              <w:bottom w:val="single" w:sz="4" w:space="0" w:color="auto"/>
              <w:right w:val="single" w:sz="4" w:space="0" w:color="auto"/>
            </w:tcBorders>
            <w:shd w:val="clear" w:color="auto" w:fill="auto"/>
            <w:noWrap/>
            <w:vAlign w:val="bottom"/>
            <w:hideMark/>
          </w:tcPr>
          <w:p w14:paraId="6539B91E" w14:textId="77777777" w:rsidR="00F83A12" w:rsidRDefault="00F83A12">
            <w:pPr>
              <w:rPr>
                <w:rFonts w:ascii="Calibri" w:hAnsi="Calibri" w:cs="Calibri"/>
                <w:color w:val="000000"/>
                <w:sz w:val="22"/>
                <w:szCs w:val="22"/>
              </w:rPr>
            </w:pPr>
            <w:r>
              <w:rPr>
                <w:rFonts w:ascii="Calibri" w:hAnsi="Calibri" w:cs="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hideMark/>
          </w:tcPr>
          <w:p w14:paraId="727FA257" w14:textId="77777777" w:rsidR="00F83A12" w:rsidRDefault="00F83A12">
            <w:pPr>
              <w:rPr>
                <w:rFonts w:ascii="Calibri" w:hAnsi="Calibri" w:cs="Calibri"/>
                <w:color w:val="000000"/>
                <w:sz w:val="22"/>
                <w:szCs w:val="22"/>
              </w:rPr>
            </w:pPr>
            <w:r>
              <w:rPr>
                <w:rFonts w:ascii="Calibri" w:hAnsi="Calibri" w:cs="Calibri"/>
                <w:color w:val="000000"/>
                <w:sz w:val="22"/>
                <w:szCs w:val="22"/>
              </w:rPr>
              <w:t> </w:t>
            </w:r>
          </w:p>
        </w:tc>
      </w:tr>
      <w:tr w:rsidR="00F83A12" w14:paraId="63BB4B1F" w14:textId="77777777" w:rsidTr="00E64AB2">
        <w:trPr>
          <w:trHeight w:val="87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E461F46" w14:textId="77777777" w:rsidR="00F83A12" w:rsidRDefault="00F83A12">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236" w:type="dxa"/>
            <w:tcBorders>
              <w:top w:val="nil"/>
              <w:left w:val="nil"/>
              <w:bottom w:val="single" w:sz="4" w:space="0" w:color="auto"/>
              <w:right w:val="single" w:sz="4" w:space="0" w:color="auto"/>
            </w:tcBorders>
            <w:shd w:val="clear" w:color="auto" w:fill="auto"/>
            <w:vAlign w:val="center"/>
            <w:hideMark/>
          </w:tcPr>
          <w:p w14:paraId="732AAFEC" w14:textId="77777777" w:rsidR="00F83A12" w:rsidRDefault="00F83A12">
            <w:pPr>
              <w:rPr>
                <w:rFonts w:ascii="GHEA Grapalat" w:hAnsi="GHEA Grapalat" w:cs="Calibri"/>
                <w:sz w:val="16"/>
                <w:szCs w:val="16"/>
              </w:rPr>
            </w:pPr>
            <w:r>
              <w:rPr>
                <w:rFonts w:ascii="GHEA Grapalat" w:hAnsi="GHEA Grapalat" w:cs="Calibri"/>
                <w:sz w:val="16"/>
                <w:szCs w:val="16"/>
              </w:rPr>
              <w:t xml:space="preserve">Ремонт стыков ходунков цементным раствором, очистка старых.      </w:t>
            </w:r>
          </w:p>
        </w:tc>
        <w:tc>
          <w:tcPr>
            <w:tcW w:w="1126" w:type="dxa"/>
            <w:tcBorders>
              <w:top w:val="nil"/>
              <w:left w:val="nil"/>
              <w:bottom w:val="single" w:sz="4" w:space="0" w:color="auto"/>
              <w:right w:val="single" w:sz="4" w:space="0" w:color="auto"/>
            </w:tcBorders>
            <w:shd w:val="clear" w:color="auto" w:fill="auto"/>
            <w:noWrap/>
            <w:vAlign w:val="center"/>
            <w:hideMark/>
          </w:tcPr>
          <w:p w14:paraId="47ABD55D" w14:textId="1D4067E0" w:rsidR="00F83A12" w:rsidRDefault="00E64AB2">
            <w:pPr>
              <w:jc w:val="center"/>
              <w:rPr>
                <w:rFonts w:ascii="GHEA Grapalat" w:hAnsi="GHEA Grapalat" w:cs="Calibri"/>
                <w:color w:val="000000"/>
                <w:sz w:val="16"/>
                <w:szCs w:val="16"/>
              </w:rPr>
            </w:pPr>
            <w:proofErr w:type="spellStart"/>
            <w:proofErr w:type="gramStart"/>
            <w:r>
              <w:rPr>
                <w:rFonts w:ascii="GHEA Grapalat" w:hAnsi="GHEA Grapalat" w:cs="Calibri"/>
                <w:color w:val="000000"/>
                <w:sz w:val="16"/>
                <w:szCs w:val="16"/>
              </w:rPr>
              <w:t>п,м</w:t>
            </w:r>
            <w:proofErr w:type="spellEnd"/>
            <w:proofErr w:type="gramEnd"/>
            <w:r>
              <w:rPr>
                <w:rFonts w:ascii="GHEA Grapalat" w:hAnsi="GHEA Grapalat" w:cs="Calibri"/>
                <w:color w:val="000000"/>
                <w:sz w:val="16"/>
                <w:szCs w:val="16"/>
              </w:rPr>
              <w:t>,</w:t>
            </w:r>
          </w:p>
        </w:tc>
        <w:tc>
          <w:tcPr>
            <w:tcW w:w="1164" w:type="dxa"/>
            <w:tcBorders>
              <w:top w:val="nil"/>
              <w:left w:val="nil"/>
              <w:bottom w:val="nil"/>
              <w:right w:val="single" w:sz="4" w:space="0" w:color="auto"/>
            </w:tcBorders>
            <w:shd w:val="clear" w:color="auto" w:fill="auto"/>
            <w:noWrap/>
            <w:vAlign w:val="center"/>
            <w:hideMark/>
          </w:tcPr>
          <w:p w14:paraId="26252887" w14:textId="77777777" w:rsidR="00F83A12" w:rsidRDefault="00F83A12">
            <w:pPr>
              <w:jc w:val="center"/>
              <w:rPr>
                <w:rFonts w:ascii="GHEA Grapalat" w:hAnsi="GHEA Grapalat" w:cs="Calibri"/>
                <w:sz w:val="16"/>
                <w:szCs w:val="16"/>
              </w:rPr>
            </w:pPr>
            <w:r>
              <w:rPr>
                <w:rFonts w:ascii="GHEA Grapalat" w:hAnsi="GHEA Grapalat" w:cs="Calibri"/>
                <w:sz w:val="16"/>
                <w:szCs w:val="16"/>
              </w:rPr>
              <w:t>300,0</w:t>
            </w:r>
          </w:p>
        </w:tc>
        <w:tc>
          <w:tcPr>
            <w:tcW w:w="857" w:type="dxa"/>
            <w:tcBorders>
              <w:top w:val="nil"/>
              <w:left w:val="nil"/>
              <w:bottom w:val="single" w:sz="4" w:space="0" w:color="auto"/>
              <w:right w:val="single" w:sz="4" w:space="0" w:color="auto"/>
            </w:tcBorders>
            <w:shd w:val="clear" w:color="auto" w:fill="auto"/>
            <w:noWrap/>
            <w:vAlign w:val="center"/>
            <w:hideMark/>
          </w:tcPr>
          <w:p w14:paraId="7A90916A" w14:textId="77777777" w:rsidR="00F83A12" w:rsidRDefault="00F83A12">
            <w:pPr>
              <w:jc w:val="center"/>
              <w:rPr>
                <w:rFonts w:ascii="GHEA Grapalat" w:hAnsi="GHEA Grapalat" w:cs="Calibri"/>
                <w:color w:val="000000"/>
                <w:sz w:val="16"/>
                <w:szCs w:val="16"/>
              </w:rPr>
            </w:pPr>
            <w:r>
              <w:rPr>
                <w:rFonts w:ascii="GHEA Grapalat" w:hAnsi="GHEA Grapalat" w:cs="Calibri"/>
                <w:color w:val="000000"/>
                <w:sz w:val="16"/>
                <w:szCs w:val="16"/>
              </w:rPr>
              <w:t>1,40</w:t>
            </w:r>
          </w:p>
        </w:tc>
        <w:tc>
          <w:tcPr>
            <w:tcW w:w="1170" w:type="dxa"/>
            <w:tcBorders>
              <w:top w:val="nil"/>
              <w:left w:val="nil"/>
              <w:bottom w:val="single" w:sz="4" w:space="0" w:color="auto"/>
              <w:right w:val="single" w:sz="4" w:space="0" w:color="auto"/>
            </w:tcBorders>
            <w:shd w:val="clear" w:color="auto" w:fill="auto"/>
            <w:noWrap/>
            <w:vAlign w:val="center"/>
            <w:hideMark/>
          </w:tcPr>
          <w:p w14:paraId="17278F90" w14:textId="77777777" w:rsidR="00F83A12" w:rsidRDefault="00F83A12">
            <w:pPr>
              <w:jc w:val="center"/>
              <w:rPr>
                <w:rFonts w:ascii="GHEA Grapalat" w:hAnsi="GHEA Grapalat" w:cs="Calibri"/>
                <w:color w:val="000000"/>
                <w:sz w:val="16"/>
                <w:szCs w:val="16"/>
              </w:rPr>
            </w:pPr>
            <w:r>
              <w:rPr>
                <w:rFonts w:ascii="GHEA Grapalat" w:hAnsi="GHEA Grapalat" w:cs="Calibri"/>
                <w:color w:val="000000"/>
                <w:sz w:val="16"/>
                <w:szCs w:val="16"/>
              </w:rPr>
              <w:t>420,10</w:t>
            </w:r>
          </w:p>
        </w:tc>
      </w:tr>
      <w:tr w:rsidR="00F83A12" w14:paraId="79C99736" w14:textId="77777777" w:rsidTr="00E64AB2">
        <w:trPr>
          <w:trHeight w:val="288"/>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233DCCDD" w14:textId="77777777" w:rsidR="00F83A12" w:rsidRDefault="00F83A12">
            <w:pPr>
              <w:rPr>
                <w:rFonts w:ascii="Calibri" w:hAnsi="Calibri" w:cs="Calibri"/>
                <w:color w:val="000000"/>
                <w:sz w:val="22"/>
                <w:szCs w:val="22"/>
              </w:rPr>
            </w:pPr>
            <w:r>
              <w:rPr>
                <w:rFonts w:ascii="Calibri" w:hAnsi="Calibri" w:cs="Calibri"/>
                <w:color w:val="000000"/>
                <w:sz w:val="22"/>
                <w:szCs w:val="22"/>
              </w:rPr>
              <w:t> </w:t>
            </w:r>
          </w:p>
        </w:tc>
        <w:tc>
          <w:tcPr>
            <w:tcW w:w="4236" w:type="dxa"/>
            <w:tcBorders>
              <w:top w:val="nil"/>
              <w:left w:val="nil"/>
              <w:bottom w:val="single" w:sz="4" w:space="0" w:color="auto"/>
              <w:right w:val="single" w:sz="4" w:space="0" w:color="auto"/>
            </w:tcBorders>
            <w:shd w:val="clear" w:color="auto" w:fill="auto"/>
            <w:noWrap/>
            <w:vAlign w:val="bottom"/>
            <w:hideMark/>
          </w:tcPr>
          <w:p w14:paraId="14E903A5" w14:textId="77777777" w:rsidR="00F83A12" w:rsidRDefault="00F83A12">
            <w:pPr>
              <w:rPr>
                <w:rFonts w:ascii="Calibri" w:hAnsi="Calibri" w:cs="Calibri"/>
                <w:color w:val="000000"/>
                <w:sz w:val="22"/>
                <w:szCs w:val="22"/>
              </w:rPr>
            </w:pPr>
            <w:r>
              <w:rPr>
                <w:rFonts w:ascii="Calibri" w:hAnsi="Calibri" w:cs="Calibri"/>
                <w:color w:val="000000"/>
                <w:sz w:val="22"/>
                <w:szCs w:val="22"/>
              </w:rPr>
              <w:t>Общий</w:t>
            </w:r>
          </w:p>
        </w:tc>
        <w:tc>
          <w:tcPr>
            <w:tcW w:w="1126" w:type="dxa"/>
            <w:tcBorders>
              <w:top w:val="nil"/>
              <w:left w:val="nil"/>
              <w:bottom w:val="single" w:sz="4" w:space="0" w:color="auto"/>
              <w:right w:val="single" w:sz="4" w:space="0" w:color="auto"/>
            </w:tcBorders>
            <w:shd w:val="clear" w:color="auto" w:fill="auto"/>
            <w:noWrap/>
            <w:vAlign w:val="bottom"/>
            <w:hideMark/>
          </w:tcPr>
          <w:p w14:paraId="4A3D7DC0" w14:textId="77777777" w:rsidR="00F83A12" w:rsidRDefault="00F83A12">
            <w:pPr>
              <w:rPr>
                <w:rFonts w:ascii="Calibri" w:hAnsi="Calibri" w:cs="Calibri"/>
                <w:color w:val="000000"/>
                <w:sz w:val="22"/>
                <w:szCs w:val="22"/>
              </w:rPr>
            </w:pPr>
            <w:r>
              <w:rPr>
                <w:rFonts w:ascii="Calibri" w:hAnsi="Calibri" w:cs="Calibri"/>
                <w:color w:val="000000"/>
                <w:sz w:val="22"/>
                <w:szCs w:val="22"/>
              </w:rPr>
              <w:t> </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340DFA0E" w14:textId="77777777" w:rsidR="00F83A12" w:rsidRDefault="00F83A12">
            <w:pPr>
              <w:rPr>
                <w:rFonts w:ascii="Calibri" w:hAnsi="Calibri" w:cs="Calibri"/>
                <w:color w:val="000000"/>
                <w:sz w:val="22"/>
                <w:szCs w:val="22"/>
              </w:rPr>
            </w:pPr>
            <w:r>
              <w:rPr>
                <w:rFonts w:ascii="Calibri" w:hAnsi="Calibri" w:cs="Calibri"/>
                <w:color w:val="000000"/>
                <w:sz w:val="22"/>
                <w:szCs w:val="22"/>
              </w:rPr>
              <w:t> </w:t>
            </w:r>
          </w:p>
        </w:tc>
        <w:tc>
          <w:tcPr>
            <w:tcW w:w="857" w:type="dxa"/>
            <w:tcBorders>
              <w:top w:val="nil"/>
              <w:left w:val="nil"/>
              <w:bottom w:val="single" w:sz="4" w:space="0" w:color="auto"/>
              <w:right w:val="single" w:sz="4" w:space="0" w:color="auto"/>
            </w:tcBorders>
            <w:shd w:val="clear" w:color="auto" w:fill="auto"/>
            <w:noWrap/>
            <w:vAlign w:val="bottom"/>
            <w:hideMark/>
          </w:tcPr>
          <w:p w14:paraId="173EB39F" w14:textId="77777777" w:rsidR="00F83A12" w:rsidRDefault="00F83A12">
            <w:pPr>
              <w:rPr>
                <w:rFonts w:ascii="Calibri" w:hAnsi="Calibri" w:cs="Calibri"/>
                <w:color w:val="000000"/>
                <w:sz w:val="22"/>
                <w:szCs w:val="22"/>
              </w:rPr>
            </w:pPr>
            <w:r>
              <w:rPr>
                <w:rFonts w:ascii="Calibri" w:hAnsi="Calibri" w:cs="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5B7D87A4" w14:textId="77777777" w:rsidR="00F83A12" w:rsidRDefault="00F83A12">
            <w:pPr>
              <w:jc w:val="center"/>
              <w:rPr>
                <w:rFonts w:ascii="GHEA Grapalat" w:hAnsi="GHEA Grapalat" w:cs="Calibri"/>
                <w:color w:val="000000"/>
                <w:sz w:val="16"/>
                <w:szCs w:val="16"/>
              </w:rPr>
            </w:pPr>
            <w:r>
              <w:rPr>
                <w:rFonts w:ascii="GHEA Grapalat" w:hAnsi="GHEA Grapalat" w:cs="Calibri"/>
                <w:color w:val="000000"/>
                <w:sz w:val="16"/>
                <w:szCs w:val="16"/>
              </w:rPr>
              <w:t>420,10</w:t>
            </w:r>
          </w:p>
        </w:tc>
      </w:tr>
    </w:tbl>
    <w:p w14:paraId="74180DAF" w14:textId="77777777" w:rsidR="000A359E" w:rsidRDefault="000A359E" w:rsidP="00BB28C8">
      <w:pPr>
        <w:widowControl w:val="0"/>
        <w:spacing w:after="160" w:line="360" w:lineRule="auto"/>
        <w:ind w:firstLine="567"/>
        <w:jc w:val="center"/>
        <w:rPr>
          <w:rFonts w:ascii="Sylfaen" w:hAnsi="Sylfaen"/>
          <w:lang w:val="hy-AM"/>
        </w:rPr>
      </w:pPr>
    </w:p>
    <w:tbl>
      <w:tblPr>
        <w:tblW w:w="9179" w:type="dxa"/>
        <w:tblInd w:w="108" w:type="dxa"/>
        <w:tblLook w:val="04A0" w:firstRow="1" w:lastRow="0" w:firstColumn="1" w:lastColumn="0" w:noHBand="0" w:noVBand="1"/>
      </w:tblPr>
      <w:tblGrid>
        <w:gridCol w:w="580"/>
        <w:gridCol w:w="216"/>
        <w:gridCol w:w="3557"/>
        <w:gridCol w:w="216"/>
        <w:gridCol w:w="1119"/>
        <w:gridCol w:w="218"/>
        <w:gridCol w:w="948"/>
        <w:gridCol w:w="227"/>
        <w:gridCol w:w="616"/>
        <w:gridCol w:w="227"/>
        <w:gridCol w:w="946"/>
        <w:gridCol w:w="309"/>
      </w:tblGrid>
      <w:tr w:rsidR="00E64AB2" w14:paraId="3E1C2D06" w14:textId="77777777" w:rsidTr="00BC2D8B">
        <w:trPr>
          <w:trHeight w:val="288"/>
        </w:trPr>
        <w:tc>
          <w:tcPr>
            <w:tcW w:w="7929" w:type="dxa"/>
            <w:gridSpan w:val="10"/>
            <w:tcBorders>
              <w:top w:val="nil"/>
              <w:left w:val="nil"/>
              <w:bottom w:val="nil"/>
              <w:right w:val="nil"/>
            </w:tcBorders>
            <w:shd w:val="clear" w:color="auto" w:fill="auto"/>
            <w:noWrap/>
            <w:vAlign w:val="bottom"/>
            <w:hideMark/>
          </w:tcPr>
          <w:p w14:paraId="695967D7" w14:textId="77777777" w:rsidR="00E64AB2" w:rsidRDefault="00E64AB2">
            <w:pPr>
              <w:jc w:val="center"/>
              <w:rPr>
                <w:rFonts w:ascii="Calibri" w:hAnsi="Calibri" w:cs="Calibri"/>
                <w:sz w:val="22"/>
                <w:szCs w:val="22"/>
              </w:rPr>
            </w:pPr>
            <w:r>
              <w:rPr>
                <w:rFonts w:ascii="Calibri" w:hAnsi="Calibri" w:cs="Calibri"/>
                <w:sz w:val="22"/>
                <w:szCs w:val="22"/>
              </w:rPr>
              <w:t>Объемный лист</w:t>
            </w:r>
          </w:p>
        </w:tc>
        <w:tc>
          <w:tcPr>
            <w:tcW w:w="1250" w:type="dxa"/>
            <w:gridSpan w:val="2"/>
            <w:tcBorders>
              <w:top w:val="nil"/>
              <w:left w:val="nil"/>
              <w:bottom w:val="nil"/>
              <w:right w:val="nil"/>
            </w:tcBorders>
            <w:shd w:val="clear" w:color="auto" w:fill="auto"/>
            <w:noWrap/>
            <w:vAlign w:val="bottom"/>
            <w:hideMark/>
          </w:tcPr>
          <w:p w14:paraId="25F188DC" w14:textId="77777777" w:rsidR="00E64AB2" w:rsidRDefault="00E64AB2">
            <w:pPr>
              <w:jc w:val="center"/>
              <w:rPr>
                <w:rFonts w:ascii="Calibri" w:hAnsi="Calibri" w:cs="Calibri"/>
                <w:sz w:val="22"/>
                <w:szCs w:val="22"/>
              </w:rPr>
            </w:pPr>
          </w:p>
        </w:tc>
      </w:tr>
      <w:tr w:rsidR="00E64AB2" w14:paraId="28E671F1" w14:textId="77777777" w:rsidTr="00BC2D8B">
        <w:trPr>
          <w:trHeight w:val="288"/>
        </w:trPr>
        <w:tc>
          <w:tcPr>
            <w:tcW w:w="7929" w:type="dxa"/>
            <w:gridSpan w:val="10"/>
            <w:tcBorders>
              <w:top w:val="nil"/>
              <w:left w:val="nil"/>
              <w:bottom w:val="nil"/>
              <w:right w:val="nil"/>
            </w:tcBorders>
            <w:shd w:val="clear" w:color="auto" w:fill="auto"/>
            <w:noWrap/>
            <w:vAlign w:val="bottom"/>
            <w:hideMark/>
          </w:tcPr>
          <w:p w14:paraId="59F8157F" w14:textId="49149762" w:rsidR="00E64AB2" w:rsidRDefault="00E64AB2">
            <w:pPr>
              <w:jc w:val="center"/>
              <w:rPr>
                <w:rFonts w:ascii="Calibri" w:hAnsi="Calibri" w:cs="Calibri"/>
                <w:sz w:val="22"/>
                <w:szCs w:val="22"/>
              </w:rPr>
            </w:pPr>
            <w:r w:rsidRPr="00C168F3">
              <w:rPr>
                <w:rFonts w:ascii="Calibri" w:hAnsi="Calibri" w:cs="Calibri"/>
              </w:rPr>
              <w:t>Ремонт</w:t>
            </w:r>
            <w:r w:rsidRPr="00C168F3">
              <w:t xml:space="preserve"> </w:t>
            </w:r>
            <w:r>
              <w:rPr>
                <w:rFonts w:ascii="Calibri" w:hAnsi="Calibri" w:cs="Calibri"/>
              </w:rPr>
              <w:t>межхозяйственн</w:t>
            </w:r>
            <w:r w:rsidRPr="00C168F3">
              <w:rPr>
                <w:rFonts w:ascii="Calibri" w:hAnsi="Calibri" w:cs="Calibri"/>
              </w:rPr>
              <w:t>ых</w:t>
            </w:r>
            <w:r w:rsidRPr="00C168F3">
              <w:t xml:space="preserve"> </w:t>
            </w:r>
            <w:r w:rsidRPr="00C168F3">
              <w:rPr>
                <w:rFonts w:ascii="Calibri" w:hAnsi="Calibri" w:cs="Calibri"/>
              </w:rPr>
              <w:t>и</w:t>
            </w:r>
            <w:r w:rsidRPr="00C168F3">
              <w:t xml:space="preserve"> </w:t>
            </w:r>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rsidRPr="00C168F3">
              <w:t xml:space="preserve"> </w:t>
            </w:r>
            <w:r w:rsidRPr="00C168F3">
              <w:rPr>
                <w:rFonts w:ascii="Calibri" w:hAnsi="Calibri" w:cs="Calibri"/>
              </w:rPr>
              <w:t>сетей</w:t>
            </w:r>
            <w:r w:rsidRPr="00C168F3">
              <w:t xml:space="preserve"> </w:t>
            </w:r>
            <w:r w:rsidRPr="00C168F3">
              <w:rPr>
                <w:rFonts w:ascii="Calibri" w:hAnsi="Calibri" w:cs="Calibri"/>
              </w:rPr>
              <w:t>участка</w:t>
            </w:r>
            <w:r w:rsidRPr="00C168F3">
              <w:t xml:space="preserve"> </w:t>
            </w:r>
            <w:r w:rsidRPr="00ED33D5">
              <w:rPr>
                <w:rFonts w:ascii="Calibri" w:hAnsi="Calibri" w:cs="Calibri"/>
              </w:rPr>
              <w:t>Раздана</w:t>
            </w:r>
          </w:p>
        </w:tc>
        <w:tc>
          <w:tcPr>
            <w:tcW w:w="1250" w:type="dxa"/>
            <w:gridSpan w:val="2"/>
            <w:tcBorders>
              <w:top w:val="nil"/>
              <w:left w:val="nil"/>
              <w:bottom w:val="nil"/>
              <w:right w:val="nil"/>
            </w:tcBorders>
            <w:shd w:val="clear" w:color="auto" w:fill="auto"/>
            <w:noWrap/>
            <w:vAlign w:val="bottom"/>
            <w:hideMark/>
          </w:tcPr>
          <w:p w14:paraId="1D5D8C92" w14:textId="77777777" w:rsidR="00E64AB2" w:rsidRDefault="00E64AB2">
            <w:pPr>
              <w:jc w:val="center"/>
              <w:rPr>
                <w:rFonts w:ascii="Calibri" w:hAnsi="Calibri" w:cs="Calibri"/>
                <w:sz w:val="22"/>
                <w:szCs w:val="22"/>
              </w:rPr>
            </w:pPr>
          </w:p>
        </w:tc>
      </w:tr>
      <w:tr w:rsidR="00E64AB2" w14:paraId="49BCD9A5" w14:textId="77777777" w:rsidTr="00BC2D8B">
        <w:trPr>
          <w:trHeight w:val="288"/>
        </w:trPr>
        <w:tc>
          <w:tcPr>
            <w:tcW w:w="597" w:type="dxa"/>
            <w:tcBorders>
              <w:top w:val="nil"/>
              <w:left w:val="nil"/>
              <w:bottom w:val="nil"/>
              <w:right w:val="nil"/>
            </w:tcBorders>
            <w:shd w:val="clear" w:color="auto" w:fill="auto"/>
            <w:noWrap/>
            <w:vAlign w:val="bottom"/>
            <w:hideMark/>
          </w:tcPr>
          <w:p w14:paraId="2BADE72B" w14:textId="77777777" w:rsidR="00E64AB2" w:rsidRDefault="00E64AB2">
            <w:pPr>
              <w:rPr>
                <w:sz w:val="20"/>
                <w:szCs w:val="20"/>
              </w:rPr>
            </w:pPr>
          </w:p>
        </w:tc>
        <w:tc>
          <w:tcPr>
            <w:tcW w:w="3915" w:type="dxa"/>
            <w:gridSpan w:val="2"/>
            <w:tcBorders>
              <w:top w:val="nil"/>
              <w:left w:val="nil"/>
              <w:bottom w:val="nil"/>
              <w:right w:val="nil"/>
            </w:tcBorders>
            <w:shd w:val="clear" w:color="auto" w:fill="auto"/>
            <w:noWrap/>
            <w:vAlign w:val="bottom"/>
            <w:hideMark/>
          </w:tcPr>
          <w:p w14:paraId="498A3470" w14:textId="77777777" w:rsidR="00E64AB2" w:rsidRDefault="00E64AB2">
            <w:pPr>
              <w:rPr>
                <w:rFonts w:ascii="Calibri" w:hAnsi="Calibri" w:cs="Calibri"/>
                <w:sz w:val="22"/>
                <w:szCs w:val="22"/>
              </w:rPr>
            </w:pPr>
            <w:r>
              <w:rPr>
                <w:rFonts w:ascii="Calibri" w:hAnsi="Calibri" w:cs="Calibri"/>
                <w:sz w:val="22"/>
                <w:szCs w:val="22"/>
              </w:rPr>
              <w:t>ЛОТ 4</w:t>
            </w:r>
          </w:p>
        </w:tc>
        <w:tc>
          <w:tcPr>
            <w:tcW w:w="1430" w:type="dxa"/>
            <w:gridSpan w:val="3"/>
            <w:tcBorders>
              <w:top w:val="nil"/>
              <w:left w:val="nil"/>
              <w:bottom w:val="nil"/>
              <w:right w:val="nil"/>
            </w:tcBorders>
            <w:shd w:val="clear" w:color="auto" w:fill="auto"/>
            <w:noWrap/>
            <w:vAlign w:val="bottom"/>
            <w:hideMark/>
          </w:tcPr>
          <w:p w14:paraId="560A8208" w14:textId="77777777" w:rsidR="00E64AB2" w:rsidRDefault="00E64AB2">
            <w:pPr>
              <w:rPr>
                <w:rFonts w:ascii="Calibri" w:hAnsi="Calibri" w:cs="Calibri"/>
                <w:sz w:val="22"/>
                <w:szCs w:val="22"/>
              </w:rPr>
            </w:pPr>
          </w:p>
        </w:tc>
        <w:tc>
          <w:tcPr>
            <w:tcW w:w="1138" w:type="dxa"/>
            <w:gridSpan w:val="2"/>
            <w:tcBorders>
              <w:top w:val="nil"/>
              <w:left w:val="nil"/>
              <w:bottom w:val="nil"/>
              <w:right w:val="nil"/>
            </w:tcBorders>
            <w:shd w:val="clear" w:color="auto" w:fill="auto"/>
            <w:noWrap/>
            <w:vAlign w:val="bottom"/>
            <w:hideMark/>
          </w:tcPr>
          <w:p w14:paraId="6C2B4279" w14:textId="77777777" w:rsidR="00E64AB2" w:rsidRDefault="00E64AB2">
            <w:pPr>
              <w:rPr>
                <w:sz w:val="20"/>
                <w:szCs w:val="20"/>
              </w:rPr>
            </w:pPr>
          </w:p>
        </w:tc>
        <w:tc>
          <w:tcPr>
            <w:tcW w:w="849" w:type="dxa"/>
            <w:gridSpan w:val="2"/>
            <w:tcBorders>
              <w:top w:val="nil"/>
              <w:left w:val="nil"/>
              <w:bottom w:val="nil"/>
              <w:right w:val="nil"/>
            </w:tcBorders>
            <w:shd w:val="clear" w:color="auto" w:fill="auto"/>
            <w:noWrap/>
            <w:vAlign w:val="bottom"/>
            <w:hideMark/>
          </w:tcPr>
          <w:p w14:paraId="52A2066E" w14:textId="77777777" w:rsidR="00E64AB2" w:rsidRDefault="00E64AB2">
            <w:pPr>
              <w:rPr>
                <w:sz w:val="20"/>
                <w:szCs w:val="20"/>
              </w:rPr>
            </w:pPr>
          </w:p>
        </w:tc>
        <w:tc>
          <w:tcPr>
            <w:tcW w:w="1250" w:type="dxa"/>
            <w:gridSpan w:val="2"/>
            <w:tcBorders>
              <w:top w:val="nil"/>
              <w:left w:val="nil"/>
              <w:bottom w:val="nil"/>
              <w:right w:val="nil"/>
            </w:tcBorders>
            <w:shd w:val="clear" w:color="auto" w:fill="auto"/>
            <w:noWrap/>
            <w:vAlign w:val="bottom"/>
            <w:hideMark/>
          </w:tcPr>
          <w:p w14:paraId="2CDD8826" w14:textId="77777777" w:rsidR="00E64AB2" w:rsidRDefault="00E64AB2">
            <w:pPr>
              <w:rPr>
                <w:sz w:val="20"/>
                <w:szCs w:val="20"/>
              </w:rPr>
            </w:pPr>
          </w:p>
        </w:tc>
      </w:tr>
      <w:tr w:rsidR="00BC2D8B" w14:paraId="20AF3325" w14:textId="77777777" w:rsidTr="00BC2D8B">
        <w:trPr>
          <w:trHeight w:val="1104"/>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65F7D" w14:textId="77777777" w:rsidR="00E64AB2" w:rsidRDefault="00E64AB2">
            <w:pPr>
              <w:rPr>
                <w:rFonts w:ascii="Calibri" w:hAnsi="Calibri" w:cs="Calibri"/>
                <w:sz w:val="20"/>
                <w:szCs w:val="20"/>
              </w:rPr>
            </w:pPr>
            <w:r>
              <w:rPr>
                <w:rFonts w:ascii="Calibri" w:hAnsi="Calibri" w:cs="Calibri"/>
                <w:sz w:val="20"/>
                <w:szCs w:val="20"/>
              </w:rPr>
              <w:t>NN</w:t>
            </w:r>
          </w:p>
        </w:tc>
        <w:tc>
          <w:tcPr>
            <w:tcW w:w="3915" w:type="dxa"/>
            <w:gridSpan w:val="2"/>
            <w:tcBorders>
              <w:top w:val="single" w:sz="4" w:space="0" w:color="auto"/>
              <w:left w:val="nil"/>
              <w:bottom w:val="single" w:sz="4" w:space="0" w:color="auto"/>
              <w:right w:val="single" w:sz="4" w:space="0" w:color="auto"/>
            </w:tcBorders>
            <w:shd w:val="clear" w:color="auto" w:fill="auto"/>
            <w:vAlign w:val="center"/>
            <w:hideMark/>
          </w:tcPr>
          <w:p w14:paraId="42BA225D" w14:textId="77777777" w:rsidR="00E64AB2" w:rsidRDefault="00E64AB2">
            <w:pP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Наименовахие</w:t>
            </w:r>
            <w:proofErr w:type="spellEnd"/>
            <w:r>
              <w:rPr>
                <w:rFonts w:ascii="Calibri" w:hAnsi="Calibri" w:cs="Calibri"/>
                <w:sz w:val="20"/>
                <w:szCs w:val="20"/>
              </w:rPr>
              <w:t xml:space="preserve"> работы</w:t>
            </w:r>
          </w:p>
        </w:tc>
        <w:tc>
          <w:tcPr>
            <w:tcW w:w="1430" w:type="dxa"/>
            <w:gridSpan w:val="3"/>
            <w:tcBorders>
              <w:top w:val="single" w:sz="4" w:space="0" w:color="auto"/>
              <w:left w:val="nil"/>
              <w:bottom w:val="single" w:sz="4" w:space="0" w:color="auto"/>
              <w:right w:val="single" w:sz="4" w:space="0" w:color="auto"/>
            </w:tcBorders>
            <w:shd w:val="clear" w:color="auto" w:fill="auto"/>
            <w:vAlign w:val="center"/>
            <w:hideMark/>
          </w:tcPr>
          <w:p w14:paraId="79C52F9C" w14:textId="77777777" w:rsidR="00E64AB2" w:rsidRDefault="00E64AB2">
            <w:pPr>
              <w:rPr>
                <w:rFonts w:ascii="Calibri" w:hAnsi="Calibri" w:cs="Calibri"/>
                <w:sz w:val="20"/>
                <w:szCs w:val="20"/>
              </w:rPr>
            </w:pPr>
            <w:r>
              <w:rPr>
                <w:rFonts w:ascii="Calibri" w:hAnsi="Calibri" w:cs="Calibri"/>
                <w:sz w:val="20"/>
                <w:szCs w:val="20"/>
              </w:rPr>
              <w:t>Единица измерения</w:t>
            </w:r>
          </w:p>
        </w:tc>
        <w:tc>
          <w:tcPr>
            <w:tcW w:w="1138" w:type="dxa"/>
            <w:gridSpan w:val="2"/>
            <w:tcBorders>
              <w:top w:val="single" w:sz="4" w:space="0" w:color="auto"/>
              <w:left w:val="nil"/>
              <w:bottom w:val="single" w:sz="4" w:space="0" w:color="auto"/>
              <w:right w:val="single" w:sz="4" w:space="0" w:color="auto"/>
            </w:tcBorders>
            <w:shd w:val="clear" w:color="auto" w:fill="auto"/>
            <w:vAlign w:val="center"/>
            <w:hideMark/>
          </w:tcPr>
          <w:p w14:paraId="1CC06E1B" w14:textId="77777777" w:rsidR="00E64AB2" w:rsidRDefault="00E64AB2">
            <w:pPr>
              <w:rPr>
                <w:rFonts w:ascii="Calibri" w:hAnsi="Calibri" w:cs="Calibri"/>
                <w:sz w:val="20"/>
                <w:szCs w:val="20"/>
              </w:rPr>
            </w:pPr>
            <w:r>
              <w:rPr>
                <w:rFonts w:ascii="Calibri" w:hAnsi="Calibri" w:cs="Calibri"/>
                <w:sz w:val="20"/>
                <w:szCs w:val="20"/>
              </w:rPr>
              <w:t>Количество</w:t>
            </w:r>
          </w:p>
        </w:tc>
        <w:tc>
          <w:tcPr>
            <w:tcW w:w="849" w:type="dxa"/>
            <w:gridSpan w:val="2"/>
            <w:tcBorders>
              <w:top w:val="single" w:sz="4" w:space="0" w:color="auto"/>
              <w:left w:val="nil"/>
              <w:bottom w:val="single" w:sz="4" w:space="0" w:color="auto"/>
              <w:right w:val="single" w:sz="4" w:space="0" w:color="auto"/>
            </w:tcBorders>
            <w:shd w:val="clear" w:color="auto" w:fill="auto"/>
            <w:vAlign w:val="center"/>
            <w:hideMark/>
          </w:tcPr>
          <w:p w14:paraId="1D4CD428" w14:textId="77777777" w:rsidR="00E64AB2" w:rsidRDefault="00E64AB2">
            <w:pPr>
              <w:rPr>
                <w:rFonts w:ascii="Calibri" w:hAnsi="Calibri" w:cs="Calibri"/>
                <w:sz w:val="20"/>
                <w:szCs w:val="20"/>
              </w:rPr>
            </w:pPr>
            <w:r>
              <w:rPr>
                <w:rFonts w:ascii="Calibri" w:hAnsi="Calibri" w:cs="Calibri"/>
                <w:sz w:val="20"/>
                <w:szCs w:val="20"/>
              </w:rPr>
              <w:t>Цена</w:t>
            </w:r>
          </w:p>
        </w:tc>
        <w:tc>
          <w:tcPr>
            <w:tcW w:w="1250" w:type="dxa"/>
            <w:gridSpan w:val="2"/>
            <w:tcBorders>
              <w:top w:val="single" w:sz="4" w:space="0" w:color="auto"/>
              <w:left w:val="nil"/>
              <w:bottom w:val="single" w:sz="4" w:space="0" w:color="auto"/>
              <w:right w:val="single" w:sz="4" w:space="0" w:color="auto"/>
            </w:tcBorders>
            <w:shd w:val="clear" w:color="auto" w:fill="auto"/>
            <w:vAlign w:val="center"/>
            <w:hideMark/>
          </w:tcPr>
          <w:p w14:paraId="2773CDE9" w14:textId="77777777" w:rsidR="00E64AB2" w:rsidRDefault="00E64AB2">
            <w:pPr>
              <w:rPr>
                <w:rFonts w:ascii="Calibri" w:hAnsi="Calibri" w:cs="Calibri"/>
                <w:sz w:val="20"/>
                <w:szCs w:val="20"/>
              </w:rPr>
            </w:pPr>
            <w:r>
              <w:rPr>
                <w:rFonts w:ascii="Calibri" w:hAnsi="Calibri" w:cs="Calibri"/>
                <w:sz w:val="20"/>
                <w:szCs w:val="20"/>
              </w:rPr>
              <w:t>Количество /армянских драм/</w:t>
            </w:r>
          </w:p>
        </w:tc>
      </w:tr>
      <w:tr w:rsidR="00E64AB2" w14:paraId="4BF12BE2" w14:textId="77777777" w:rsidTr="00BC2D8B">
        <w:trPr>
          <w:trHeight w:val="405"/>
        </w:trPr>
        <w:tc>
          <w:tcPr>
            <w:tcW w:w="708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C49E190" w14:textId="77777777" w:rsidR="00E64AB2" w:rsidRDefault="00E64AB2">
            <w:pPr>
              <w:jc w:val="center"/>
              <w:rPr>
                <w:rFonts w:ascii="Calibri" w:hAnsi="Calibri" w:cs="Calibri"/>
                <w:b/>
                <w:bCs/>
                <w:sz w:val="22"/>
                <w:szCs w:val="22"/>
              </w:rPr>
            </w:pPr>
            <w:proofErr w:type="spellStart"/>
            <w:r>
              <w:rPr>
                <w:rFonts w:ascii="Calibri" w:hAnsi="Calibri" w:cs="Calibri"/>
                <w:b/>
                <w:bCs/>
                <w:sz w:val="22"/>
                <w:szCs w:val="22"/>
              </w:rPr>
              <w:t>Алапарский</w:t>
            </w:r>
            <w:proofErr w:type="spellEnd"/>
            <w:r>
              <w:rPr>
                <w:rFonts w:ascii="Calibri" w:hAnsi="Calibri" w:cs="Calibri"/>
                <w:b/>
                <w:bCs/>
                <w:sz w:val="22"/>
                <w:szCs w:val="22"/>
              </w:rPr>
              <w:t xml:space="preserve"> канал H-2 (</w:t>
            </w:r>
            <w:proofErr w:type="spellStart"/>
            <w:r>
              <w:rPr>
                <w:rFonts w:ascii="Calibri" w:hAnsi="Calibri" w:cs="Calibri"/>
                <w:b/>
                <w:bCs/>
                <w:sz w:val="22"/>
                <w:szCs w:val="22"/>
              </w:rPr>
              <w:t>Алапарс</w:t>
            </w:r>
            <w:proofErr w:type="spellEnd"/>
            <w:r>
              <w:rPr>
                <w:rFonts w:ascii="Calibri" w:hAnsi="Calibri" w:cs="Calibri"/>
                <w:b/>
                <w:bCs/>
                <w:sz w:val="22"/>
                <w:szCs w:val="22"/>
              </w:rPr>
              <w: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95F4A53" w14:textId="77777777" w:rsidR="00E64AB2" w:rsidRDefault="00E64AB2">
            <w:pPr>
              <w:jc w:val="center"/>
              <w:rPr>
                <w:rFonts w:ascii="GHEA Grapalat" w:hAnsi="GHEA Grapalat" w:cs="Calibri"/>
                <w:sz w:val="16"/>
                <w:szCs w:val="16"/>
              </w:rPr>
            </w:pPr>
            <w:r>
              <w:rPr>
                <w:rFonts w:ascii="Calibri" w:hAnsi="Calibri" w:cs="Calibri"/>
                <w:sz w:val="16"/>
                <w:szCs w:val="16"/>
              </w:rPr>
              <w:t> </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17B3131E" w14:textId="77777777" w:rsidR="00E64AB2" w:rsidRDefault="00E64AB2">
            <w:pPr>
              <w:rPr>
                <w:rFonts w:ascii="Calibri" w:hAnsi="Calibri" w:cs="Calibri"/>
                <w:sz w:val="22"/>
                <w:szCs w:val="22"/>
              </w:rPr>
            </w:pPr>
            <w:r>
              <w:rPr>
                <w:rFonts w:ascii="Calibri" w:hAnsi="Calibri" w:cs="Calibri"/>
                <w:sz w:val="22"/>
                <w:szCs w:val="22"/>
              </w:rPr>
              <w:t> </w:t>
            </w:r>
          </w:p>
        </w:tc>
      </w:tr>
      <w:tr w:rsidR="00BC2D8B" w14:paraId="77ABBA49" w14:textId="77777777" w:rsidTr="00BC2D8B">
        <w:trPr>
          <w:trHeight w:val="705"/>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14:paraId="7E2D499A"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single" w:sz="4" w:space="0" w:color="auto"/>
              <w:right w:val="single" w:sz="4" w:space="0" w:color="auto"/>
            </w:tcBorders>
            <w:shd w:val="clear" w:color="auto" w:fill="auto"/>
            <w:vAlign w:val="center"/>
            <w:hideMark/>
          </w:tcPr>
          <w:p w14:paraId="2A6D843F" w14:textId="77777777" w:rsidR="00E64AB2" w:rsidRDefault="00E64AB2">
            <w:pPr>
              <w:rPr>
                <w:rFonts w:ascii="GHEA Grapalat" w:hAnsi="GHEA Grapalat" w:cs="Calibri"/>
                <w:sz w:val="16"/>
                <w:szCs w:val="16"/>
              </w:rPr>
            </w:pPr>
            <w:r>
              <w:rPr>
                <w:rFonts w:ascii="GHEA Grapalat" w:hAnsi="GHEA Grapalat" w:cs="Calibri"/>
                <w:sz w:val="16"/>
                <w:szCs w:val="16"/>
              </w:rPr>
              <w:t>Восстановление старой швов с помощью цементного раствора.</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46771C8F" w14:textId="689F959D" w:rsidR="00E64AB2" w:rsidRDefault="00E64AB2">
            <w:pPr>
              <w:jc w:val="center"/>
              <w:rPr>
                <w:rFonts w:ascii="GHEA Grapalat" w:hAnsi="GHEA Grapalat" w:cs="Calibri"/>
                <w:sz w:val="16"/>
                <w:szCs w:val="16"/>
              </w:rPr>
            </w:pPr>
            <w:proofErr w:type="spellStart"/>
            <w:proofErr w:type="gramStart"/>
            <w:r>
              <w:rPr>
                <w:rFonts w:ascii="GHEA Grapalat" w:hAnsi="GHEA Grapalat" w:cs="Calibri"/>
                <w:color w:val="000000"/>
                <w:sz w:val="16"/>
                <w:szCs w:val="16"/>
              </w:rPr>
              <w:t>п,м</w:t>
            </w:r>
            <w:proofErr w:type="spellEnd"/>
            <w:proofErr w:type="gramEnd"/>
            <w:r>
              <w:rPr>
                <w:rFonts w:ascii="GHEA Grapalat" w:hAnsi="GHEA Grapalat" w:cs="Calibri"/>
                <w:color w:val="000000"/>
                <w:sz w:val="16"/>
                <w:szCs w:val="16"/>
              </w:rPr>
              <w:t>,</w:t>
            </w: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628F7237" w14:textId="77777777" w:rsidR="00E64AB2" w:rsidRDefault="00E64AB2">
            <w:pPr>
              <w:jc w:val="center"/>
              <w:rPr>
                <w:rFonts w:ascii="GHEA Grapalat" w:hAnsi="GHEA Grapalat" w:cs="Calibri"/>
                <w:sz w:val="16"/>
                <w:szCs w:val="16"/>
              </w:rPr>
            </w:pPr>
            <w:r>
              <w:rPr>
                <w:rFonts w:ascii="GHEA Grapalat" w:hAnsi="GHEA Grapalat" w:cs="Calibri"/>
                <w:sz w:val="16"/>
                <w:szCs w:val="16"/>
              </w:rPr>
              <w:t>116,0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41D80C6" w14:textId="77777777" w:rsidR="00E64AB2" w:rsidRDefault="00E64AB2">
            <w:pPr>
              <w:jc w:val="center"/>
              <w:rPr>
                <w:rFonts w:ascii="GHEA Grapalat" w:hAnsi="GHEA Grapalat" w:cs="Calibri"/>
                <w:sz w:val="16"/>
                <w:szCs w:val="16"/>
              </w:rPr>
            </w:pPr>
            <w:r>
              <w:rPr>
                <w:rFonts w:ascii="GHEA Grapalat" w:hAnsi="GHEA Grapalat" w:cs="Calibri"/>
                <w:sz w:val="16"/>
                <w:szCs w:val="16"/>
              </w:rPr>
              <w:t>1,39</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6AE1E8C5" w14:textId="77777777" w:rsidR="00E64AB2" w:rsidRDefault="00E64AB2">
            <w:pPr>
              <w:jc w:val="right"/>
              <w:rPr>
                <w:rFonts w:ascii="GHEA Grapalat" w:hAnsi="GHEA Grapalat" w:cs="Calibri"/>
                <w:sz w:val="16"/>
                <w:szCs w:val="16"/>
              </w:rPr>
            </w:pPr>
            <w:r>
              <w:rPr>
                <w:rFonts w:ascii="GHEA Grapalat" w:hAnsi="GHEA Grapalat" w:cs="Calibri"/>
                <w:sz w:val="16"/>
                <w:szCs w:val="16"/>
              </w:rPr>
              <w:t>161,0</w:t>
            </w:r>
          </w:p>
        </w:tc>
      </w:tr>
      <w:tr w:rsidR="00BC2D8B" w14:paraId="6508390D" w14:textId="77777777" w:rsidTr="00BC2D8B">
        <w:trPr>
          <w:trHeight w:val="432"/>
        </w:trPr>
        <w:tc>
          <w:tcPr>
            <w:tcW w:w="597" w:type="dxa"/>
            <w:tcBorders>
              <w:top w:val="nil"/>
              <w:left w:val="single" w:sz="4" w:space="0" w:color="auto"/>
              <w:bottom w:val="single" w:sz="4" w:space="0" w:color="auto"/>
              <w:right w:val="nil"/>
            </w:tcBorders>
            <w:shd w:val="clear" w:color="auto" w:fill="auto"/>
            <w:noWrap/>
            <w:vAlign w:val="center"/>
            <w:hideMark/>
          </w:tcPr>
          <w:p w14:paraId="121671F1"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nil"/>
              <w:left w:val="single" w:sz="4" w:space="0" w:color="auto"/>
              <w:bottom w:val="single" w:sz="4" w:space="0" w:color="auto"/>
              <w:right w:val="single" w:sz="4" w:space="0" w:color="auto"/>
            </w:tcBorders>
            <w:shd w:val="clear" w:color="auto" w:fill="auto"/>
            <w:vAlign w:val="center"/>
            <w:hideMark/>
          </w:tcPr>
          <w:p w14:paraId="021DE1ED"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подготовка бетона вручную.              </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538ECD21"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4F70FD7D" w14:textId="5440C33D"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3CB98DB0" w14:textId="77777777" w:rsidR="00E64AB2" w:rsidRDefault="00E64AB2">
            <w:pPr>
              <w:jc w:val="center"/>
              <w:rPr>
                <w:rFonts w:ascii="GHEA Grapalat" w:hAnsi="GHEA Grapalat" w:cs="Calibri"/>
                <w:sz w:val="16"/>
                <w:szCs w:val="16"/>
              </w:rPr>
            </w:pPr>
            <w:r>
              <w:rPr>
                <w:rFonts w:ascii="GHEA Grapalat" w:hAnsi="GHEA Grapalat" w:cs="Calibri"/>
                <w:sz w:val="16"/>
                <w:szCs w:val="16"/>
              </w:rPr>
              <w:t>2,0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57D6B49" w14:textId="77777777" w:rsidR="00E64AB2" w:rsidRDefault="00E64AB2">
            <w:pPr>
              <w:jc w:val="center"/>
              <w:rPr>
                <w:rFonts w:ascii="GHEA Grapalat" w:hAnsi="GHEA Grapalat" w:cs="Calibri"/>
                <w:sz w:val="16"/>
                <w:szCs w:val="16"/>
              </w:rPr>
            </w:pPr>
            <w:r>
              <w:rPr>
                <w:rFonts w:ascii="GHEA Grapalat" w:hAnsi="GHEA Grapalat" w:cs="Calibri"/>
                <w:sz w:val="16"/>
                <w:szCs w:val="16"/>
              </w:rPr>
              <w:t>56,41</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27899AE6" w14:textId="77777777" w:rsidR="00E64AB2" w:rsidRDefault="00E64AB2">
            <w:pPr>
              <w:jc w:val="right"/>
              <w:rPr>
                <w:rFonts w:ascii="GHEA Grapalat" w:hAnsi="GHEA Grapalat" w:cs="Calibri"/>
                <w:sz w:val="16"/>
                <w:szCs w:val="16"/>
              </w:rPr>
            </w:pPr>
            <w:r>
              <w:rPr>
                <w:rFonts w:ascii="GHEA Grapalat" w:hAnsi="GHEA Grapalat" w:cs="Calibri"/>
                <w:sz w:val="16"/>
                <w:szCs w:val="16"/>
              </w:rPr>
              <w:t>111,7</w:t>
            </w:r>
          </w:p>
        </w:tc>
      </w:tr>
      <w:tr w:rsidR="00E64AB2" w14:paraId="739CDE3B" w14:textId="77777777" w:rsidTr="00BC2D8B">
        <w:trPr>
          <w:trHeight w:val="288"/>
        </w:trPr>
        <w:tc>
          <w:tcPr>
            <w:tcW w:w="708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819D37" w14:textId="77777777" w:rsidR="00E64AB2" w:rsidRDefault="00E64AB2">
            <w:pPr>
              <w:jc w:val="center"/>
              <w:rPr>
                <w:rFonts w:ascii="Calibri" w:hAnsi="Calibri" w:cs="Calibri"/>
                <w:b/>
                <w:bCs/>
                <w:sz w:val="22"/>
                <w:szCs w:val="22"/>
              </w:rPr>
            </w:pPr>
            <w:proofErr w:type="spellStart"/>
            <w:r>
              <w:rPr>
                <w:rFonts w:ascii="Calibri" w:hAnsi="Calibri" w:cs="Calibri"/>
                <w:b/>
                <w:bCs/>
                <w:sz w:val="22"/>
                <w:szCs w:val="22"/>
              </w:rPr>
              <w:t>Алапарский</w:t>
            </w:r>
            <w:proofErr w:type="spellEnd"/>
            <w:r>
              <w:rPr>
                <w:rFonts w:ascii="Calibri" w:hAnsi="Calibri" w:cs="Calibri"/>
                <w:b/>
                <w:bCs/>
                <w:sz w:val="22"/>
                <w:szCs w:val="22"/>
              </w:rPr>
              <w:t xml:space="preserve"> канал H-2 (</w:t>
            </w:r>
            <w:proofErr w:type="spellStart"/>
            <w:r>
              <w:rPr>
                <w:rFonts w:ascii="Calibri" w:hAnsi="Calibri" w:cs="Calibri"/>
                <w:b/>
                <w:bCs/>
                <w:sz w:val="22"/>
                <w:szCs w:val="22"/>
              </w:rPr>
              <w:t>Арзакан</w:t>
            </w:r>
            <w:proofErr w:type="spellEnd"/>
            <w:r>
              <w:rPr>
                <w:rFonts w:ascii="Calibri" w:hAnsi="Calibri" w:cs="Calibri"/>
                <w:b/>
                <w:bCs/>
                <w:sz w:val="22"/>
                <w:szCs w:val="22"/>
              </w:rPr>
              <w: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278F344" w14:textId="77777777" w:rsidR="00E64AB2" w:rsidRDefault="00E64AB2">
            <w:pPr>
              <w:jc w:val="center"/>
              <w:rPr>
                <w:rFonts w:ascii="GHEA Grapalat" w:hAnsi="GHEA Grapalat" w:cs="Calibri"/>
                <w:sz w:val="16"/>
                <w:szCs w:val="16"/>
              </w:rPr>
            </w:pPr>
            <w:r>
              <w:rPr>
                <w:rFonts w:ascii="Calibri" w:hAnsi="Calibri" w:cs="Calibri"/>
                <w:sz w:val="16"/>
                <w:szCs w:val="16"/>
              </w:rPr>
              <w:t> </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45193897" w14:textId="77777777" w:rsidR="00E64AB2" w:rsidRDefault="00E64AB2">
            <w:pPr>
              <w:rPr>
                <w:rFonts w:ascii="Calibri" w:hAnsi="Calibri" w:cs="Calibri"/>
                <w:sz w:val="22"/>
                <w:szCs w:val="22"/>
              </w:rPr>
            </w:pPr>
            <w:r>
              <w:rPr>
                <w:rFonts w:ascii="Calibri" w:hAnsi="Calibri" w:cs="Calibri"/>
                <w:sz w:val="22"/>
                <w:szCs w:val="22"/>
              </w:rPr>
              <w:t> </w:t>
            </w:r>
          </w:p>
        </w:tc>
      </w:tr>
      <w:tr w:rsidR="00BC2D8B" w14:paraId="3D406A2A" w14:textId="77777777" w:rsidTr="00BC2D8B">
        <w:trPr>
          <w:trHeight w:val="432"/>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14:paraId="6406746B"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single" w:sz="4" w:space="0" w:color="auto"/>
              <w:right w:val="single" w:sz="4" w:space="0" w:color="auto"/>
            </w:tcBorders>
            <w:shd w:val="clear" w:color="auto" w:fill="auto"/>
            <w:vAlign w:val="center"/>
            <w:hideMark/>
          </w:tcPr>
          <w:p w14:paraId="66AD17CB" w14:textId="77777777" w:rsidR="00E64AB2" w:rsidRDefault="00E64AB2">
            <w:pPr>
              <w:rPr>
                <w:rFonts w:ascii="GHEA Grapalat" w:hAnsi="GHEA Grapalat" w:cs="Calibri"/>
                <w:sz w:val="16"/>
                <w:szCs w:val="16"/>
              </w:rPr>
            </w:pPr>
            <w:r>
              <w:rPr>
                <w:rFonts w:ascii="GHEA Grapalat" w:hAnsi="GHEA Grapalat" w:cs="Calibri"/>
                <w:sz w:val="16"/>
                <w:szCs w:val="16"/>
              </w:rPr>
              <w:t>Восстановление старой швов с помощью цементного раствора.</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1976A84E" w14:textId="31736FEE" w:rsidR="00E64AB2" w:rsidRDefault="00E64AB2">
            <w:pPr>
              <w:jc w:val="center"/>
              <w:rPr>
                <w:rFonts w:ascii="GHEA Grapalat" w:hAnsi="GHEA Grapalat" w:cs="Calibri"/>
                <w:sz w:val="16"/>
                <w:szCs w:val="16"/>
              </w:rPr>
            </w:pPr>
            <w:proofErr w:type="spellStart"/>
            <w:proofErr w:type="gramStart"/>
            <w:r>
              <w:rPr>
                <w:rFonts w:ascii="GHEA Grapalat" w:hAnsi="GHEA Grapalat" w:cs="Calibri"/>
                <w:color w:val="000000"/>
                <w:sz w:val="16"/>
                <w:szCs w:val="16"/>
              </w:rPr>
              <w:t>п,м</w:t>
            </w:r>
            <w:proofErr w:type="spellEnd"/>
            <w:proofErr w:type="gramEnd"/>
            <w:r>
              <w:rPr>
                <w:rFonts w:ascii="GHEA Grapalat" w:hAnsi="GHEA Grapalat" w:cs="Calibri"/>
                <w:color w:val="000000"/>
                <w:sz w:val="16"/>
                <w:szCs w:val="16"/>
              </w:rPr>
              <w:t>,</w:t>
            </w: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78237ED7" w14:textId="77777777" w:rsidR="00E64AB2" w:rsidRDefault="00E64AB2">
            <w:pPr>
              <w:jc w:val="center"/>
              <w:rPr>
                <w:rFonts w:ascii="GHEA Grapalat" w:hAnsi="GHEA Grapalat" w:cs="Calibri"/>
                <w:sz w:val="16"/>
                <w:szCs w:val="16"/>
              </w:rPr>
            </w:pPr>
            <w:r>
              <w:rPr>
                <w:rFonts w:ascii="GHEA Grapalat" w:hAnsi="GHEA Grapalat" w:cs="Calibri"/>
                <w:sz w:val="16"/>
                <w:szCs w:val="16"/>
              </w:rPr>
              <w:t>42,0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4C5FB64" w14:textId="77777777" w:rsidR="00E64AB2" w:rsidRDefault="00E64AB2">
            <w:pPr>
              <w:jc w:val="center"/>
              <w:rPr>
                <w:rFonts w:ascii="GHEA Grapalat" w:hAnsi="GHEA Grapalat" w:cs="Calibri"/>
                <w:sz w:val="16"/>
                <w:szCs w:val="16"/>
              </w:rPr>
            </w:pPr>
            <w:r>
              <w:rPr>
                <w:rFonts w:ascii="GHEA Grapalat" w:hAnsi="GHEA Grapalat" w:cs="Calibri"/>
                <w:sz w:val="16"/>
                <w:szCs w:val="16"/>
              </w:rPr>
              <w:t>1,39</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3A49D36A" w14:textId="77777777" w:rsidR="00E64AB2" w:rsidRDefault="00E64AB2">
            <w:pPr>
              <w:jc w:val="right"/>
              <w:rPr>
                <w:rFonts w:ascii="GHEA Grapalat" w:hAnsi="GHEA Grapalat" w:cs="Calibri"/>
                <w:sz w:val="16"/>
                <w:szCs w:val="16"/>
              </w:rPr>
            </w:pPr>
            <w:r>
              <w:rPr>
                <w:rFonts w:ascii="GHEA Grapalat" w:hAnsi="GHEA Grapalat" w:cs="Calibri"/>
                <w:sz w:val="16"/>
                <w:szCs w:val="16"/>
              </w:rPr>
              <w:t>58,3</w:t>
            </w:r>
          </w:p>
        </w:tc>
      </w:tr>
      <w:tr w:rsidR="00BC2D8B" w14:paraId="5AF342B5" w14:textId="77777777" w:rsidTr="00BC2D8B">
        <w:trPr>
          <w:trHeight w:val="648"/>
        </w:trPr>
        <w:tc>
          <w:tcPr>
            <w:tcW w:w="597" w:type="dxa"/>
            <w:tcBorders>
              <w:top w:val="nil"/>
              <w:left w:val="single" w:sz="4" w:space="0" w:color="auto"/>
              <w:bottom w:val="single" w:sz="4" w:space="0" w:color="auto"/>
              <w:right w:val="nil"/>
            </w:tcBorders>
            <w:shd w:val="clear" w:color="auto" w:fill="auto"/>
            <w:noWrap/>
            <w:vAlign w:val="center"/>
            <w:hideMark/>
          </w:tcPr>
          <w:p w14:paraId="6B35B33C"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nil"/>
              <w:left w:val="single" w:sz="4" w:space="0" w:color="auto"/>
              <w:bottom w:val="single" w:sz="4" w:space="0" w:color="auto"/>
              <w:right w:val="single" w:sz="4" w:space="0" w:color="auto"/>
            </w:tcBorders>
            <w:shd w:val="clear" w:color="auto" w:fill="auto"/>
            <w:vAlign w:val="center"/>
            <w:hideMark/>
          </w:tcPr>
          <w:p w14:paraId="0629E6CF" w14:textId="77777777" w:rsidR="00E64AB2" w:rsidRDefault="00E64AB2">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շեպերի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հատակի</w:t>
            </w:r>
            <w:proofErr w:type="spellEnd"/>
            <w:r>
              <w:rPr>
                <w:rFonts w:ascii="GHEA Grapalat" w:hAnsi="GHEA Grapalat" w:cs="Calibri"/>
                <w:sz w:val="16"/>
                <w:szCs w:val="16"/>
              </w:rPr>
              <w:t xml:space="preserve"> </w:t>
            </w:r>
            <w:proofErr w:type="spellStart"/>
            <w:proofErr w:type="gramStart"/>
            <w:r>
              <w:rPr>
                <w:rFonts w:ascii="GHEA Grapalat" w:hAnsi="GHEA Grapalat" w:cs="Calibri"/>
                <w:sz w:val="16"/>
                <w:szCs w:val="16"/>
              </w:rPr>
              <w:t>երեսապատում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հիդրոտեխնիկական</w:t>
            </w:r>
            <w:proofErr w:type="spellEnd"/>
            <w:proofErr w:type="gramEnd"/>
            <w:r>
              <w:rPr>
                <w:rFonts w:ascii="GHEA Grapalat" w:hAnsi="GHEA Grapalat" w:cs="Calibri"/>
                <w:sz w:val="16"/>
                <w:szCs w:val="16"/>
              </w:rPr>
              <w:t xml:space="preserve">  </w:t>
            </w: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200 </w:t>
            </w:r>
            <w:proofErr w:type="spellStart"/>
            <w:r>
              <w:rPr>
                <w:rFonts w:ascii="GHEA Grapalat" w:hAnsi="GHEA Grapalat" w:cs="Calibri"/>
                <w:sz w:val="16"/>
                <w:szCs w:val="16"/>
              </w:rPr>
              <w:t>մակնիշի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կաղապարի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բետոնը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պատրաստելով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5079305A"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108836CB" w14:textId="73FD1E1D"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54AAC7F0" w14:textId="77777777" w:rsidR="00E64AB2" w:rsidRDefault="00E64AB2">
            <w:pPr>
              <w:jc w:val="center"/>
              <w:rPr>
                <w:rFonts w:ascii="GHEA Grapalat" w:hAnsi="GHEA Grapalat" w:cs="Calibri"/>
                <w:sz w:val="16"/>
                <w:szCs w:val="16"/>
              </w:rPr>
            </w:pPr>
            <w:r>
              <w:rPr>
                <w:rFonts w:ascii="GHEA Grapalat" w:hAnsi="GHEA Grapalat" w:cs="Calibri"/>
                <w:sz w:val="16"/>
                <w:szCs w:val="16"/>
              </w:rPr>
              <w:t>3,84</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6C512E3" w14:textId="77777777" w:rsidR="00E64AB2" w:rsidRDefault="00E64AB2">
            <w:pPr>
              <w:jc w:val="center"/>
              <w:rPr>
                <w:rFonts w:ascii="GHEA Grapalat" w:hAnsi="GHEA Grapalat" w:cs="Calibri"/>
                <w:sz w:val="16"/>
                <w:szCs w:val="16"/>
              </w:rPr>
            </w:pPr>
            <w:r>
              <w:rPr>
                <w:rFonts w:ascii="GHEA Grapalat" w:hAnsi="GHEA Grapalat" w:cs="Calibri"/>
                <w:sz w:val="16"/>
                <w:szCs w:val="16"/>
              </w:rPr>
              <w:t>56,43</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417259FE" w14:textId="77777777" w:rsidR="00E64AB2" w:rsidRDefault="00E64AB2">
            <w:pPr>
              <w:jc w:val="right"/>
              <w:rPr>
                <w:rFonts w:ascii="GHEA Grapalat" w:hAnsi="GHEA Grapalat" w:cs="Calibri"/>
                <w:sz w:val="16"/>
                <w:szCs w:val="16"/>
              </w:rPr>
            </w:pPr>
            <w:r>
              <w:rPr>
                <w:rFonts w:ascii="GHEA Grapalat" w:hAnsi="GHEA Grapalat" w:cs="Calibri"/>
                <w:sz w:val="16"/>
                <w:szCs w:val="16"/>
              </w:rPr>
              <w:t>216,7</w:t>
            </w:r>
          </w:p>
        </w:tc>
      </w:tr>
      <w:tr w:rsidR="00E64AB2" w14:paraId="2797E216" w14:textId="77777777" w:rsidTr="00BC2D8B">
        <w:trPr>
          <w:trHeight w:val="288"/>
        </w:trPr>
        <w:tc>
          <w:tcPr>
            <w:tcW w:w="708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1530700" w14:textId="77777777" w:rsidR="00E64AB2" w:rsidRDefault="00E64AB2">
            <w:pPr>
              <w:jc w:val="center"/>
              <w:rPr>
                <w:rFonts w:ascii="Calibri" w:hAnsi="Calibri" w:cs="Calibri"/>
                <w:b/>
                <w:bCs/>
                <w:sz w:val="22"/>
                <w:szCs w:val="22"/>
              </w:rPr>
            </w:pPr>
            <w:r>
              <w:rPr>
                <w:rFonts w:ascii="Calibri" w:hAnsi="Calibri" w:cs="Calibri"/>
                <w:b/>
                <w:bCs/>
                <w:sz w:val="22"/>
                <w:szCs w:val="22"/>
              </w:rPr>
              <w:t xml:space="preserve">Канал </w:t>
            </w:r>
            <w:proofErr w:type="spellStart"/>
            <w:r>
              <w:rPr>
                <w:rFonts w:ascii="Calibri" w:hAnsi="Calibri" w:cs="Calibri"/>
                <w:b/>
                <w:bCs/>
                <w:sz w:val="22"/>
                <w:szCs w:val="22"/>
              </w:rPr>
              <w:t>Алапарс</w:t>
            </w:r>
            <w:proofErr w:type="spellEnd"/>
            <w:r>
              <w:rPr>
                <w:rFonts w:ascii="Calibri" w:hAnsi="Calibri" w:cs="Calibri"/>
                <w:b/>
                <w:bCs/>
                <w:sz w:val="22"/>
                <w:szCs w:val="22"/>
              </w:rPr>
              <w:t xml:space="preserve"> H-14 (</w:t>
            </w:r>
            <w:proofErr w:type="spellStart"/>
            <w:r>
              <w:rPr>
                <w:rFonts w:ascii="Calibri" w:hAnsi="Calibri" w:cs="Calibri"/>
                <w:b/>
                <w:bCs/>
                <w:sz w:val="22"/>
                <w:szCs w:val="22"/>
              </w:rPr>
              <w:t>Алапарс</w:t>
            </w:r>
            <w:proofErr w:type="spellEnd"/>
            <w:r>
              <w:rPr>
                <w:rFonts w:ascii="Calibri" w:hAnsi="Calibri" w:cs="Calibri"/>
                <w:b/>
                <w:bCs/>
                <w:sz w:val="22"/>
                <w:szCs w:val="22"/>
              </w:rPr>
              <w: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9405E66" w14:textId="77777777" w:rsidR="00E64AB2" w:rsidRDefault="00E64AB2">
            <w:pPr>
              <w:jc w:val="center"/>
              <w:rPr>
                <w:rFonts w:ascii="GHEA Grapalat" w:hAnsi="GHEA Grapalat" w:cs="Calibri"/>
                <w:sz w:val="16"/>
                <w:szCs w:val="16"/>
              </w:rPr>
            </w:pPr>
            <w:r>
              <w:rPr>
                <w:rFonts w:ascii="Calibri" w:hAnsi="Calibri" w:cs="Calibri"/>
                <w:sz w:val="16"/>
                <w:szCs w:val="16"/>
              </w:rPr>
              <w:t> </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257228E7" w14:textId="77777777" w:rsidR="00E64AB2" w:rsidRDefault="00E64AB2">
            <w:pPr>
              <w:rPr>
                <w:rFonts w:ascii="Calibri" w:hAnsi="Calibri" w:cs="Calibri"/>
                <w:sz w:val="22"/>
                <w:szCs w:val="22"/>
              </w:rPr>
            </w:pPr>
            <w:r>
              <w:rPr>
                <w:rFonts w:ascii="Calibri" w:hAnsi="Calibri" w:cs="Calibri"/>
                <w:sz w:val="22"/>
                <w:szCs w:val="22"/>
              </w:rPr>
              <w:t> </w:t>
            </w:r>
          </w:p>
        </w:tc>
      </w:tr>
      <w:tr w:rsidR="00BC2D8B" w14:paraId="581588C5" w14:textId="77777777" w:rsidTr="00BC2D8B">
        <w:trPr>
          <w:trHeight w:val="432"/>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14:paraId="08C93A5D"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single" w:sz="4" w:space="0" w:color="auto"/>
              <w:right w:val="single" w:sz="4" w:space="0" w:color="auto"/>
            </w:tcBorders>
            <w:shd w:val="clear" w:color="auto" w:fill="auto"/>
            <w:vAlign w:val="center"/>
            <w:hideMark/>
          </w:tcPr>
          <w:p w14:paraId="2AD0C97E" w14:textId="77777777" w:rsidR="00E64AB2" w:rsidRDefault="00E64AB2">
            <w:pPr>
              <w:rPr>
                <w:rFonts w:ascii="GHEA Grapalat" w:hAnsi="GHEA Grapalat" w:cs="Calibri"/>
                <w:sz w:val="16"/>
                <w:szCs w:val="16"/>
              </w:rPr>
            </w:pPr>
            <w:r>
              <w:rPr>
                <w:rFonts w:ascii="GHEA Grapalat" w:hAnsi="GHEA Grapalat" w:cs="Calibri"/>
                <w:sz w:val="16"/>
                <w:szCs w:val="16"/>
              </w:rPr>
              <w:t>Восстановление старой швов с помощью цементного раствора.</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26CEBA18" w14:textId="1F099D25" w:rsidR="00E64AB2" w:rsidRDefault="00E64AB2">
            <w:pPr>
              <w:jc w:val="center"/>
              <w:rPr>
                <w:rFonts w:ascii="GHEA Grapalat" w:hAnsi="GHEA Grapalat" w:cs="Calibri"/>
                <w:sz w:val="16"/>
                <w:szCs w:val="16"/>
              </w:rPr>
            </w:pPr>
            <w:proofErr w:type="spellStart"/>
            <w:proofErr w:type="gramStart"/>
            <w:r>
              <w:rPr>
                <w:rFonts w:ascii="GHEA Grapalat" w:hAnsi="GHEA Grapalat" w:cs="Calibri"/>
                <w:color w:val="000000"/>
                <w:sz w:val="16"/>
                <w:szCs w:val="16"/>
              </w:rPr>
              <w:t>п,м</w:t>
            </w:r>
            <w:proofErr w:type="spellEnd"/>
            <w:proofErr w:type="gramEnd"/>
            <w:r>
              <w:rPr>
                <w:rFonts w:ascii="GHEA Grapalat" w:hAnsi="GHEA Grapalat" w:cs="Calibri"/>
                <w:color w:val="000000"/>
                <w:sz w:val="16"/>
                <w:szCs w:val="16"/>
              </w:rPr>
              <w:t>,</w:t>
            </w: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63C603F5" w14:textId="77777777" w:rsidR="00E64AB2" w:rsidRDefault="00E64AB2">
            <w:pPr>
              <w:jc w:val="center"/>
              <w:rPr>
                <w:rFonts w:ascii="GHEA Grapalat" w:hAnsi="GHEA Grapalat" w:cs="Calibri"/>
                <w:sz w:val="16"/>
                <w:szCs w:val="16"/>
              </w:rPr>
            </w:pPr>
            <w:r>
              <w:rPr>
                <w:rFonts w:ascii="GHEA Grapalat" w:hAnsi="GHEA Grapalat" w:cs="Calibri"/>
                <w:sz w:val="16"/>
                <w:szCs w:val="16"/>
              </w:rPr>
              <w:t>42,0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E92B4A8" w14:textId="77777777" w:rsidR="00E64AB2" w:rsidRDefault="00E64AB2">
            <w:pPr>
              <w:jc w:val="center"/>
              <w:rPr>
                <w:rFonts w:ascii="GHEA Grapalat" w:hAnsi="GHEA Grapalat" w:cs="Calibri"/>
                <w:sz w:val="16"/>
                <w:szCs w:val="16"/>
              </w:rPr>
            </w:pPr>
            <w:r>
              <w:rPr>
                <w:rFonts w:ascii="GHEA Grapalat" w:hAnsi="GHEA Grapalat" w:cs="Calibri"/>
                <w:sz w:val="16"/>
                <w:szCs w:val="16"/>
              </w:rPr>
              <w:t>1,39</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1D296507" w14:textId="77777777" w:rsidR="00E64AB2" w:rsidRDefault="00E64AB2">
            <w:pPr>
              <w:jc w:val="right"/>
              <w:rPr>
                <w:rFonts w:ascii="GHEA Grapalat" w:hAnsi="GHEA Grapalat" w:cs="Calibri"/>
                <w:sz w:val="16"/>
                <w:szCs w:val="16"/>
              </w:rPr>
            </w:pPr>
            <w:r>
              <w:rPr>
                <w:rFonts w:ascii="GHEA Grapalat" w:hAnsi="GHEA Grapalat" w:cs="Calibri"/>
                <w:sz w:val="16"/>
                <w:szCs w:val="16"/>
              </w:rPr>
              <w:t>58,3</w:t>
            </w:r>
          </w:p>
        </w:tc>
      </w:tr>
      <w:tr w:rsidR="00BC2D8B" w14:paraId="737EFE4F" w14:textId="77777777" w:rsidTr="00BC2D8B">
        <w:trPr>
          <w:trHeight w:val="432"/>
        </w:trPr>
        <w:tc>
          <w:tcPr>
            <w:tcW w:w="597" w:type="dxa"/>
            <w:tcBorders>
              <w:top w:val="nil"/>
              <w:left w:val="single" w:sz="4" w:space="0" w:color="auto"/>
              <w:bottom w:val="single" w:sz="4" w:space="0" w:color="auto"/>
              <w:right w:val="nil"/>
            </w:tcBorders>
            <w:shd w:val="clear" w:color="auto" w:fill="auto"/>
            <w:noWrap/>
            <w:vAlign w:val="center"/>
            <w:hideMark/>
          </w:tcPr>
          <w:p w14:paraId="4D2CD57E"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nil"/>
              <w:left w:val="single" w:sz="4" w:space="0" w:color="auto"/>
              <w:bottom w:val="single" w:sz="4" w:space="0" w:color="auto"/>
              <w:right w:val="single" w:sz="4" w:space="0" w:color="auto"/>
            </w:tcBorders>
            <w:shd w:val="clear" w:color="auto" w:fill="auto"/>
            <w:vAlign w:val="center"/>
            <w:hideMark/>
          </w:tcPr>
          <w:p w14:paraId="4C071A24"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подготовка бетона вручную.              </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4D1DA2FF"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4782A8FA" w14:textId="12FA5C38"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7A9946C0" w14:textId="77777777" w:rsidR="00E64AB2" w:rsidRDefault="00E64AB2">
            <w:pPr>
              <w:jc w:val="center"/>
              <w:rPr>
                <w:rFonts w:ascii="GHEA Grapalat" w:hAnsi="GHEA Grapalat" w:cs="Calibri"/>
                <w:sz w:val="16"/>
                <w:szCs w:val="16"/>
              </w:rPr>
            </w:pPr>
            <w:r>
              <w:rPr>
                <w:rFonts w:ascii="GHEA Grapalat" w:hAnsi="GHEA Grapalat" w:cs="Calibri"/>
                <w:sz w:val="16"/>
                <w:szCs w:val="16"/>
              </w:rPr>
              <w:t>1,1</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53C1BF9" w14:textId="77777777" w:rsidR="00E64AB2" w:rsidRDefault="00E64AB2">
            <w:pPr>
              <w:jc w:val="center"/>
              <w:rPr>
                <w:rFonts w:ascii="GHEA Grapalat" w:hAnsi="GHEA Grapalat" w:cs="Calibri"/>
                <w:sz w:val="16"/>
                <w:szCs w:val="16"/>
              </w:rPr>
            </w:pPr>
            <w:r>
              <w:rPr>
                <w:rFonts w:ascii="GHEA Grapalat" w:hAnsi="GHEA Grapalat" w:cs="Calibri"/>
                <w:sz w:val="16"/>
                <w:szCs w:val="16"/>
              </w:rPr>
              <w:t>57,45</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4E0A12C5" w14:textId="77777777" w:rsidR="00E64AB2" w:rsidRDefault="00E64AB2">
            <w:pPr>
              <w:jc w:val="right"/>
              <w:rPr>
                <w:rFonts w:ascii="GHEA Grapalat" w:hAnsi="GHEA Grapalat" w:cs="Calibri"/>
                <w:sz w:val="16"/>
                <w:szCs w:val="16"/>
              </w:rPr>
            </w:pPr>
            <w:r>
              <w:rPr>
                <w:rFonts w:ascii="GHEA Grapalat" w:hAnsi="GHEA Grapalat" w:cs="Calibri"/>
                <w:sz w:val="16"/>
                <w:szCs w:val="16"/>
              </w:rPr>
              <w:t>63,2</w:t>
            </w:r>
          </w:p>
        </w:tc>
      </w:tr>
      <w:tr w:rsidR="00E64AB2" w14:paraId="436AD672" w14:textId="77777777" w:rsidTr="00BC2D8B">
        <w:trPr>
          <w:trHeight w:val="288"/>
        </w:trPr>
        <w:tc>
          <w:tcPr>
            <w:tcW w:w="708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EF085E" w14:textId="77777777" w:rsidR="00E64AB2" w:rsidRDefault="00E64AB2">
            <w:pPr>
              <w:jc w:val="center"/>
              <w:rPr>
                <w:rFonts w:ascii="Calibri" w:hAnsi="Calibri" w:cs="Calibri"/>
                <w:b/>
                <w:bCs/>
                <w:sz w:val="22"/>
                <w:szCs w:val="22"/>
              </w:rPr>
            </w:pPr>
            <w:proofErr w:type="spellStart"/>
            <w:r>
              <w:rPr>
                <w:rFonts w:ascii="Calibri" w:hAnsi="Calibri" w:cs="Calibri"/>
                <w:b/>
                <w:bCs/>
                <w:sz w:val="22"/>
                <w:szCs w:val="22"/>
              </w:rPr>
              <w:t>Алапарский</w:t>
            </w:r>
            <w:proofErr w:type="spellEnd"/>
            <w:r>
              <w:rPr>
                <w:rFonts w:ascii="Calibri" w:hAnsi="Calibri" w:cs="Calibri"/>
                <w:b/>
                <w:bCs/>
                <w:sz w:val="22"/>
                <w:szCs w:val="22"/>
              </w:rPr>
              <w:t xml:space="preserve"> канал H-1 (</w:t>
            </w:r>
            <w:proofErr w:type="spellStart"/>
            <w:r>
              <w:rPr>
                <w:rFonts w:ascii="Calibri" w:hAnsi="Calibri" w:cs="Calibri"/>
                <w:b/>
                <w:bCs/>
                <w:sz w:val="22"/>
                <w:szCs w:val="22"/>
              </w:rPr>
              <w:t>Алапарси</w:t>
            </w:r>
            <w:proofErr w:type="spellEnd"/>
            <w:r>
              <w:rPr>
                <w:rFonts w:ascii="Calibri" w:hAnsi="Calibri" w:cs="Calibri"/>
                <w:b/>
                <w:bCs/>
                <w:sz w:val="22"/>
                <w:szCs w:val="22"/>
              </w:rPr>
              <w: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220FF1A" w14:textId="77777777" w:rsidR="00E64AB2" w:rsidRDefault="00E64AB2">
            <w:pPr>
              <w:jc w:val="center"/>
              <w:rPr>
                <w:rFonts w:ascii="GHEA Grapalat" w:hAnsi="GHEA Grapalat" w:cs="Calibri"/>
                <w:sz w:val="16"/>
                <w:szCs w:val="16"/>
              </w:rPr>
            </w:pPr>
            <w:r>
              <w:rPr>
                <w:rFonts w:ascii="Calibri" w:hAnsi="Calibri" w:cs="Calibri"/>
                <w:sz w:val="16"/>
                <w:szCs w:val="16"/>
              </w:rPr>
              <w:t> </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16E75314" w14:textId="77777777" w:rsidR="00E64AB2" w:rsidRDefault="00E64AB2">
            <w:pPr>
              <w:rPr>
                <w:rFonts w:ascii="Calibri" w:hAnsi="Calibri" w:cs="Calibri"/>
                <w:sz w:val="22"/>
                <w:szCs w:val="22"/>
              </w:rPr>
            </w:pPr>
            <w:r>
              <w:rPr>
                <w:rFonts w:ascii="Calibri" w:hAnsi="Calibri" w:cs="Calibri"/>
                <w:sz w:val="22"/>
                <w:szCs w:val="22"/>
              </w:rPr>
              <w:t> </w:t>
            </w:r>
          </w:p>
        </w:tc>
      </w:tr>
      <w:tr w:rsidR="00BC2D8B" w14:paraId="47D7AAB1" w14:textId="77777777" w:rsidTr="00BC2D8B">
        <w:trPr>
          <w:trHeight w:val="432"/>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14:paraId="74B1A562"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single" w:sz="4" w:space="0" w:color="auto"/>
              <w:right w:val="single" w:sz="4" w:space="0" w:color="auto"/>
            </w:tcBorders>
            <w:shd w:val="clear" w:color="auto" w:fill="auto"/>
            <w:vAlign w:val="center"/>
            <w:hideMark/>
          </w:tcPr>
          <w:p w14:paraId="5E2295DD" w14:textId="77777777" w:rsidR="00E64AB2" w:rsidRDefault="00E64AB2">
            <w:pPr>
              <w:rPr>
                <w:rFonts w:ascii="GHEA Grapalat" w:hAnsi="GHEA Grapalat" w:cs="Calibri"/>
                <w:sz w:val="16"/>
                <w:szCs w:val="16"/>
              </w:rPr>
            </w:pPr>
            <w:r>
              <w:rPr>
                <w:rFonts w:ascii="GHEA Grapalat" w:hAnsi="GHEA Grapalat" w:cs="Calibri"/>
                <w:sz w:val="16"/>
                <w:szCs w:val="16"/>
              </w:rPr>
              <w:t>Восстановление старой швов с помощью цементного раствора.</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6FDC2376" w14:textId="0948A3C1" w:rsidR="00E64AB2" w:rsidRDefault="00E64AB2">
            <w:pPr>
              <w:jc w:val="center"/>
              <w:rPr>
                <w:rFonts w:ascii="GHEA Grapalat" w:hAnsi="GHEA Grapalat" w:cs="Calibri"/>
                <w:sz w:val="16"/>
                <w:szCs w:val="16"/>
              </w:rPr>
            </w:pPr>
            <w:proofErr w:type="spellStart"/>
            <w:proofErr w:type="gramStart"/>
            <w:r>
              <w:rPr>
                <w:rFonts w:ascii="GHEA Grapalat" w:hAnsi="GHEA Grapalat" w:cs="Calibri"/>
                <w:color w:val="000000"/>
                <w:sz w:val="16"/>
                <w:szCs w:val="16"/>
              </w:rPr>
              <w:t>п,м</w:t>
            </w:r>
            <w:proofErr w:type="spellEnd"/>
            <w:proofErr w:type="gramEnd"/>
            <w:r>
              <w:rPr>
                <w:rFonts w:ascii="GHEA Grapalat" w:hAnsi="GHEA Grapalat" w:cs="Calibri"/>
                <w:color w:val="000000"/>
                <w:sz w:val="16"/>
                <w:szCs w:val="16"/>
              </w:rPr>
              <w:t>,</w:t>
            </w: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6B496073" w14:textId="77777777" w:rsidR="00E64AB2" w:rsidRDefault="00E64AB2">
            <w:pPr>
              <w:jc w:val="center"/>
              <w:rPr>
                <w:rFonts w:ascii="GHEA Grapalat" w:hAnsi="GHEA Grapalat" w:cs="Calibri"/>
                <w:sz w:val="16"/>
                <w:szCs w:val="16"/>
              </w:rPr>
            </w:pPr>
            <w:r>
              <w:rPr>
                <w:rFonts w:ascii="GHEA Grapalat" w:hAnsi="GHEA Grapalat" w:cs="Calibri"/>
                <w:sz w:val="16"/>
                <w:szCs w:val="16"/>
              </w:rPr>
              <w:t>128,0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905FBE8" w14:textId="77777777" w:rsidR="00E64AB2" w:rsidRDefault="00E64AB2">
            <w:pPr>
              <w:jc w:val="center"/>
              <w:rPr>
                <w:rFonts w:ascii="GHEA Grapalat" w:hAnsi="GHEA Grapalat" w:cs="Calibri"/>
                <w:sz w:val="16"/>
                <w:szCs w:val="16"/>
              </w:rPr>
            </w:pPr>
            <w:r>
              <w:rPr>
                <w:rFonts w:ascii="GHEA Grapalat" w:hAnsi="GHEA Grapalat" w:cs="Calibri"/>
                <w:sz w:val="16"/>
                <w:szCs w:val="16"/>
              </w:rPr>
              <w:t>1,39</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759DF547" w14:textId="77777777" w:rsidR="00E64AB2" w:rsidRDefault="00E64AB2">
            <w:pPr>
              <w:jc w:val="right"/>
              <w:rPr>
                <w:rFonts w:ascii="GHEA Grapalat" w:hAnsi="GHEA Grapalat" w:cs="Calibri"/>
                <w:sz w:val="16"/>
                <w:szCs w:val="16"/>
              </w:rPr>
            </w:pPr>
            <w:r>
              <w:rPr>
                <w:rFonts w:ascii="GHEA Grapalat" w:hAnsi="GHEA Grapalat" w:cs="Calibri"/>
                <w:sz w:val="16"/>
                <w:szCs w:val="16"/>
              </w:rPr>
              <w:t>177,6</w:t>
            </w:r>
          </w:p>
        </w:tc>
      </w:tr>
      <w:tr w:rsidR="00BC2D8B" w14:paraId="64C77DA2" w14:textId="77777777" w:rsidTr="00BC2D8B">
        <w:trPr>
          <w:trHeight w:val="432"/>
        </w:trPr>
        <w:tc>
          <w:tcPr>
            <w:tcW w:w="597" w:type="dxa"/>
            <w:tcBorders>
              <w:top w:val="nil"/>
              <w:left w:val="single" w:sz="4" w:space="0" w:color="auto"/>
              <w:bottom w:val="single" w:sz="4" w:space="0" w:color="auto"/>
              <w:right w:val="nil"/>
            </w:tcBorders>
            <w:shd w:val="clear" w:color="auto" w:fill="auto"/>
            <w:noWrap/>
            <w:vAlign w:val="center"/>
            <w:hideMark/>
          </w:tcPr>
          <w:p w14:paraId="37BC128E"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nil"/>
              <w:left w:val="single" w:sz="4" w:space="0" w:color="auto"/>
              <w:bottom w:val="single" w:sz="4" w:space="0" w:color="auto"/>
              <w:right w:val="single" w:sz="4" w:space="0" w:color="auto"/>
            </w:tcBorders>
            <w:shd w:val="clear" w:color="auto" w:fill="auto"/>
            <w:vAlign w:val="center"/>
            <w:hideMark/>
          </w:tcPr>
          <w:p w14:paraId="4520ABA6"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подготовка бетона вручную.             </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7D234511"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1165E5E2" w14:textId="6006BA3B"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0D30DC22" w14:textId="77777777" w:rsidR="00E64AB2" w:rsidRDefault="00E64AB2">
            <w:pPr>
              <w:jc w:val="center"/>
              <w:rPr>
                <w:rFonts w:ascii="GHEA Grapalat" w:hAnsi="GHEA Grapalat" w:cs="Calibri"/>
                <w:sz w:val="16"/>
                <w:szCs w:val="16"/>
              </w:rPr>
            </w:pPr>
            <w:r>
              <w:rPr>
                <w:rFonts w:ascii="GHEA Grapalat" w:hAnsi="GHEA Grapalat" w:cs="Calibri"/>
                <w:sz w:val="16"/>
                <w:szCs w:val="16"/>
              </w:rPr>
              <w:t>5,8</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679AD57" w14:textId="77777777" w:rsidR="00E64AB2" w:rsidRDefault="00E64AB2">
            <w:pPr>
              <w:jc w:val="center"/>
              <w:rPr>
                <w:rFonts w:ascii="GHEA Grapalat" w:hAnsi="GHEA Grapalat" w:cs="Calibri"/>
                <w:sz w:val="16"/>
                <w:szCs w:val="16"/>
              </w:rPr>
            </w:pPr>
            <w:r>
              <w:rPr>
                <w:rFonts w:ascii="GHEA Grapalat" w:hAnsi="GHEA Grapalat" w:cs="Calibri"/>
                <w:sz w:val="16"/>
                <w:szCs w:val="16"/>
              </w:rPr>
              <w:t>56,42</w:t>
            </w:r>
          </w:p>
        </w:tc>
        <w:tc>
          <w:tcPr>
            <w:tcW w:w="1250" w:type="dxa"/>
            <w:gridSpan w:val="2"/>
            <w:tcBorders>
              <w:top w:val="nil"/>
              <w:left w:val="nil"/>
              <w:bottom w:val="single" w:sz="4" w:space="0" w:color="auto"/>
              <w:right w:val="single" w:sz="4" w:space="0" w:color="auto"/>
            </w:tcBorders>
            <w:shd w:val="clear" w:color="auto" w:fill="auto"/>
            <w:noWrap/>
            <w:vAlign w:val="center"/>
            <w:hideMark/>
          </w:tcPr>
          <w:p w14:paraId="24FBA3CC" w14:textId="77777777" w:rsidR="00E64AB2" w:rsidRDefault="00E64AB2">
            <w:pPr>
              <w:jc w:val="right"/>
              <w:rPr>
                <w:rFonts w:ascii="GHEA Grapalat" w:hAnsi="GHEA Grapalat" w:cs="Calibri"/>
                <w:sz w:val="16"/>
                <w:szCs w:val="16"/>
              </w:rPr>
            </w:pPr>
            <w:r>
              <w:rPr>
                <w:rFonts w:ascii="GHEA Grapalat" w:hAnsi="GHEA Grapalat" w:cs="Calibri"/>
                <w:sz w:val="16"/>
                <w:szCs w:val="16"/>
              </w:rPr>
              <w:t>325,0</w:t>
            </w:r>
          </w:p>
        </w:tc>
      </w:tr>
      <w:tr w:rsidR="00E64AB2" w14:paraId="74DD2652" w14:textId="77777777" w:rsidTr="00BC2D8B">
        <w:trPr>
          <w:trHeight w:val="288"/>
        </w:trPr>
        <w:tc>
          <w:tcPr>
            <w:tcW w:w="708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42B965A" w14:textId="77777777" w:rsidR="00E64AB2" w:rsidRDefault="00E64AB2">
            <w:pPr>
              <w:jc w:val="center"/>
              <w:rPr>
                <w:rFonts w:ascii="Calibri" w:hAnsi="Calibri" w:cs="Calibri"/>
                <w:b/>
                <w:bCs/>
                <w:sz w:val="22"/>
                <w:szCs w:val="22"/>
              </w:rPr>
            </w:pPr>
            <w:r>
              <w:rPr>
                <w:rFonts w:ascii="Calibri" w:hAnsi="Calibri" w:cs="Calibri"/>
                <w:b/>
                <w:bCs/>
                <w:sz w:val="22"/>
                <w:szCs w:val="22"/>
              </w:rPr>
              <w:t xml:space="preserve">Канал </w:t>
            </w:r>
            <w:proofErr w:type="spellStart"/>
            <w:r>
              <w:rPr>
                <w:rFonts w:ascii="Calibri" w:hAnsi="Calibri" w:cs="Calibri"/>
                <w:b/>
                <w:bCs/>
                <w:sz w:val="22"/>
                <w:szCs w:val="22"/>
              </w:rPr>
              <w:t>Ддмашен</w:t>
            </w:r>
            <w:proofErr w:type="spellEnd"/>
            <w:r>
              <w:rPr>
                <w:rFonts w:ascii="Calibri" w:hAnsi="Calibri" w:cs="Calibri"/>
                <w:b/>
                <w:bCs/>
                <w:sz w:val="22"/>
                <w:szCs w:val="22"/>
              </w:rPr>
              <w:t xml:space="preserve"> (Раздан, </w:t>
            </w:r>
            <w:proofErr w:type="spellStart"/>
            <w:r>
              <w:rPr>
                <w:rFonts w:ascii="Calibri" w:hAnsi="Calibri" w:cs="Calibri"/>
                <w:b/>
                <w:bCs/>
                <w:sz w:val="22"/>
                <w:szCs w:val="22"/>
              </w:rPr>
              <w:t>Джрарат</w:t>
            </w:r>
            <w:proofErr w:type="spellEnd"/>
            <w:r>
              <w:rPr>
                <w:rFonts w:ascii="Calibri" w:hAnsi="Calibri" w:cs="Calibri"/>
                <w:b/>
                <w:bCs/>
                <w:sz w:val="22"/>
                <w:szCs w:val="22"/>
              </w:rPr>
              <w: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733E71E" w14:textId="77777777" w:rsidR="00E64AB2" w:rsidRDefault="00E64AB2">
            <w:pPr>
              <w:jc w:val="center"/>
              <w:rPr>
                <w:rFonts w:ascii="GHEA Grapalat" w:hAnsi="GHEA Grapalat" w:cs="Calibri"/>
                <w:sz w:val="16"/>
                <w:szCs w:val="16"/>
              </w:rPr>
            </w:pPr>
            <w:r>
              <w:rPr>
                <w:rFonts w:ascii="Calibri" w:hAnsi="Calibri" w:cs="Calibri"/>
                <w:sz w:val="16"/>
                <w:szCs w:val="16"/>
              </w:rPr>
              <w:t> </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0D363D5F" w14:textId="77777777" w:rsidR="00E64AB2" w:rsidRDefault="00E64AB2">
            <w:pPr>
              <w:rPr>
                <w:rFonts w:ascii="Calibri" w:hAnsi="Calibri" w:cs="Calibri"/>
                <w:sz w:val="22"/>
                <w:szCs w:val="22"/>
              </w:rPr>
            </w:pPr>
            <w:r>
              <w:rPr>
                <w:rFonts w:ascii="Calibri" w:hAnsi="Calibri" w:cs="Calibri"/>
                <w:sz w:val="22"/>
                <w:szCs w:val="22"/>
              </w:rPr>
              <w:t> </w:t>
            </w:r>
          </w:p>
        </w:tc>
      </w:tr>
      <w:tr w:rsidR="00BC2D8B" w14:paraId="5F2F898C" w14:textId="77777777" w:rsidTr="00BC2D8B">
        <w:trPr>
          <w:trHeight w:val="456"/>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14:paraId="63141C8F"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single" w:sz="4" w:space="0" w:color="auto"/>
              <w:right w:val="single" w:sz="4" w:space="0" w:color="auto"/>
            </w:tcBorders>
            <w:shd w:val="clear" w:color="auto" w:fill="auto"/>
            <w:vAlign w:val="center"/>
            <w:hideMark/>
          </w:tcPr>
          <w:p w14:paraId="1598950F" w14:textId="77777777" w:rsidR="00E64AB2" w:rsidRDefault="00E64AB2">
            <w:pPr>
              <w:rPr>
                <w:rFonts w:ascii="GHEA Grapalat" w:hAnsi="GHEA Grapalat" w:cs="Calibri"/>
                <w:b/>
                <w:bCs/>
                <w:sz w:val="16"/>
                <w:szCs w:val="16"/>
              </w:rPr>
            </w:pPr>
            <w:r>
              <w:rPr>
                <w:rFonts w:ascii="GHEA Grapalat" w:hAnsi="GHEA Grapalat" w:cs="Calibri"/>
                <w:b/>
                <w:bCs/>
                <w:sz w:val="16"/>
                <w:szCs w:val="16"/>
              </w:rPr>
              <w:t>Восстановление швов бетонных плит путем очистки старых швов цементным раствором.</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199B24A3" w14:textId="6EB838C9" w:rsidR="00E64AB2" w:rsidRDefault="00E64AB2">
            <w:pPr>
              <w:jc w:val="center"/>
              <w:rPr>
                <w:rFonts w:ascii="GHEA Grapalat" w:hAnsi="GHEA Grapalat" w:cs="Calibri"/>
                <w:sz w:val="16"/>
                <w:szCs w:val="16"/>
              </w:rPr>
            </w:pPr>
            <w:proofErr w:type="spellStart"/>
            <w:proofErr w:type="gramStart"/>
            <w:r>
              <w:rPr>
                <w:rFonts w:ascii="GHEA Grapalat" w:hAnsi="GHEA Grapalat" w:cs="Calibri"/>
                <w:color w:val="000000"/>
                <w:sz w:val="16"/>
                <w:szCs w:val="16"/>
              </w:rPr>
              <w:t>п,м</w:t>
            </w:r>
            <w:proofErr w:type="spellEnd"/>
            <w:proofErr w:type="gramEnd"/>
            <w:r>
              <w:rPr>
                <w:rFonts w:ascii="GHEA Grapalat" w:hAnsi="GHEA Grapalat" w:cs="Calibri"/>
                <w:color w:val="000000"/>
                <w:sz w:val="16"/>
                <w:szCs w:val="16"/>
              </w:rPr>
              <w:t>,</w:t>
            </w:r>
          </w:p>
        </w:tc>
        <w:tc>
          <w:tcPr>
            <w:tcW w:w="1138" w:type="dxa"/>
            <w:gridSpan w:val="2"/>
            <w:tcBorders>
              <w:top w:val="nil"/>
              <w:left w:val="nil"/>
              <w:bottom w:val="single" w:sz="4" w:space="0" w:color="auto"/>
              <w:right w:val="single" w:sz="4" w:space="0" w:color="auto"/>
            </w:tcBorders>
            <w:shd w:val="clear" w:color="auto" w:fill="auto"/>
            <w:vAlign w:val="center"/>
            <w:hideMark/>
          </w:tcPr>
          <w:p w14:paraId="6FD93FED" w14:textId="77777777" w:rsidR="00E64AB2" w:rsidRDefault="00E64AB2">
            <w:pPr>
              <w:jc w:val="center"/>
              <w:rPr>
                <w:rFonts w:ascii="GHEA Grapalat" w:hAnsi="GHEA Grapalat" w:cs="Calibri"/>
                <w:sz w:val="16"/>
                <w:szCs w:val="16"/>
              </w:rPr>
            </w:pPr>
            <w:r>
              <w:rPr>
                <w:rFonts w:ascii="GHEA Grapalat" w:hAnsi="GHEA Grapalat" w:cs="Calibri"/>
                <w:sz w:val="16"/>
                <w:szCs w:val="16"/>
              </w:rPr>
              <w:t>86,00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C766892" w14:textId="77777777" w:rsidR="00E64AB2" w:rsidRDefault="00E64AB2">
            <w:pPr>
              <w:jc w:val="center"/>
              <w:rPr>
                <w:rFonts w:ascii="GHEA Grapalat" w:hAnsi="GHEA Grapalat" w:cs="Calibri"/>
                <w:sz w:val="16"/>
                <w:szCs w:val="16"/>
              </w:rPr>
            </w:pPr>
            <w:r>
              <w:rPr>
                <w:rFonts w:ascii="GHEA Grapalat" w:hAnsi="GHEA Grapalat" w:cs="Calibri"/>
                <w:sz w:val="16"/>
                <w:szCs w:val="16"/>
              </w:rPr>
              <w:t>1,39</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6596A472" w14:textId="77777777" w:rsidR="00E64AB2" w:rsidRDefault="00E64AB2">
            <w:pPr>
              <w:jc w:val="right"/>
              <w:rPr>
                <w:rFonts w:ascii="GHEA Grapalat" w:hAnsi="GHEA Grapalat" w:cs="Calibri"/>
                <w:sz w:val="16"/>
                <w:szCs w:val="16"/>
              </w:rPr>
            </w:pPr>
            <w:r>
              <w:rPr>
                <w:rFonts w:ascii="GHEA Grapalat" w:hAnsi="GHEA Grapalat" w:cs="Calibri"/>
                <w:sz w:val="16"/>
                <w:szCs w:val="16"/>
              </w:rPr>
              <w:t>119,4</w:t>
            </w:r>
          </w:p>
        </w:tc>
      </w:tr>
      <w:tr w:rsidR="00BC2D8B" w14:paraId="7CFBBE46" w14:textId="77777777" w:rsidTr="00BC2D8B">
        <w:trPr>
          <w:trHeight w:val="432"/>
        </w:trPr>
        <w:tc>
          <w:tcPr>
            <w:tcW w:w="597" w:type="dxa"/>
            <w:tcBorders>
              <w:top w:val="single" w:sz="4" w:space="0" w:color="auto"/>
              <w:left w:val="single" w:sz="4" w:space="0" w:color="auto"/>
              <w:bottom w:val="single" w:sz="4" w:space="0" w:color="auto"/>
              <w:right w:val="nil"/>
            </w:tcBorders>
            <w:shd w:val="clear" w:color="auto" w:fill="auto"/>
            <w:noWrap/>
            <w:vAlign w:val="center"/>
            <w:hideMark/>
          </w:tcPr>
          <w:p w14:paraId="3DBC9B6C"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A356BA"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подготовка бетона вручную.            </w:t>
            </w:r>
          </w:p>
        </w:tc>
        <w:tc>
          <w:tcPr>
            <w:tcW w:w="14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5E4EEC"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2042E4E8" w14:textId="60FDB038" w:rsidR="00E64AB2" w:rsidRDefault="00E64AB2" w:rsidP="00E64AB2">
            <w:pPr>
              <w:jc w:val="center"/>
              <w:rPr>
                <w:rFonts w:ascii="GHEA Grapalat" w:hAnsi="GHEA Grapalat" w:cs="Calibri"/>
                <w:sz w:val="16"/>
                <w:szCs w:val="16"/>
              </w:rPr>
            </w:pP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5448C3" w14:textId="77777777" w:rsidR="00E64AB2" w:rsidRDefault="00E64AB2">
            <w:pPr>
              <w:jc w:val="center"/>
              <w:rPr>
                <w:rFonts w:ascii="GHEA Grapalat" w:hAnsi="GHEA Grapalat" w:cs="Calibri"/>
                <w:sz w:val="16"/>
                <w:szCs w:val="16"/>
              </w:rPr>
            </w:pPr>
            <w:r>
              <w:rPr>
                <w:rFonts w:ascii="GHEA Grapalat" w:hAnsi="GHEA Grapalat" w:cs="Calibri"/>
                <w:sz w:val="16"/>
                <w:szCs w:val="16"/>
              </w:rPr>
              <w:t>4,16</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782852" w14:textId="77777777" w:rsidR="00E64AB2" w:rsidRDefault="00E64AB2">
            <w:pPr>
              <w:jc w:val="center"/>
              <w:rPr>
                <w:rFonts w:ascii="GHEA Grapalat" w:hAnsi="GHEA Grapalat" w:cs="Calibri"/>
                <w:sz w:val="16"/>
                <w:szCs w:val="16"/>
              </w:rPr>
            </w:pPr>
            <w:r>
              <w:rPr>
                <w:rFonts w:ascii="GHEA Grapalat" w:hAnsi="GHEA Grapalat" w:cs="Calibri"/>
                <w:sz w:val="16"/>
                <w:szCs w:val="16"/>
              </w:rPr>
              <w:t>56,42</w:t>
            </w:r>
          </w:p>
        </w:tc>
        <w:tc>
          <w:tcPr>
            <w:tcW w:w="12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1AFB691" w14:textId="77777777" w:rsidR="00E64AB2" w:rsidRDefault="00E64AB2">
            <w:pPr>
              <w:jc w:val="right"/>
              <w:rPr>
                <w:rFonts w:ascii="GHEA Grapalat" w:hAnsi="GHEA Grapalat" w:cs="Calibri"/>
                <w:sz w:val="16"/>
                <w:szCs w:val="16"/>
              </w:rPr>
            </w:pPr>
            <w:r>
              <w:rPr>
                <w:rFonts w:ascii="GHEA Grapalat" w:hAnsi="GHEA Grapalat" w:cs="Calibri"/>
                <w:sz w:val="16"/>
                <w:szCs w:val="16"/>
              </w:rPr>
              <w:t>234,7</w:t>
            </w:r>
          </w:p>
        </w:tc>
      </w:tr>
      <w:tr w:rsidR="00E64AB2" w14:paraId="600EA749" w14:textId="77777777" w:rsidTr="00BC2D8B">
        <w:trPr>
          <w:trHeight w:val="288"/>
        </w:trPr>
        <w:tc>
          <w:tcPr>
            <w:tcW w:w="708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BF8F52" w14:textId="77777777" w:rsidR="00E64AB2" w:rsidRDefault="00E64AB2">
            <w:pPr>
              <w:jc w:val="center"/>
              <w:rPr>
                <w:rFonts w:ascii="Calibri" w:hAnsi="Calibri" w:cs="Calibri"/>
                <w:b/>
                <w:bCs/>
                <w:sz w:val="22"/>
                <w:szCs w:val="22"/>
              </w:rPr>
            </w:pPr>
            <w:r>
              <w:rPr>
                <w:rFonts w:ascii="Calibri" w:hAnsi="Calibri" w:cs="Calibri"/>
                <w:b/>
                <w:bCs/>
                <w:sz w:val="22"/>
                <w:szCs w:val="22"/>
              </w:rPr>
              <w:lastRenderedPageBreak/>
              <w:t>Раздан-</w:t>
            </w:r>
            <w:proofErr w:type="spellStart"/>
            <w:r>
              <w:rPr>
                <w:rFonts w:ascii="Calibri" w:hAnsi="Calibri" w:cs="Calibri"/>
                <w:b/>
                <w:bCs/>
                <w:sz w:val="22"/>
                <w:szCs w:val="22"/>
              </w:rPr>
              <w:t>Солакский</w:t>
            </w:r>
            <w:proofErr w:type="spellEnd"/>
            <w:r>
              <w:rPr>
                <w:rFonts w:ascii="Calibri" w:hAnsi="Calibri" w:cs="Calibri"/>
                <w:b/>
                <w:bCs/>
                <w:sz w:val="22"/>
                <w:szCs w:val="22"/>
              </w:rPr>
              <w:t xml:space="preserve"> канал (Раздан)</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FEA1B6D" w14:textId="77777777" w:rsidR="00E64AB2" w:rsidRDefault="00E64AB2">
            <w:pPr>
              <w:jc w:val="center"/>
              <w:rPr>
                <w:rFonts w:ascii="GHEA Grapalat" w:hAnsi="GHEA Grapalat" w:cs="Calibri"/>
                <w:sz w:val="16"/>
                <w:szCs w:val="16"/>
              </w:rPr>
            </w:pPr>
            <w:r>
              <w:rPr>
                <w:rFonts w:ascii="Calibri" w:hAnsi="Calibri" w:cs="Calibri"/>
                <w:sz w:val="16"/>
                <w:szCs w:val="16"/>
              </w:rPr>
              <w:t> </w:t>
            </w:r>
          </w:p>
        </w:tc>
        <w:tc>
          <w:tcPr>
            <w:tcW w:w="12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2AE7E2" w14:textId="77777777" w:rsidR="00E64AB2" w:rsidRDefault="00E64AB2">
            <w:pPr>
              <w:rPr>
                <w:rFonts w:ascii="Calibri" w:hAnsi="Calibri" w:cs="Calibri"/>
                <w:sz w:val="22"/>
                <w:szCs w:val="22"/>
              </w:rPr>
            </w:pPr>
            <w:r>
              <w:rPr>
                <w:rFonts w:ascii="Calibri" w:hAnsi="Calibri" w:cs="Calibri"/>
                <w:sz w:val="22"/>
                <w:szCs w:val="22"/>
              </w:rPr>
              <w:t> </w:t>
            </w:r>
          </w:p>
        </w:tc>
      </w:tr>
      <w:tr w:rsidR="00BC2D8B" w14:paraId="40BF819B" w14:textId="77777777" w:rsidTr="00BC2D8B">
        <w:trPr>
          <w:trHeight w:val="432"/>
        </w:trPr>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481B9"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single" w:sz="4" w:space="0" w:color="auto"/>
              <w:left w:val="nil"/>
              <w:bottom w:val="single" w:sz="4" w:space="0" w:color="auto"/>
              <w:right w:val="single" w:sz="4" w:space="0" w:color="auto"/>
            </w:tcBorders>
            <w:shd w:val="clear" w:color="auto" w:fill="auto"/>
            <w:vAlign w:val="center"/>
            <w:hideMark/>
          </w:tcPr>
          <w:p w14:paraId="526166C1" w14:textId="77777777" w:rsidR="00E64AB2" w:rsidRDefault="00E64AB2">
            <w:pPr>
              <w:rPr>
                <w:rFonts w:ascii="GHEA Grapalat" w:hAnsi="GHEA Grapalat" w:cs="Calibri"/>
                <w:sz w:val="16"/>
                <w:szCs w:val="16"/>
              </w:rPr>
            </w:pPr>
            <w:r>
              <w:rPr>
                <w:rFonts w:ascii="GHEA Grapalat" w:hAnsi="GHEA Grapalat" w:cs="Calibri"/>
                <w:sz w:val="16"/>
                <w:szCs w:val="16"/>
              </w:rPr>
              <w:t>Восстановление швов бетонных плит путем очистки старых швов цементным раствором</w:t>
            </w:r>
          </w:p>
        </w:tc>
        <w:tc>
          <w:tcPr>
            <w:tcW w:w="14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AFDE10" w14:textId="72DC0830" w:rsidR="00E64AB2" w:rsidRDefault="00E64AB2">
            <w:pPr>
              <w:jc w:val="center"/>
              <w:rPr>
                <w:rFonts w:ascii="GHEA Grapalat" w:hAnsi="GHEA Grapalat" w:cs="Calibri"/>
                <w:sz w:val="16"/>
                <w:szCs w:val="16"/>
              </w:rPr>
            </w:pPr>
            <w:proofErr w:type="spellStart"/>
            <w:proofErr w:type="gramStart"/>
            <w:r>
              <w:rPr>
                <w:rFonts w:ascii="GHEA Grapalat" w:hAnsi="GHEA Grapalat" w:cs="Calibri"/>
                <w:color w:val="000000"/>
                <w:sz w:val="16"/>
                <w:szCs w:val="16"/>
              </w:rPr>
              <w:t>п,м</w:t>
            </w:r>
            <w:proofErr w:type="spellEnd"/>
            <w:proofErr w:type="gramEnd"/>
            <w:r>
              <w:rPr>
                <w:rFonts w:ascii="GHEA Grapalat" w:hAnsi="GHEA Grapalat" w:cs="Calibri"/>
                <w:color w:val="000000"/>
                <w:sz w:val="16"/>
                <w:szCs w:val="16"/>
              </w:rPr>
              <w:t>,</w:t>
            </w:r>
          </w:p>
        </w:tc>
        <w:tc>
          <w:tcPr>
            <w:tcW w:w="1138" w:type="dxa"/>
            <w:gridSpan w:val="2"/>
            <w:tcBorders>
              <w:top w:val="single" w:sz="4" w:space="0" w:color="auto"/>
              <w:left w:val="nil"/>
              <w:bottom w:val="single" w:sz="4" w:space="0" w:color="auto"/>
              <w:right w:val="single" w:sz="4" w:space="0" w:color="auto"/>
            </w:tcBorders>
            <w:shd w:val="clear" w:color="auto" w:fill="auto"/>
            <w:vAlign w:val="center"/>
            <w:hideMark/>
          </w:tcPr>
          <w:p w14:paraId="5EE717DA" w14:textId="77777777" w:rsidR="00E64AB2" w:rsidRDefault="00E64AB2">
            <w:pPr>
              <w:jc w:val="center"/>
              <w:rPr>
                <w:rFonts w:ascii="GHEA Grapalat" w:hAnsi="GHEA Grapalat" w:cs="Calibri"/>
                <w:sz w:val="16"/>
                <w:szCs w:val="16"/>
              </w:rPr>
            </w:pPr>
            <w:r>
              <w:rPr>
                <w:rFonts w:ascii="GHEA Grapalat" w:hAnsi="GHEA Grapalat" w:cs="Calibri"/>
                <w:sz w:val="16"/>
                <w:szCs w:val="16"/>
              </w:rPr>
              <w:t>96</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8AF2C4" w14:textId="77777777" w:rsidR="00E64AB2" w:rsidRDefault="00E64AB2">
            <w:pPr>
              <w:jc w:val="center"/>
              <w:rPr>
                <w:rFonts w:ascii="GHEA Grapalat" w:hAnsi="GHEA Grapalat" w:cs="Calibri"/>
                <w:sz w:val="16"/>
                <w:szCs w:val="16"/>
              </w:rPr>
            </w:pPr>
            <w:r>
              <w:rPr>
                <w:rFonts w:ascii="GHEA Grapalat" w:hAnsi="GHEA Grapalat" w:cs="Calibri"/>
                <w:sz w:val="16"/>
                <w:szCs w:val="16"/>
              </w:rPr>
              <w:t>1,39</w:t>
            </w:r>
          </w:p>
        </w:tc>
        <w:tc>
          <w:tcPr>
            <w:tcW w:w="12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7902A9D" w14:textId="77777777" w:rsidR="00E64AB2" w:rsidRDefault="00E64AB2">
            <w:pPr>
              <w:jc w:val="right"/>
              <w:rPr>
                <w:rFonts w:ascii="GHEA Grapalat" w:hAnsi="GHEA Grapalat" w:cs="Calibri"/>
                <w:sz w:val="16"/>
                <w:szCs w:val="16"/>
              </w:rPr>
            </w:pPr>
            <w:r>
              <w:rPr>
                <w:rFonts w:ascii="GHEA Grapalat" w:hAnsi="GHEA Grapalat" w:cs="Calibri"/>
                <w:sz w:val="16"/>
                <w:szCs w:val="16"/>
              </w:rPr>
              <w:t>133,2</w:t>
            </w:r>
          </w:p>
        </w:tc>
      </w:tr>
      <w:tr w:rsidR="00BC2D8B" w14:paraId="6DBBBFEC" w14:textId="77777777" w:rsidTr="00BC2D8B">
        <w:trPr>
          <w:trHeight w:val="432"/>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14:paraId="0DDBF679"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nil"/>
              <w:left w:val="nil"/>
              <w:bottom w:val="single" w:sz="4" w:space="0" w:color="auto"/>
              <w:right w:val="single" w:sz="4" w:space="0" w:color="auto"/>
            </w:tcBorders>
            <w:shd w:val="clear" w:color="auto" w:fill="auto"/>
            <w:vAlign w:val="center"/>
            <w:hideMark/>
          </w:tcPr>
          <w:p w14:paraId="4A8B274B"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подготовка бетона вручную.             </w:t>
            </w:r>
          </w:p>
        </w:tc>
        <w:tc>
          <w:tcPr>
            <w:tcW w:w="1430" w:type="dxa"/>
            <w:gridSpan w:val="3"/>
            <w:tcBorders>
              <w:top w:val="nil"/>
              <w:left w:val="nil"/>
              <w:bottom w:val="single" w:sz="4" w:space="0" w:color="auto"/>
              <w:right w:val="single" w:sz="4" w:space="0" w:color="auto"/>
            </w:tcBorders>
            <w:shd w:val="clear" w:color="auto" w:fill="auto"/>
            <w:noWrap/>
            <w:vAlign w:val="center"/>
            <w:hideMark/>
          </w:tcPr>
          <w:p w14:paraId="3643C588"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576F4FF2" w14:textId="182DF604"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vAlign w:val="center"/>
            <w:hideMark/>
          </w:tcPr>
          <w:p w14:paraId="645ADFBD" w14:textId="77777777" w:rsidR="00E64AB2" w:rsidRDefault="00E64AB2">
            <w:pPr>
              <w:jc w:val="center"/>
              <w:rPr>
                <w:rFonts w:ascii="GHEA Grapalat" w:hAnsi="GHEA Grapalat" w:cs="Calibri"/>
                <w:sz w:val="16"/>
                <w:szCs w:val="16"/>
              </w:rPr>
            </w:pPr>
            <w:r>
              <w:rPr>
                <w:rFonts w:ascii="GHEA Grapalat" w:hAnsi="GHEA Grapalat" w:cs="Calibri"/>
                <w:sz w:val="16"/>
                <w:szCs w:val="16"/>
              </w:rPr>
              <w:t>3,84</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D4633EC" w14:textId="77777777" w:rsidR="00E64AB2" w:rsidRDefault="00E64AB2">
            <w:pPr>
              <w:jc w:val="center"/>
              <w:rPr>
                <w:rFonts w:ascii="GHEA Grapalat" w:hAnsi="GHEA Grapalat" w:cs="Calibri"/>
                <w:sz w:val="16"/>
                <w:szCs w:val="16"/>
              </w:rPr>
            </w:pPr>
            <w:r>
              <w:rPr>
                <w:rFonts w:ascii="GHEA Grapalat" w:hAnsi="GHEA Grapalat" w:cs="Calibri"/>
                <w:sz w:val="16"/>
                <w:szCs w:val="16"/>
              </w:rPr>
              <w:t>56,43</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5942AB8A" w14:textId="77777777" w:rsidR="00E64AB2" w:rsidRDefault="00E64AB2">
            <w:pPr>
              <w:jc w:val="right"/>
              <w:rPr>
                <w:rFonts w:ascii="GHEA Grapalat" w:hAnsi="GHEA Grapalat" w:cs="Calibri"/>
                <w:sz w:val="16"/>
                <w:szCs w:val="16"/>
              </w:rPr>
            </w:pPr>
            <w:r>
              <w:rPr>
                <w:rFonts w:ascii="GHEA Grapalat" w:hAnsi="GHEA Grapalat" w:cs="Calibri"/>
                <w:sz w:val="16"/>
                <w:szCs w:val="16"/>
              </w:rPr>
              <w:t>216,7</w:t>
            </w:r>
          </w:p>
        </w:tc>
      </w:tr>
      <w:tr w:rsidR="00E64AB2" w14:paraId="12C44948" w14:textId="77777777" w:rsidTr="00BC2D8B">
        <w:trPr>
          <w:trHeight w:val="288"/>
        </w:trPr>
        <w:tc>
          <w:tcPr>
            <w:tcW w:w="597" w:type="dxa"/>
            <w:tcBorders>
              <w:top w:val="nil"/>
              <w:left w:val="single" w:sz="4" w:space="0" w:color="auto"/>
              <w:bottom w:val="single" w:sz="4" w:space="0" w:color="auto"/>
              <w:right w:val="single" w:sz="4" w:space="0" w:color="auto"/>
            </w:tcBorders>
            <w:shd w:val="clear" w:color="auto" w:fill="auto"/>
            <w:noWrap/>
            <w:vAlign w:val="bottom"/>
            <w:hideMark/>
          </w:tcPr>
          <w:p w14:paraId="56BEA510" w14:textId="77777777" w:rsidR="00E64AB2" w:rsidRDefault="00E64AB2">
            <w:pPr>
              <w:rPr>
                <w:rFonts w:ascii="Calibri" w:hAnsi="Calibri" w:cs="Calibri"/>
                <w:sz w:val="22"/>
                <w:szCs w:val="22"/>
              </w:rPr>
            </w:pPr>
            <w:r>
              <w:rPr>
                <w:rFonts w:ascii="Calibri" w:hAnsi="Calibri" w:cs="Calibri"/>
                <w:sz w:val="22"/>
                <w:szCs w:val="22"/>
              </w:rPr>
              <w:t> </w:t>
            </w:r>
          </w:p>
        </w:tc>
        <w:tc>
          <w:tcPr>
            <w:tcW w:w="3915" w:type="dxa"/>
            <w:gridSpan w:val="2"/>
            <w:tcBorders>
              <w:top w:val="nil"/>
              <w:left w:val="nil"/>
              <w:bottom w:val="single" w:sz="4" w:space="0" w:color="auto"/>
              <w:right w:val="single" w:sz="4" w:space="0" w:color="auto"/>
            </w:tcBorders>
            <w:shd w:val="clear" w:color="auto" w:fill="auto"/>
            <w:noWrap/>
            <w:vAlign w:val="bottom"/>
            <w:hideMark/>
          </w:tcPr>
          <w:p w14:paraId="6ACF390B" w14:textId="77777777" w:rsidR="00E64AB2" w:rsidRDefault="00E64AB2">
            <w:pPr>
              <w:rPr>
                <w:rFonts w:ascii="Calibri" w:hAnsi="Calibri" w:cs="Calibri"/>
                <w:sz w:val="22"/>
                <w:szCs w:val="22"/>
              </w:rPr>
            </w:pPr>
            <w:r>
              <w:rPr>
                <w:rFonts w:ascii="Calibri" w:hAnsi="Calibri" w:cs="Calibri"/>
                <w:sz w:val="22"/>
                <w:szCs w:val="22"/>
              </w:rPr>
              <w:t>Общий</w:t>
            </w:r>
          </w:p>
        </w:tc>
        <w:tc>
          <w:tcPr>
            <w:tcW w:w="1430" w:type="dxa"/>
            <w:gridSpan w:val="3"/>
            <w:tcBorders>
              <w:top w:val="nil"/>
              <w:left w:val="nil"/>
              <w:bottom w:val="single" w:sz="4" w:space="0" w:color="auto"/>
              <w:right w:val="single" w:sz="4" w:space="0" w:color="auto"/>
            </w:tcBorders>
            <w:shd w:val="clear" w:color="auto" w:fill="auto"/>
            <w:noWrap/>
            <w:vAlign w:val="bottom"/>
            <w:hideMark/>
          </w:tcPr>
          <w:p w14:paraId="2ACC39DB" w14:textId="77777777" w:rsidR="00E64AB2" w:rsidRDefault="00E64AB2">
            <w:pPr>
              <w:rPr>
                <w:rFonts w:ascii="Calibri" w:hAnsi="Calibri" w:cs="Calibri"/>
                <w:sz w:val="22"/>
                <w:szCs w:val="22"/>
              </w:rPr>
            </w:pPr>
            <w:r>
              <w:rPr>
                <w:rFonts w:ascii="Calibri" w:hAnsi="Calibri" w:cs="Calibri"/>
                <w:sz w:val="22"/>
                <w:szCs w:val="22"/>
              </w:rPr>
              <w:t> </w:t>
            </w:r>
          </w:p>
        </w:tc>
        <w:tc>
          <w:tcPr>
            <w:tcW w:w="1138" w:type="dxa"/>
            <w:gridSpan w:val="2"/>
            <w:tcBorders>
              <w:top w:val="nil"/>
              <w:left w:val="nil"/>
              <w:bottom w:val="single" w:sz="4" w:space="0" w:color="auto"/>
              <w:right w:val="single" w:sz="4" w:space="0" w:color="auto"/>
            </w:tcBorders>
            <w:shd w:val="clear" w:color="auto" w:fill="auto"/>
            <w:noWrap/>
            <w:vAlign w:val="bottom"/>
            <w:hideMark/>
          </w:tcPr>
          <w:p w14:paraId="77D45EE5" w14:textId="77777777" w:rsidR="00E64AB2" w:rsidRDefault="00E64AB2">
            <w:pPr>
              <w:rPr>
                <w:rFonts w:ascii="Calibri" w:hAnsi="Calibri" w:cs="Calibri"/>
                <w:sz w:val="22"/>
                <w:szCs w:val="22"/>
              </w:rPr>
            </w:pPr>
            <w:r>
              <w:rPr>
                <w:rFonts w:ascii="Calibri" w:hAnsi="Calibri" w:cs="Calibri"/>
                <w:sz w:val="22"/>
                <w:szCs w:val="22"/>
              </w:rPr>
              <w:t> </w:t>
            </w:r>
          </w:p>
        </w:tc>
        <w:tc>
          <w:tcPr>
            <w:tcW w:w="849" w:type="dxa"/>
            <w:gridSpan w:val="2"/>
            <w:tcBorders>
              <w:top w:val="nil"/>
              <w:left w:val="nil"/>
              <w:bottom w:val="single" w:sz="4" w:space="0" w:color="auto"/>
              <w:right w:val="single" w:sz="4" w:space="0" w:color="auto"/>
            </w:tcBorders>
            <w:shd w:val="clear" w:color="auto" w:fill="auto"/>
            <w:noWrap/>
            <w:vAlign w:val="bottom"/>
            <w:hideMark/>
          </w:tcPr>
          <w:p w14:paraId="29497D51" w14:textId="77777777" w:rsidR="00E64AB2" w:rsidRDefault="00E64AB2">
            <w:pPr>
              <w:rPr>
                <w:rFonts w:ascii="Calibri" w:hAnsi="Calibri" w:cs="Calibri"/>
                <w:sz w:val="22"/>
                <w:szCs w:val="22"/>
              </w:rPr>
            </w:pPr>
            <w:r>
              <w:rPr>
                <w:rFonts w:ascii="Calibri" w:hAnsi="Calibri" w:cs="Calibri"/>
                <w:sz w:val="22"/>
                <w:szCs w:val="22"/>
              </w:rPr>
              <w:t> </w:t>
            </w:r>
          </w:p>
        </w:tc>
        <w:tc>
          <w:tcPr>
            <w:tcW w:w="1250" w:type="dxa"/>
            <w:gridSpan w:val="2"/>
            <w:tcBorders>
              <w:top w:val="nil"/>
              <w:left w:val="nil"/>
              <w:bottom w:val="single" w:sz="4" w:space="0" w:color="auto"/>
              <w:right w:val="single" w:sz="4" w:space="0" w:color="auto"/>
            </w:tcBorders>
            <w:shd w:val="clear" w:color="auto" w:fill="auto"/>
            <w:noWrap/>
            <w:vAlign w:val="bottom"/>
            <w:hideMark/>
          </w:tcPr>
          <w:p w14:paraId="0359454D" w14:textId="77777777" w:rsidR="00E64AB2" w:rsidRDefault="00E64AB2">
            <w:pPr>
              <w:jc w:val="right"/>
              <w:rPr>
                <w:rFonts w:ascii="Calibri" w:hAnsi="Calibri" w:cs="Calibri"/>
                <w:sz w:val="22"/>
                <w:szCs w:val="22"/>
              </w:rPr>
            </w:pPr>
            <w:r>
              <w:rPr>
                <w:rFonts w:ascii="Calibri" w:hAnsi="Calibri" w:cs="Calibri"/>
                <w:sz w:val="22"/>
                <w:szCs w:val="22"/>
              </w:rPr>
              <w:t>1875,80</w:t>
            </w:r>
          </w:p>
        </w:tc>
      </w:tr>
      <w:tr w:rsidR="00E64AB2" w14:paraId="0133B681" w14:textId="77777777" w:rsidTr="00BC2D8B">
        <w:trPr>
          <w:gridAfter w:val="1"/>
          <w:wAfter w:w="322" w:type="dxa"/>
          <w:trHeight w:val="288"/>
        </w:trPr>
        <w:tc>
          <w:tcPr>
            <w:tcW w:w="7713" w:type="dxa"/>
            <w:gridSpan w:val="9"/>
            <w:tcBorders>
              <w:top w:val="nil"/>
              <w:left w:val="nil"/>
              <w:bottom w:val="nil"/>
              <w:right w:val="nil"/>
            </w:tcBorders>
            <w:shd w:val="clear" w:color="auto" w:fill="auto"/>
            <w:noWrap/>
            <w:vAlign w:val="bottom"/>
            <w:hideMark/>
          </w:tcPr>
          <w:p w14:paraId="599BEE51" w14:textId="77777777" w:rsidR="00BC2D8B" w:rsidRDefault="00BC2D8B">
            <w:pPr>
              <w:jc w:val="center"/>
              <w:rPr>
                <w:rFonts w:ascii="Calibri" w:hAnsi="Calibri" w:cs="Calibri"/>
                <w:sz w:val="22"/>
                <w:szCs w:val="22"/>
              </w:rPr>
            </w:pPr>
          </w:p>
          <w:p w14:paraId="1D5C5F5B" w14:textId="32EA17B3" w:rsidR="00E64AB2" w:rsidRDefault="00E64AB2">
            <w:pPr>
              <w:jc w:val="center"/>
              <w:rPr>
                <w:rFonts w:ascii="Calibri" w:hAnsi="Calibri" w:cs="Calibri"/>
                <w:sz w:val="22"/>
                <w:szCs w:val="22"/>
              </w:rPr>
            </w:pPr>
            <w:r>
              <w:rPr>
                <w:rFonts w:ascii="Calibri" w:hAnsi="Calibri" w:cs="Calibri"/>
                <w:sz w:val="22"/>
                <w:szCs w:val="22"/>
              </w:rPr>
              <w:t>Объемный лист</w:t>
            </w:r>
          </w:p>
        </w:tc>
        <w:tc>
          <w:tcPr>
            <w:tcW w:w="1144" w:type="dxa"/>
            <w:gridSpan w:val="2"/>
            <w:tcBorders>
              <w:top w:val="nil"/>
              <w:left w:val="nil"/>
              <w:bottom w:val="nil"/>
              <w:right w:val="nil"/>
            </w:tcBorders>
            <w:shd w:val="clear" w:color="auto" w:fill="auto"/>
            <w:noWrap/>
            <w:vAlign w:val="bottom"/>
            <w:hideMark/>
          </w:tcPr>
          <w:p w14:paraId="7BC2F4BB" w14:textId="77777777" w:rsidR="00E64AB2" w:rsidRDefault="00E64AB2">
            <w:pPr>
              <w:jc w:val="center"/>
              <w:rPr>
                <w:rFonts w:ascii="Calibri" w:hAnsi="Calibri" w:cs="Calibri"/>
                <w:sz w:val="22"/>
                <w:szCs w:val="22"/>
              </w:rPr>
            </w:pPr>
          </w:p>
        </w:tc>
      </w:tr>
      <w:tr w:rsidR="00E64AB2" w14:paraId="3823A334" w14:textId="77777777" w:rsidTr="00BC2D8B">
        <w:trPr>
          <w:gridAfter w:val="1"/>
          <w:wAfter w:w="322" w:type="dxa"/>
          <w:trHeight w:val="288"/>
        </w:trPr>
        <w:tc>
          <w:tcPr>
            <w:tcW w:w="7713" w:type="dxa"/>
            <w:gridSpan w:val="9"/>
            <w:tcBorders>
              <w:top w:val="nil"/>
              <w:left w:val="nil"/>
              <w:bottom w:val="nil"/>
              <w:right w:val="nil"/>
            </w:tcBorders>
            <w:shd w:val="clear" w:color="auto" w:fill="auto"/>
            <w:noWrap/>
            <w:vAlign w:val="bottom"/>
            <w:hideMark/>
          </w:tcPr>
          <w:p w14:paraId="37ED1D0C" w14:textId="1D516B25" w:rsidR="00E64AB2" w:rsidRDefault="00E64AB2">
            <w:pPr>
              <w:jc w:val="center"/>
              <w:rPr>
                <w:rFonts w:ascii="Calibri" w:hAnsi="Calibri" w:cs="Calibri"/>
                <w:sz w:val="22"/>
                <w:szCs w:val="22"/>
              </w:rPr>
            </w:pPr>
            <w:r w:rsidRPr="00C168F3">
              <w:rPr>
                <w:rFonts w:ascii="Calibri" w:hAnsi="Calibri" w:cs="Calibri"/>
              </w:rPr>
              <w:t>Ремонт</w:t>
            </w:r>
            <w:r w:rsidRPr="00C168F3">
              <w:t xml:space="preserve"> </w:t>
            </w:r>
            <w:r>
              <w:rPr>
                <w:rFonts w:ascii="Calibri" w:hAnsi="Calibri" w:cs="Calibri"/>
              </w:rPr>
              <w:t>межхозяйственн</w:t>
            </w:r>
            <w:r w:rsidRPr="00C168F3">
              <w:rPr>
                <w:rFonts w:ascii="Calibri" w:hAnsi="Calibri" w:cs="Calibri"/>
              </w:rPr>
              <w:t>ых</w:t>
            </w:r>
            <w:r w:rsidRPr="00C168F3">
              <w:t xml:space="preserve"> </w:t>
            </w:r>
            <w:r w:rsidRPr="00C168F3">
              <w:rPr>
                <w:rFonts w:ascii="Calibri" w:hAnsi="Calibri" w:cs="Calibri"/>
              </w:rPr>
              <w:t>и</w:t>
            </w:r>
            <w:r w:rsidRPr="00C168F3">
              <w:t xml:space="preserve"> </w:t>
            </w:r>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rsidRPr="00C168F3">
              <w:t xml:space="preserve"> </w:t>
            </w:r>
            <w:r w:rsidRPr="00C168F3">
              <w:rPr>
                <w:rFonts w:ascii="Calibri" w:hAnsi="Calibri" w:cs="Calibri"/>
              </w:rPr>
              <w:t>сетей</w:t>
            </w:r>
            <w:r w:rsidRPr="00C168F3">
              <w:t xml:space="preserve"> </w:t>
            </w:r>
            <w:r w:rsidRPr="00C168F3">
              <w:rPr>
                <w:rFonts w:ascii="Calibri" w:hAnsi="Calibri" w:cs="Calibri"/>
              </w:rPr>
              <w:t>участка</w:t>
            </w:r>
            <w:r w:rsidRPr="00C168F3">
              <w:t xml:space="preserve"> </w:t>
            </w:r>
            <w:proofErr w:type="spellStart"/>
            <w:r w:rsidRPr="00ED33D5">
              <w:rPr>
                <w:rFonts w:ascii="Calibri" w:hAnsi="Calibri" w:cs="Calibri"/>
              </w:rPr>
              <w:t>Гарни</w:t>
            </w:r>
            <w:proofErr w:type="spellEnd"/>
          </w:p>
        </w:tc>
        <w:tc>
          <w:tcPr>
            <w:tcW w:w="1144" w:type="dxa"/>
            <w:gridSpan w:val="2"/>
            <w:tcBorders>
              <w:top w:val="nil"/>
              <w:left w:val="nil"/>
              <w:bottom w:val="nil"/>
              <w:right w:val="nil"/>
            </w:tcBorders>
            <w:shd w:val="clear" w:color="auto" w:fill="auto"/>
            <w:noWrap/>
            <w:vAlign w:val="bottom"/>
            <w:hideMark/>
          </w:tcPr>
          <w:p w14:paraId="1E803951" w14:textId="77777777" w:rsidR="00E64AB2" w:rsidRDefault="00E64AB2">
            <w:pPr>
              <w:jc w:val="center"/>
              <w:rPr>
                <w:rFonts w:ascii="Calibri" w:hAnsi="Calibri" w:cs="Calibri"/>
                <w:sz w:val="22"/>
                <w:szCs w:val="22"/>
              </w:rPr>
            </w:pPr>
          </w:p>
        </w:tc>
      </w:tr>
      <w:tr w:rsidR="00E64AB2" w14:paraId="0F920372" w14:textId="77777777" w:rsidTr="00BC2D8B">
        <w:trPr>
          <w:gridAfter w:val="1"/>
          <w:wAfter w:w="322" w:type="dxa"/>
          <w:trHeight w:val="288"/>
        </w:trPr>
        <w:tc>
          <w:tcPr>
            <w:tcW w:w="813" w:type="dxa"/>
            <w:gridSpan w:val="2"/>
            <w:tcBorders>
              <w:top w:val="nil"/>
              <w:left w:val="nil"/>
              <w:bottom w:val="nil"/>
              <w:right w:val="nil"/>
            </w:tcBorders>
            <w:shd w:val="clear" w:color="auto" w:fill="auto"/>
            <w:noWrap/>
            <w:vAlign w:val="bottom"/>
            <w:hideMark/>
          </w:tcPr>
          <w:p w14:paraId="4A38E65F" w14:textId="77777777" w:rsidR="00E64AB2" w:rsidRDefault="00E64AB2">
            <w:pPr>
              <w:rPr>
                <w:sz w:val="20"/>
                <w:szCs w:val="20"/>
              </w:rPr>
            </w:pPr>
          </w:p>
        </w:tc>
        <w:tc>
          <w:tcPr>
            <w:tcW w:w="3915" w:type="dxa"/>
            <w:gridSpan w:val="2"/>
            <w:tcBorders>
              <w:top w:val="nil"/>
              <w:left w:val="nil"/>
              <w:bottom w:val="nil"/>
              <w:right w:val="nil"/>
            </w:tcBorders>
            <w:shd w:val="clear" w:color="auto" w:fill="auto"/>
            <w:noWrap/>
            <w:vAlign w:val="bottom"/>
            <w:hideMark/>
          </w:tcPr>
          <w:p w14:paraId="03EA943F" w14:textId="77777777" w:rsidR="00E64AB2" w:rsidRDefault="00E64AB2">
            <w:pPr>
              <w:rPr>
                <w:rFonts w:ascii="Calibri" w:hAnsi="Calibri" w:cs="Calibri"/>
                <w:sz w:val="22"/>
                <w:szCs w:val="22"/>
              </w:rPr>
            </w:pPr>
            <w:r>
              <w:rPr>
                <w:rFonts w:ascii="Calibri" w:hAnsi="Calibri" w:cs="Calibri"/>
                <w:sz w:val="22"/>
                <w:szCs w:val="22"/>
              </w:rPr>
              <w:t>ЛОТ 5</w:t>
            </w:r>
          </w:p>
        </w:tc>
        <w:tc>
          <w:tcPr>
            <w:tcW w:w="998" w:type="dxa"/>
            <w:tcBorders>
              <w:top w:val="nil"/>
              <w:left w:val="nil"/>
              <w:bottom w:val="nil"/>
              <w:right w:val="nil"/>
            </w:tcBorders>
            <w:shd w:val="clear" w:color="auto" w:fill="auto"/>
            <w:noWrap/>
            <w:vAlign w:val="bottom"/>
            <w:hideMark/>
          </w:tcPr>
          <w:p w14:paraId="5945DE2C" w14:textId="77777777" w:rsidR="00E64AB2" w:rsidRDefault="00E64AB2">
            <w:pPr>
              <w:rPr>
                <w:rFonts w:ascii="Calibri" w:hAnsi="Calibri" w:cs="Calibri"/>
                <w:sz w:val="22"/>
                <w:szCs w:val="22"/>
              </w:rPr>
            </w:pPr>
          </w:p>
        </w:tc>
        <w:tc>
          <w:tcPr>
            <w:tcW w:w="1138" w:type="dxa"/>
            <w:gridSpan w:val="2"/>
            <w:tcBorders>
              <w:top w:val="nil"/>
              <w:left w:val="nil"/>
              <w:bottom w:val="nil"/>
              <w:right w:val="nil"/>
            </w:tcBorders>
            <w:shd w:val="clear" w:color="auto" w:fill="auto"/>
            <w:noWrap/>
            <w:vAlign w:val="bottom"/>
            <w:hideMark/>
          </w:tcPr>
          <w:p w14:paraId="68691B0B" w14:textId="77777777" w:rsidR="00E64AB2" w:rsidRDefault="00E64AB2">
            <w:pPr>
              <w:rPr>
                <w:sz w:val="20"/>
                <w:szCs w:val="20"/>
              </w:rPr>
            </w:pPr>
          </w:p>
        </w:tc>
        <w:tc>
          <w:tcPr>
            <w:tcW w:w="849" w:type="dxa"/>
            <w:gridSpan w:val="2"/>
            <w:tcBorders>
              <w:top w:val="nil"/>
              <w:left w:val="nil"/>
              <w:bottom w:val="nil"/>
              <w:right w:val="nil"/>
            </w:tcBorders>
            <w:shd w:val="clear" w:color="auto" w:fill="auto"/>
            <w:noWrap/>
            <w:vAlign w:val="bottom"/>
            <w:hideMark/>
          </w:tcPr>
          <w:p w14:paraId="233F65C4" w14:textId="77777777" w:rsidR="00E64AB2" w:rsidRDefault="00E64AB2">
            <w:pPr>
              <w:rPr>
                <w:sz w:val="20"/>
                <w:szCs w:val="20"/>
              </w:rPr>
            </w:pPr>
          </w:p>
        </w:tc>
        <w:tc>
          <w:tcPr>
            <w:tcW w:w="1144" w:type="dxa"/>
            <w:gridSpan w:val="2"/>
            <w:tcBorders>
              <w:top w:val="nil"/>
              <w:left w:val="nil"/>
              <w:bottom w:val="nil"/>
              <w:right w:val="nil"/>
            </w:tcBorders>
            <w:shd w:val="clear" w:color="auto" w:fill="auto"/>
            <w:noWrap/>
            <w:vAlign w:val="bottom"/>
            <w:hideMark/>
          </w:tcPr>
          <w:p w14:paraId="522FD1D7" w14:textId="77777777" w:rsidR="00E64AB2" w:rsidRDefault="00E64AB2">
            <w:pPr>
              <w:rPr>
                <w:sz w:val="20"/>
                <w:szCs w:val="20"/>
              </w:rPr>
            </w:pPr>
          </w:p>
        </w:tc>
      </w:tr>
      <w:tr w:rsidR="00E64AB2" w14:paraId="07E42404" w14:textId="77777777" w:rsidTr="00BC2D8B">
        <w:trPr>
          <w:gridAfter w:val="1"/>
          <w:wAfter w:w="322" w:type="dxa"/>
          <w:trHeight w:val="1104"/>
        </w:trPr>
        <w:tc>
          <w:tcPr>
            <w:tcW w:w="8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9AD3D3" w14:textId="77777777" w:rsidR="00E64AB2" w:rsidRDefault="00E64AB2">
            <w:pPr>
              <w:rPr>
                <w:rFonts w:ascii="Calibri" w:hAnsi="Calibri" w:cs="Calibri"/>
                <w:sz w:val="20"/>
                <w:szCs w:val="20"/>
              </w:rPr>
            </w:pPr>
            <w:r>
              <w:rPr>
                <w:rFonts w:ascii="Calibri" w:hAnsi="Calibri" w:cs="Calibri"/>
                <w:sz w:val="20"/>
                <w:szCs w:val="20"/>
              </w:rPr>
              <w:t>NN</w:t>
            </w:r>
          </w:p>
        </w:tc>
        <w:tc>
          <w:tcPr>
            <w:tcW w:w="3915" w:type="dxa"/>
            <w:gridSpan w:val="2"/>
            <w:tcBorders>
              <w:top w:val="single" w:sz="4" w:space="0" w:color="auto"/>
              <w:left w:val="nil"/>
              <w:bottom w:val="single" w:sz="4" w:space="0" w:color="auto"/>
              <w:right w:val="single" w:sz="4" w:space="0" w:color="auto"/>
            </w:tcBorders>
            <w:shd w:val="clear" w:color="auto" w:fill="auto"/>
            <w:vAlign w:val="center"/>
            <w:hideMark/>
          </w:tcPr>
          <w:p w14:paraId="21BD3453" w14:textId="77777777" w:rsidR="00E64AB2" w:rsidRDefault="00E64AB2">
            <w:pP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Наименовахие</w:t>
            </w:r>
            <w:proofErr w:type="spellEnd"/>
            <w:r>
              <w:rPr>
                <w:rFonts w:ascii="Calibri" w:hAnsi="Calibri" w:cs="Calibri"/>
                <w:sz w:val="20"/>
                <w:szCs w:val="20"/>
              </w:rPr>
              <w:t xml:space="preserve"> работы</w:t>
            </w:r>
          </w:p>
        </w:tc>
        <w:tc>
          <w:tcPr>
            <w:tcW w:w="998" w:type="dxa"/>
            <w:tcBorders>
              <w:top w:val="single" w:sz="4" w:space="0" w:color="auto"/>
              <w:left w:val="nil"/>
              <w:bottom w:val="single" w:sz="4" w:space="0" w:color="auto"/>
              <w:right w:val="single" w:sz="4" w:space="0" w:color="auto"/>
            </w:tcBorders>
            <w:shd w:val="clear" w:color="auto" w:fill="auto"/>
            <w:vAlign w:val="center"/>
            <w:hideMark/>
          </w:tcPr>
          <w:p w14:paraId="728D1291" w14:textId="77777777" w:rsidR="00E64AB2" w:rsidRDefault="00E64AB2">
            <w:pPr>
              <w:rPr>
                <w:rFonts w:ascii="Calibri" w:hAnsi="Calibri" w:cs="Calibri"/>
                <w:sz w:val="20"/>
                <w:szCs w:val="20"/>
              </w:rPr>
            </w:pPr>
            <w:r>
              <w:rPr>
                <w:rFonts w:ascii="Calibri" w:hAnsi="Calibri" w:cs="Calibri"/>
                <w:sz w:val="20"/>
                <w:szCs w:val="20"/>
              </w:rPr>
              <w:t>Единица измерения</w:t>
            </w:r>
          </w:p>
        </w:tc>
        <w:tc>
          <w:tcPr>
            <w:tcW w:w="1138" w:type="dxa"/>
            <w:gridSpan w:val="2"/>
            <w:tcBorders>
              <w:top w:val="single" w:sz="4" w:space="0" w:color="auto"/>
              <w:left w:val="nil"/>
              <w:bottom w:val="single" w:sz="4" w:space="0" w:color="auto"/>
              <w:right w:val="single" w:sz="4" w:space="0" w:color="auto"/>
            </w:tcBorders>
            <w:shd w:val="clear" w:color="auto" w:fill="auto"/>
            <w:vAlign w:val="center"/>
            <w:hideMark/>
          </w:tcPr>
          <w:p w14:paraId="290E2A48" w14:textId="77777777" w:rsidR="00E64AB2" w:rsidRDefault="00E64AB2">
            <w:pPr>
              <w:rPr>
                <w:rFonts w:ascii="Calibri" w:hAnsi="Calibri" w:cs="Calibri"/>
                <w:sz w:val="20"/>
                <w:szCs w:val="20"/>
              </w:rPr>
            </w:pPr>
            <w:r>
              <w:rPr>
                <w:rFonts w:ascii="Calibri" w:hAnsi="Calibri" w:cs="Calibri"/>
                <w:sz w:val="20"/>
                <w:szCs w:val="20"/>
              </w:rPr>
              <w:t>Количество</w:t>
            </w:r>
          </w:p>
        </w:tc>
        <w:tc>
          <w:tcPr>
            <w:tcW w:w="849" w:type="dxa"/>
            <w:gridSpan w:val="2"/>
            <w:tcBorders>
              <w:top w:val="single" w:sz="4" w:space="0" w:color="auto"/>
              <w:left w:val="nil"/>
              <w:bottom w:val="single" w:sz="4" w:space="0" w:color="auto"/>
              <w:right w:val="single" w:sz="4" w:space="0" w:color="auto"/>
            </w:tcBorders>
            <w:shd w:val="clear" w:color="auto" w:fill="auto"/>
            <w:vAlign w:val="center"/>
            <w:hideMark/>
          </w:tcPr>
          <w:p w14:paraId="1F78CB53" w14:textId="77777777" w:rsidR="00E64AB2" w:rsidRDefault="00E64AB2">
            <w:pPr>
              <w:rPr>
                <w:rFonts w:ascii="Calibri" w:hAnsi="Calibri" w:cs="Calibri"/>
                <w:sz w:val="20"/>
                <w:szCs w:val="20"/>
              </w:rPr>
            </w:pPr>
            <w:r>
              <w:rPr>
                <w:rFonts w:ascii="Calibri" w:hAnsi="Calibri" w:cs="Calibri"/>
                <w:sz w:val="20"/>
                <w:szCs w:val="20"/>
              </w:rPr>
              <w:t>Цена</w:t>
            </w:r>
          </w:p>
        </w:tc>
        <w:tc>
          <w:tcPr>
            <w:tcW w:w="1144" w:type="dxa"/>
            <w:gridSpan w:val="2"/>
            <w:tcBorders>
              <w:top w:val="single" w:sz="4" w:space="0" w:color="auto"/>
              <w:left w:val="nil"/>
              <w:bottom w:val="single" w:sz="4" w:space="0" w:color="auto"/>
              <w:right w:val="single" w:sz="4" w:space="0" w:color="auto"/>
            </w:tcBorders>
            <w:shd w:val="clear" w:color="auto" w:fill="auto"/>
            <w:vAlign w:val="center"/>
            <w:hideMark/>
          </w:tcPr>
          <w:p w14:paraId="781CE758" w14:textId="77777777" w:rsidR="00E64AB2" w:rsidRDefault="00E64AB2">
            <w:pPr>
              <w:rPr>
                <w:rFonts w:ascii="Calibri" w:hAnsi="Calibri" w:cs="Calibri"/>
                <w:sz w:val="20"/>
                <w:szCs w:val="20"/>
              </w:rPr>
            </w:pPr>
            <w:r>
              <w:rPr>
                <w:rFonts w:ascii="Calibri" w:hAnsi="Calibri" w:cs="Calibri"/>
                <w:sz w:val="20"/>
                <w:szCs w:val="20"/>
              </w:rPr>
              <w:t>Количество /армянских драм/</w:t>
            </w:r>
          </w:p>
        </w:tc>
      </w:tr>
      <w:tr w:rsidR="00E64AB2" w14:paraId="056CC75E" w14:textId="77777777" w:rsidTr="00BC2D8B">
        <w:trPr>
          <w:gridAfter w:val="1"/>
          <w:wAfter w:w="322" w:type="dxa"/>
          <w:trHeight w:val="288"/>
        </w:trPr>
        <w:tc>
          <w:tcPr>
            <w:tcW w:w="68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6466978" w14:textId="77777777" w:rsidR="00E64AB2" w:rsidRDefault="00E64AB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Гохта</w:t>
            </w:r>
            <w:proofErr w:type="spellEnd"/>
          </w:p>
        </w:tc>
        <w:tc>
          <w:tcPr>
            <w:tcW w:w="849" w:type="dxa"/>
            <w:gridSpan w:val="2"/>
            <w:tcBorders>
              <w:top w:val="nil"/>
              <w:left w:val="nil"/>
              <w:bottom w:val="single" w:sz="4" w:space="0" w:color="auto"/>
              <w:right w:val="single" w:sz="4" w:space="0" w:color="auto"/>
            </w:tcBorders>
            <w:shd w:val="clear" w:color="auto" w:fill="auto"/>
            <w:noWrap/>
            <w:vAlign w:val="bottom"/>
            <w:hideMark/>
          </w:tcPr>
          <w:p w14:paraId="66490D63" w14:textId="77777777" w:rsidR="00E64AB2" w:rsidRDefault="00E64AB2">
            <w:pPr>
              <w:rPr>
                <w:rFonts w:ascii="Calibri" w:hAnsi="Calibri" w:cs="Calibri"/>
                <w:sz w:val="22"/>
                <w:szCs w:val="22"/>
              </w:rPr>
            </w:pPr>
            <w:r>
              <w:rPr>
                <w:rFonts w:ascii="Calibri" w:hAnsi="Calibri" w:cs="Calibri"/>
                <w:sz w:val="22"/>
                <w:szCs w:val="22"/>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14:paraId="1B938547" w14:textId="77777777" w:rsidR="00E64AB2" w:rsidRDefault="00E64AB2">
            <w:pPr>
              <w:rPr>
                <w:rFonts w:ascii="Calibri" w:hAnsi="Calibri" w:cs="Calibri"/>
                <w:sz w:val="22"/>
                <w:szCs w:val="22"/>
              </w:rPr>
            </w:pPr>
            <w:r>
              <w:rPr>
                <w:rFonts w:ascii="Calibri" w:hAnsi="Calibri" w:cs="Calibri"/>
                <w:sz w:val="22"/>
                <w:szCs w:val="22"/>
              </w:rPr>
              <w:t> </w:t>
            </w:r>
          </w:p>
        </w:tc>
      </w:tr>
      <w:tr w:rsidR="00E64AB2" w14:paraId="34FCE96F" w14:textId="77777777" w:rsidTr="00BC2D8B">
        <w:trPr>
          <w:gridAfter w:val="1"/>
          <w:wAfter w:w="322" w:type="dxa"/>
          <w:trHeight w:val="825"/>
        </w:trPr>
        <w:tc>
          <w:tcPr>
            <w:tcW w:w="8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9291B12"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single" w:sz="4" w:space="0" w:color="auto"/>
              <w:right w:val="single" w:sz="4" w:space="0" w:color="auto"/>
            </w:tcBorders>
            <w:shd w:val="clear" w:color="auto" w:fill="auto"/>
            <w:vAlign w:val="center"/>
            <w:hideMark/>
          </w:tcPr>
          <w:p w14:paraId="790044AC" w14:textId="77777777" w:rsidR="00E64AB2" w:rsidRDefault="00E64AB2">
            <w:pPr>
              <w:rPr>
                <w:rFonts w:ascii="GHEA Grapalat" w:hAnsi="GHEA Grapalat" w:cs="Calibri"/>
                <w:sz w:val="16"/>
                <w:szCs w:val="16"/>
              </w:rPr>
            </w:pPr>
            <w:r>
              <w:rPr>
                <w:rFonts w:ascii="GHEA Grapalat" w:hAnsi="GHEA Grapalat" w:cs="Calibri"/>
                <w:sz w:val="16"/>
                <w:szCs w:val="16"/>
              </w:rPr>
              <w:t>Облицовка каналов и дна гидравлическим бетоном марки 200 без опалубки, ручная подготовка бетона.</w:t>
            </w:r>
          </w:p>
        </w:tc>
        <w:tc>
          <w:tcPr>
            <w:tcW w:w="998" w:type="dxa"/>
            <w:tcBorders>
              <w:top w:val="nil"/>
              <w:left w:val="nil"/>
              <w:bottom w:val="single" w:sz="4" w:space="0" w:color="auto"/>
              <w:right w:val="single" w:sz="4" w:space="0" w:color="auto"/>
            </w:tcBorders>
            <w:shd w:val="clear" w:color="auto" w:fill="auto"/>
            <w:noWrap/>
            <w:vAlign w:val="center"/>
            <w:hideMark/>
          </w:tcPr>
          <w:p w14:paraId="18B2A343"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1A577119" w14:textId="7BBCE539"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vAlign w:val="center"/>
            <w:hideMark/>
          </w:tcPr>
          <w:p w14:paraId="279A943D" w14:textId="77777777" w:rsidR="00E64AB2" w:rsidRDefault="00E64AB2">
            <w:pPr>
              <w:jc w:val="center"/>
              <w:rPr>
                <w:rFonts w:ascii="GHEA Grapalat" w:hAnsi="GHEA Grapalat" w:cs="Calibri"/>
                <w:sz w:val="16"/>
                <w:szCs w:val="16"/>
              </w:rPr>
            </w:pPr>
            <w:r>
              <w:rPr>
                <w:rFonts w:ascii="GHEA Grapalat" w:hAnsi="GHEA Grapalat" w:cs="Calibri"/>
                <w:sz w:val="16"/>
                <w:szCs w:val="16"/>
              </w:rPr>
              <w:t>0,701</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035BEED" w14:textId="77777777" w:rsidR="00E64AB2" w:rsidRDefault="00E64AB2">
            <w:pPr>
              <w:jc w:val="center"/>
              <w:rPr>
                <w:rFonts w:ascii="GHEA Grapalat" w:hAnsi="GHEA Grapalat" w:cs="Calibri"/>
                <w:sz w:val="16"/>
                <w:szCs w:val="16"/>
              </w:rPr>
            </w:pPr>
            <w:r>
              <w:rPr>
                <w:rFonts w:ascii="GHEA Grapalat" w:hAnsi="GHEA Grapalat" w:cs="Calibri"/>
                <w:sz w:val="16"/>
                <w:szCs w:val="16"/>
              </w:rPr>
              <w:t>56,633</w:t>
            </w:r>
          </w:p>
        </w:tc>
        <w:tc>
          <w:tcPr>
            <w:tcW w:w="1144" w:type="dxa"/>
            <w:gridSpan w:val="2"/>
            <w:tcBorders>
              <w:top w:val="nil"/>
              <w:left w:val="nil"/>
              <w:bottom w:val="single" w:sz="4" w:space="0" w:color="auto"/>
              <w:right w:val="single" w:sz="4" w:space="0" w:color="auto"/>
            </w:tcBorders>
            <w:shd w:val="clear" w:color="auto" w:fill="auto"/>
            <w:noWrap/>
            <w:vAlign w:val="center"/>
            <w:hideMark/>
          </w:tcPr>
          <w:p w14:paraId="58EA70F9" w14:textId="77777777" w:rsidR="00E64AB2" w:rsidRDefault="00E64AB2">
            <w:pPr>
              <w:jc w:val="right"/>
              <w:rPr>
                <w:rFonts w:ascii="GHEA Grapalat" w:hAnsi="GHEA Grapalat" w:cs="Calibri"/>
                <w:sz w:val="16"/>
                <w:szCs w:val="16"/>
              </w:rPr>
            </w:pPr>
            <w:r>
              <w:rPr>
                <w:rFonts w:ascii="GHEA Grapalat" w:hAnsi="GHEA Grapalat" w:cs="Calibri"/>
                <w:sz w:val="16"/>
                <w:szCs w:val="16"/>
              </w:rPr>
              <w:t>39,7</w:t>
            </w:r>
          </w:p>
        </w:tc>
      </w:tr>
      <w:tr w:rsidR="00E64AB2" w14:paraId="69010B6E" w14:textId="77777777" w:rsidTr="00BC2D8B">
        <w:trPr>
          <w:gridAfter w:val="1"/>
          <w:wAfter w:w="322" w:type="dxa"/>
          <w:trHeight w:val="288"/>
        </w:trPr>
        <w:tc>
          <w:tcPr>
            <w:tcW w:w="68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5940D28" w14:textId="77777777" w:rsidR="00E64AB2" w:rsidRDefault="00E64AB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Ацавана</w:t>
            </w:r>
            <w:proofErr w:type="spellEnd"/>
          </w:p>
        </w:tc>
        <w:tc>
          <w:tcPr>
            <w:tcW w:w="849" w:type="dxa"/>
            <w:gridSpan w:val="2"/>
            <w:tcBorders>
              <w:top w:val="nil"/>
              <w:left w:val="nil"/>
              <w:bottom w:val="single" w:sz="4" w:space="0" w:color="auto"/>
              <w:right w:val="single" w:sz="4" w:space="0" w:color="auto"/>
            </w:tcBorders>
            <w:shd w:val="clear" w:color="auto" w:fill="auto"/>
            <w:noWrap/>
            <w:vAlign w:val="bottom"/>
            <w:hideMark/>
          </w:tcPr>
          <w:p w14:paraId="7BC99C75" w14:textId="77777777" w:rsidR="00E64AB2" w:rsidRDefault="00E64AB2">
            <w:pPr>
              <w:rPr>
                <w:rFonts w:ascii="Calibri" w:hAnsi="Calibri" w:cs="Calibri"/>
                <w:sz w:val="22"/>
                <w:szCs w:val="22"/>
              </w:rPr>
            </w:pPr>
            <w:r>
              <w:rPr>
                <w:rFonts w:ascii="Calibri" w:hAnsi="Calibri" w:cs="Calibri"/>
                <w:sz w:val="22"/>
                <w:szCs w:val="22"/>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14:paraId="0084280C" w14:textId="77777777" w:rsidR="00E64AB2" w:rsidRDefault="00E64AB2">
            <w:pPr>
              <w:rPr>
                <w:rFonts w:ascii="Calibri" w:hAnsi="Calibri" w:cs="Calibri"/>
                <w:sz w:val="22"/>
                <w:szCs w:val="22"/>
              </w:rPr>
            </w:pPr>
            <w:r>
              <w:rPr>
                <w:rFonts w:ascii="Calibri" w:hAnsi="Calibri" w:cs="Calibri"/>
                <w:sz w:val="22"/>
                <w:szCs w:val="22"/>
              </w:rPr>
              <w:t> </w:t>
            </w:r>
          </w:p>
        </w:tc>
      </w:tr>
      <w:tr w:rsidR="00E64AB2" w14:paraId="517F44F4" w14:textId="77777777" w:rsidTr="00BC2D8B">
        <w:trPr>
          <w:gridAfter w:val="1"/>
          <w:wAfter w:w="322" w:type="dxa"/>
          <w:trHeight w:val="432"/>
        </w:trPr>
        <w:tc>
          <w:tcPr>
            <w:tcW w:w="8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8206835"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single" w:sz="4" w:space="0" w:color="auto"/>
              <w:right w:val="single" w:sz="4" w:space="0" w:color="auto"/>
            </w:tcBorders>
            <w:shd w:val="clear" w:color="auto" w:fill="auto"/>
            <w:vAlign w:val="center"/>
            <w:hideMark/>
          </w:tcPr>
          <w:p w14:paraId="3E4A981D" w14:textId="77777777" w:rsidR="00E64AB2" w:rsidRDefault="00E64AB2">
            <w:pPr>
              <w:rPr>
                <w:rFonts w:ascii="GHEA Grapalat" w:hAnsi="GHEA Grapalat" w:cs="Calibri"/>
                <w:sz w:val="16"/>
                <w:szCs w:val="16"/>
              </w:rPr>
            </w:pPr>
            <w:r>
              <w:rPr>
                <w:rFonts w:ascii="GHEA Grapalat" w:hAnsi="GHEA Grapalat" w:cs="Calibri"/>
                <w:sz w:val="16"/>
                <w:szCs w:val="16"/>
              </w:rPr>
              <w:t>Облицовка каналов и дна гидравлическим бетоном марки 200 без опалубки, ручная подготовка бетона.</w:t>
            </w:r>
          </w:p>
        </w:tc>
        <w:tc>
          <w:tcPr>
            <w:tcW w:w="998" w:type="dxa"/>
            <w:tcBorders>
              <w:top w:val="nil"/>
              <w:left w:val="nil"/>
              <w:bottom w:val="single" w:sz="4" w:space="0" w:color="auto"/>
              <w:right w:val="single" w:sz="4" w:space="0" w:color="auto"/>
            </w:tcBorders>
            <w:shd w:val="clear" w:color="auto" w:fill="auto"/>
            <w:noWrap/>
            <w:vAlign w:val="center"/>
            <w:hideMark/>
          </w:tcPr>
          <w:p w14:paraId="65474F5F"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4EBA68BA" w14:textId="77BE942C"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vAlign w:val="center"/>
            <w:hideMark/>
          </w:tcPr>
          <w:p w14:paraId="60507964" w14:textId="77777777" w:rsidR="00E64AB2" w:rsidRDefault="00E64AB2">
            <w:pPr>
              <w:jc w:val="center"/>
              <w:rPr>
                <w:rFonts w:ascii="GHEA Grapalat" w:hAnsi="GHEA Grapalat" w:cs="Calibri"/>
                <w:sz w:val="16"/>
                <w:szCs w:val="16"/>
              </w:rPr>
            </w:pPr>
            <w:r>
              <w:rPr>
                <w:rFonts w:ascii="GHEA Grapalat" w:hAnsi="GHEA Grapalat" w:cs="Calibri"/>
                <w:sz w:val="16"/>
                <w:szCs w:val="16"/>
              </w:rPr>
              <w:t>0,520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A4DD8A8" w14:textId="77777777" w:rsidR="00E64AB2" w:rsidRDefault="00E64AB2">
            <w:pPr>
              <w:jc w:val="center"/>
              <w:rPr>
                <w:rFonts w:ascii="GHEA Grapalat" w:hAnsi="GHEA Grapalat" w:cs="Calibri"/>
                <w:sz w:val="16"/>
                <w:szCs w:val="16"/>
              </w:rPr>
            </w:pPr>
            <w:r>
              <w:rPr>
                <w:rFonts w:ascii="GHEA Grapalat" w:hAnsi="GHEA Grapalat" w:cs="Calibri"/>
                <w:sz w:val="16"/>
                <w:szCs w:val="16"/>
              </w:rPr>
              <w:t>57,115</w:t>
            </w:r>
          </w:p>
        </w:tc>
        <w:tc>
          <w:tcPr>
            <w:tcW w:w="1144" w:type="dxa"/>
            <w:gridSpan w:val="2"/>
            <w:tcBorders>
              <w:top w:val="nil"/>
              <w:left w:val="nil"/>
              <w:bottom w:val="single" w:sz="4" w:space="0" w:color="auto"/>
              <w:right w:val="single" w:sz="4" w:space="0" w:color="auto"/>
            </w:tcBorders>
            <w:shd w:val="clear" w:color="auto" w:fill="auto"/>
            <w:noWrap/>
            <w:vAlign w:val="center"/>
            <w:hideMark/>
          </w:tcPr>
          <w:p w14:paraId="677D6B03" w14:textId="77777777" w:rsidR="00E64AB2" w:rsidRDefault="00E64AB2">
            <w:pPr>
              <w:jc w:val="right"/>
              <w:rPr>
                <w:rFonts w:ascii="GHEA Grapalat" w:hAnsi="GHEA Grapalat" w:cs="Calibri"/>
                <w:sz w:val="16"/>
                <w:szCs w:val="16"/>
              </w:rPr>
            </w:pPr>
            <w:r>
              <w:rPr>
                <w:rFonts w:ascii="GHEA Grapalat" w:hAnsi="GHEA Grapalat" w:cs="Calibri"/>
                <w:sz w:val="16"/>
                <w:szCs w:val="16"/>
              </w:rPr>
              <w:t>29,7</w:t>
            </w:r>
          </w:p>
        </w:tc>
      </w:tr>
      <w:tr w:rsidR="00E64AB2" w14:paraId="3E6CEB40" w14:textId="77777777" w:rsidTr="00BC2D8B">
        <w:trPr>
          <w:gridAfter w:val="1"/>
          <w:wAfter w:w="322" w:type="dxa"/>
          <w:trHeight w:val="288"/>
        </w:trPr>
        <w:tc>
          <w:tcPr>
            <w:tcW w:w="686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852FF1" w14:textId="77777777" w:rsidR="00E64AB2" w:rsidRDefault="00E64AB2">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Гарни</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28CE83A" w14:textId="77777777" w:rsidR="00E64AB2" w:rsidRDefault="00E64AB2">
            <w:pPr>
              <w:jc w:val="center"/>
              <w:rPr>
                <w:rFonts w:ascii="Calibri" w:hAnsi="Calibri" w:cs="Calibri"/>
                <w:sz w:val="22"/>
                <w:szCs w:val="22"/>
              </w:rPr>
            </w:pPr>
            <w:r>
              <w:rPr>
                <w:rFonts w:ascii="Calibri" w:hAnsi="Calibri" w:cs="Calibri"/>
                <w:sz w:val="22"/>
                <w:szCs w:val="22"/>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14:paraId="72B5AAF8" w14:textId="77777777" w:rsidR="00E64AB2" w:rsidRDefault="00E64AB2">
            <w:pPr>
              <w:rPr>
                <w:rFonts w:ascii="Calibri" w:hAnsi="Calibri" w:cs="Calibri"/>
                <w:sz w:val="22"/>
                <w:szCs w:val="22"/>
              </w:rPr>
            </w:pPr>
            <w:r>
              <w:rPr>
                <w:rFonts w:ascii="Calibri" w:hAnsi="Calibri" w:cs="Calibri"/>
                <w:sz w:val="22"/>
                <w:szCs w:val="22"/>
              </w:rPr>
              <w:t> </w:t>
            </w:r>
          </w:p>
        </w:tc>
      </w:tr>
      <w:tr w:rsidR="00E64AB2" w14:paraId="7413ACDF" w14:textId="77777777" w:rsidTr="00BC2D8B">
        <w:trPr>
          <w:gridAfter w:val="1"/>
          <w:wAfter w:w="322" w:type="dxa"/>
          <w:trHeight w:val="648"/>
        </w:trPr>
        <w:tc>
          <w:tcPr>
            <w:tcW w:w="8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89CA18" w14:textId="77777777" w:rsidR="00E64AB2" w:rsidRDefault="00E64AB2">
            <w:pPr>
              <w:jc w:val="center"/>
              <w:rPr>
                <w:rFonts w:ascii="GHEA Grapalat" w:hAnsi="GHEA Grapalat" w:cs="Calibri"/>
                <w:sz w:val="16"/>
                <w:szCs w:val="16"/>
              </w:rPr>
            </w:pPr>
            <w:r>
              <w:rPr>
                <w:rFonts w:ascii="GHEA Grapalat" w:hAnsi="GHEA Grapalat" w:cs="Calibri"/>
                <w:sz w:val="16"/>
                <w:szCs w:val="16"/>
              </w:rPr>
              <w:t>1</w:t>
            </w:r>
          </w:p>
        </w:tc>
        <w:tc>
          <w:tcPr>
            <w:tcW w:w="3915" w:type="dxa"/>
            <w:gridSpan w:val="2"/>
            <w:tcBorders>
              <w:top w:val="nil"/>
              <w:left w:val="nil"/>
              <w:bottom w:val="nil"/>
              <w:right w:val="single" w:sz="4" w:space="0" w:color="auto"/>
            </w:tcBorders>
            <w:shd w:val="clear" w:color="auto" w:fill="auto"/>
            <w:vAlign w:val="center"/>
            <w:hideMark/>
          </w:tcPr>
          <w:p w14:paraId="081ADE61"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насыпей и днищ каналов гидравлическим бетоном марки 200 без опалубки, ручная подготовка бетона (Главный канал </w:t>
            </w:r>
            <w:proofErr w:type="spellStart"/>
            <w:r>
              <w:rPr>
                <w:rFonts w:ascii="GHEA Grapalat" w:hAnsi="GHEA Grapalat" w:cs="Calibri"/>
                <w:sz w:val="16"/>
                <w:szCs w:val="16"/>
              </w:rPr>
              <w:t>Гарни</w:t>
            </w:r>
            <w:proofErr w:type="spellEnd"/>
            <w:r>
              <w:rPr>
                <w:rFonts w:ascii="GHEA Grapalat" w:hAnsi="GHEA Grapalat" w:cs="Calibri"/>
                <w:sz w:val="16"/>
                <w:szCs w:val="16"/>
              </w:rPr>
              <w:t>).</w:t>
            </w:r>
          </w:p>
        </w:tc>
        <w:tc>
          <w:tcPr>
            <w:tcW w:w="998" w:type="dxa"/>
            <w:tcBorders>
              <w:top w:val="nil"/>
              <w:left w:val="nil"/>
              <w:bottom w:val="single" w:sz="4" w:space="0" w:color="auto"/>
              <w:right w:val="single" w:sz="4" w:space="0" w:color="auto"/>
            </w:tcBorders>
            <w:shd w:val="clear" w:color="auto" w:fill="auto"/>
            <w:noWrap/>
            <w:vAlign w:val="center"/>
            <w:hideMark/>
          </w:tcPr>
          <w:p w14:paraId="4761386D"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09D1D2D5" w14:textId="58F19801"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vAlign w:val="center"/>
            <w:hideMark/>
          </w:tcPr>
          <w:p w14:paraId="5191F392" w14:textId="77777777" w:rsidR="00E64AB2" w:rsidRDefault="00E64AB2">
            <w:pPr>
              <w:jc w:val="center"/>
              <w:rPr>
                <w:rFonts w:ascii="GHEA Grapalat" w:hAnsi="GHEA Grapalat" w:cs="Calibri"/>
                <w:sz w:val="16"/>
                <w:szCs w:val="16"/>
              </w:rPr>
            </w:pPr>
            <w:r>
              <w:rPr>
                <w:rFonts w:ascii="GHEA Grapalat" w:hAnsi="GHEA Grapalat" w:cs="Calibri"/>
                <w:sz w:val="16"/>
                <w:szCs w:val="16"/>
              </w:rPr>
              <w:t>5,00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739F8BC" w14:textId="77777777" w:rsidR="00E64AB2" w:rsidRDefault="00E64AB2">
            <w:pPr>
              <w:jc w:val="center"/>
              <w:rPr>
                <w:rFonts w:ascii="GHEA Grapalat" w:hAnsi="GHEA Grapalat" w:cs="Calibri"/>
                <w:sz w:val="16"/>
                <w:szCs w:val="16"/>
              </w:rPr>
            </w:pPr>
            <w:r>
              <w:rPr>
                <w:rFonts w:ascii="GHEA Grapalat" w:hAnsi="GHEA Grapalat" w:cs="Calibri"/>
                <w:sz w:val="16"/>
                <w:szCs w:val="16"/>
              </w:rPr>
              <w:t>56,580</w:t>
            </w:r>
          </w:p>
        </w:tc>
        <w:tc>
          <w:tcPr>
            <w:tcW w:w="1144" w:type="dxa"/>
            <w:gridSpan w:val="2"/>
            <w:tcBorders>
              <w:top w:val="nil"/>
              <w:left w:val="nil"/>
              <w:bottom w:val="single" w:sz="4" w:space="0" w:color="auto"/>
              <w:right w:val="single" w:sz="4" w:space="0" w:color="auto"/>
            </w:tcBorders>
            <w:shd w:val="clear" w:color="auto" w:fill="auto"/>
            <w:noWrap/>
            <w:vAlign w:val="center"/>
            <w:hideMark/>
          </w:tcPr>
          <w:p w14:paraId="36083630" w14:textId="77777777" w:rsidR="00E64AB2" w:rsidRDefault="00E64AB2">
            <w:pPr>
              <w:jc w:val="right"/>
              <w:rPr>
                <w:rFonts w:ascii="GHEA Grapalat" w:hAnsi="GHEA Grapalat" w:cs="Calibri"/>
                <w:sz w:val="16"/>
                <w:szCs w:val="16"/>
              </w:rPr>
            </w:pPr>
            <w:r>
              <w:rPr>
                <w:rFonts w:ascii="GHEA Grapalat" w:hAnsi="GHEA Grapalat" w:cs="Calibri"/>
                <w:sz w:val="16"/>
                <w:szCs w:val="16"/>
              </w:rPr>
              <w:t>282,90</w:t>
            </w:r>
          </w:p>
        </w:tc>
      </w:tr>
      <w:tr w:rsidR="00E64AB2" w14:paraId="054D553F" w14:textId="77777777" w:rsidTr="00BC2D8B">
        <w:trPr>
          <w:gridAfter w:val="1"/>
          <w:wAfter w:w="322" w:type="dxa"/>
          <w:trHeight w:val="864"/>
        </w:trPr>
        <w:tc>
          <w:tcPr>
            <w:tcW w:w="8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1DBD442"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single" w:sz="4" w:space="0" w:color="auto"/>
              <w:left w:val="nil"/>
              <w:bottom w:val="nil"/>
              <w:right w:val="single" w:sz="4" w:space="0" w:color="auto"/>
            </w:tcBorders>
            <w:shd w:val="clear" w:color="auto" w:fill="auto"/>
            <w:vAlign w:val="center"/>
            <w:hideMark/>
          </w:tcPr>
          <w:p w14:paraId="596ABB85" w14:textId="77777777" w:rsidR="00E64AB2" w:rsidRDefault="00E64AB2">
            <w:pPr>
              <w:rPr>
                <w:rFonts w:ascii="GHEA Grapalat" w:hAnsi="GHEA Grapalat" w:cs="Calibri"/>
                <w:sz w:val="16"/>
                <w:szCs w:val="16"/>
              </w:rPr>
            </w:pPr>
            <w:r>
              <w:rPr>
                <w:rFonts w:ascii="GHEA Grapalat" w:hAnsi="GHEA Grapalat" w:cs="Calibri"/>
                <w:sz w:val="16"/>
                <w:szCs w:val="16"/>
              </w:rPr>
              <w:t xml:space="preserve">Заделка небольших отверстий в бетонных стенах площадью до 0,1 кубических метров и глубиной 100 мм, предварительный демонтаж старого бетона, бетон марки 200, приготовленный вручную (Главный канал </w:t>
            </w:r>
            <w:proofErr w:type="spellStart"/>
            <w:r>
              <w:rPr>
                <w:rFonts w:ascii="GHEA Grapalat" w:hAnsi="GHEA Grapalat" w:cs="Calibri"/>
                <w:sz w:val="16"/>
                <w:szCs w:val="16"/>
              </w:rPr>
              <w:t>Гарни</w:t>
            </w:r>
            <w:proofErr w:type="spellEnd"/>
            <w:r>
              <w:rPr>
                <w:rFonts w:ascii="GHEA Grapalat" w:hAnsi="GHEA Grapalat" w:cs="Calibri"/>
                <w:sz w:val="16"/>
                <w:szCs w:val="16"/>
              </w:rPr>
              <w:t>).</w:t>
            </w:r>
          </w:p>
        </w:tc>
        <w:tc>
          <w:tcPr>
            <w:tcW w:w="998" w:type="dxa"/>
            <w:tcBorders>
              <w:top w:val="nil"/>
              <w:left w:val="nil"/>
              <w:bottom w:val="single" w:sz="4" w:space="0" w:color="auto"/>
              <w:right w:val="single" w:sz="4" w:space="0" w:color="auto"/>
            </w:tcBorders>
            <w:shd w:val="clear" w:color="auto" w:fill="auto"/>
            <w:noWrap/>
            <w:vAlign w:val="center"/>
            <w:hideMark/>
          </w:tcPr>
          <w:p w14:paraId="5346A9EC"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6EA8CB75" w14:textId="014871E9"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vAlign w:val="center"/>
            <w:hideMark/>
          </w:tcPr>
          <w:p w14:paraId="5C924828" w14:textId="77777777" w:rsidR="00E64AB2" w:rsidRDefault="00E64AB2">
            <w:pPr>
              <w:jc w:val="center"/>
              <w:rPr>
                <w:rFonts w:ascii="GHEA Grapalat" w:hAnsi="GHEA Grapalat" w:cs="Calibri"/>
                <w:sz w:val="16"/>
                <w:szCs w:val="16"/>
              </w:rPr>
            </w:pPr>
            <w:r>
              <w:rPr>
                <w:rFonts w:ascii="GHEA Grapalat" w:hAnsi="GHEA Grapalat" w:cs="Calibri"/>
                <w:sz w:val="16"/>
                <w:szCs w:val="16"/>
              </w:rPr>
              <w:t>7,00</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2E6FBB9" w14:textId="77777777" w:rsidR="00E64AB2" w:rsidRDefault="00E64AB2">
            <w:pPr>
              <w:jc w:val="center"/>
              <w:rPr>
                <w:rFonts w:ascii="GHEA Grapalat" w:hAnsi="GHEA Grapalat" w:cs="Calibri"/>
                <w:sz w:val="16"/>
                <w:szCs w:val="16"/>
              </w:rPr>
            </w:pPr>
            <w:r>
              <w:rPr>
                <w:rFonts w:ascii="GHEA Grapalat" w:hAnsi="GHEA Grapalat" w:cs="Calibri"/>
                <w:sz w:val="16"/>
                <w:szCs w:val="16"/>
              </w:rPr>
              <w:t>156,743</w:t>
            </w:r>
          </w:p>
        </w:tc>
        <w:tc>
          <w:tcPr>
            <w:tcW w:w="1144" w:type="dxa"/>
            <w:gridSpan w:val="2"/>
            <w:tcBorders>
              <w:top w:val="nil"/>
              <w:left w:val="nil"/>
              <w:bottom w:val="single" w:sz="4" w:space="0" w:color="auto"/>
              <w:right w:val="single" w:sz="4" w:space="0" w:color="auto"/>
            </w:tcBorders>
            <w:shd w:val="clear" w:color="auto" w:fill="auto"/>
            <w:noWrap/>
            <w:vAlign w:val="center"/>
            <w:hideMark/>
          </w:tcPr>
          <w:p w14:paraId="2253D634" w14:textId="77777777" w:rsidR="00E64AB2" w:rsidRDefault="00E64AB2">
            <w:pPr>
              <w:jc w:val="right"/>
              <w:rPr>
                <w:rFonts w:ascii="GHEA Grapalat" w:hAnsi="GHEA Grapalat" w:cs="Calibri"/>
                <w:sz w:val="16"/>
                <w:szCs w:val="16"/>
              </w:rPr>
            </w:pPr>
            <w:r>
              <w:rPr>
                <w:rFonts w:ascii="GHEA Grapalat" w:hAnsi="GHEA Grapalat" w:cs="Calibri"/>
                <w:sz w:val="16"/>
                <w:szCs w:val="16"/>
              </w:rPr>
              <w:t>1097,2</w:t>
            </w:r>
          </w:p>
        </w:tc>
      </w:tr>
      <w:tr w:rsidR="00E64AB2" w14:paraId="28BF93D7" w14:textId="77777777" w:rsidTr="00BC2D8B">
        <w:trPr>
          <w:gridAfter w:val="1"/>
          <w:wAfter w:w="322" w:type="dxa"/>
          <w:trHeight w:val="648"/>
        </w:trPr>
        <w:tc>
          <w:tcPr>
            <w:tcW w:w="8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2CC08E3"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single" w:sz="4" w:space="0" w:color="auto"/>
              <w:left w:val="nil"/>
              <w:bottom w:val="nil"/>
              <w:right w:val="single" w:sz="4" w:space="0" w:color="auto"/>
            </w:tcBorders>
            <w:shd w:val="clear" w:color="auto" w:fill="auto"/>
            <w:vAlign w:val="center"/>
            <w:hideMark/>
          </w:tcPr>
          <w:p w14:paraId="687DAC60"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ручная подготовка бетона для разделителя </w:t>
            </w:r>
            <w:proofErr w:type="spellStart"/>
            <w:r>
              <w:rPr>
                <w:rFonts w:ascii="GHEA Grapalat" w:hAnsi="GHEA Grapalat" w:cs="Calibri"/>
                <w:sz w:val="16"/>
                <w:szCs w:val="16"/>
              </w:rPr>
              <w:t>Гарни</w:t>
            </w:r>
            <w:proofErr w:type="spellEnd"/>
            <w:r>
              <w:rPr>
                <w:rFonts w:ascii="GHEA Grapalat" w:hAnsi="GHEA Grapalat" w:cs="Calibri"/>
                <w:sz w:val="16"/>
                <w:szCs w:val="16"/>
              </w:rPr>
              <w:t xml:space="preserve"> R2.    </w:t>
            </w:r>
          </w:p>
        </w:tc>
        <w:tc>
          <w:tcPr>
            <w:tcW w:w="998" w:type="dxa"/>
            <w:tcBorders>
              <w:top w:val="nil"/>
              <w:left w:val="nil"/>
              <w:bottom w:val="single" w:sz="4" w:space="0" w:color="auto"/>
              <w:right w:val="single" w:sz="4" w:space="0" w:color="auto"/>
            </w:tcBorders>
            <w:shd w:val="clear" w:color="auto" w:fill="auto"/>
            <w:noWrap/>
            <w:vAlign w:val="center"/>
            <w:hideMark/>
          </w:tcPr>
          <w:p w14:paraId="397CBC16"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384ADCC2" w14:textId="19C86FFB"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2B03CEF3" w14:textId="77777777" w:rsidR="00E64AB2" w:rsidRDefault="00E64AB2">
            <w:pPr>
              <w:jc w:val="center"/>
              <w:rPr>
                <w:rFonts w:ascii="GHEA Grapalat" w:hAnsi="GHEA Grapalat" w:cs="Calibri"/>
                <w:sz w:val="16"/>
                <w:szCs w:val="16"/>
              </w:rPr>
            </w:pPr>
            <w:r>
              <w:rPr>
                <w:rFonts w:ascii="GHEA Grapalat" w:hAnsi="GHEA Grapalat" w:cs="Calibri"/>
                <w:sz w:val="16"/>
                <w:szCs w:val="16"/>
              </w:rPr>
              <w:t>1,75</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C271D43" w14:textId="77777777" w:rsidR="00E64AB2" w:rsidRDefault="00E64AB2">
            <w:pPr>
              <w:jc w:val="center"/>
              <w:rPr>
                <w:rFonts w:ascii="GHEA Grapalat" w:hAnsi="GHEA Grapalat" w:cs="Calibri"/>
                <w:sz w:val="16"/>
                <w:szCs w:val="16"/>
              </w:rPr>
            </w:pPr>
            <w:r>
              <w:rPr>
                <w:rFonts w:ascii="GHEA Grapalat" w:hAnsi="GHEA Grapalat" w:cs="Calibri"/>
                <w:sz w:val="16"/>
                <w:szCs w:val="16"/>
              </w:rPr>
              <w:t>56,514</w:t>
            </w:r>
          </w:p>
        </w:tc>
        <w:tc>
          <w:tcPr>
            <w:tcW w:w="1144" w:type="dxa"/>
            <w:gridSpan w:val="2"/>
            <w:tcBorders>
              <w:top w:val="nil"/>
              <w:left w:val="nil"/>
              <w:bottom w:val="single" w:sz="4" w:space="0" w:color="auto"/>
              <w:right w:val="single" w:sz="4" w:space="0" w:color="auto"/>
            </w:tcBorders>
            <w:shd w:val="clear" w:color="auto" w:fill="auto"/>
            <w:noWrap/>
            <w:vAlign w:val="center"/>
            <w:hideMark/>
          </w:tcPr>
          <w:p w14:paraId="139A7D24" w14:textId="77777777" w:rsidR="00E64AB2" w:rsidRDefault="00E64AB2">
            <w:pPr>
              <w:jc w:val="right"/>
              <w:rPr>
                <w:rFonts w:ascii="GHEA Grapalat" w:hAnsi="GHEA Grapalat" w:cs="Calibri"/>
                <w:sz w:val="16"/>
                <w:szCs w:val="16"/>
              </w:rPr>
            </w:pPr>
            <w:r>
              <w:rPr>
                <w:rFonts w:ascii="GHEA Grapalat" w:hAnsi="GHEA Grapalat" w:cs="Calibri"/>
                <w:sz w:val="16"/>
                <w:szCs w:val="16"/>
              </w:rPr>
              <w:t>98,9</w:t>
            </w:r>
          </w:p>
        </w:tc>
      </w:tr>
      <w:tr w:rsidR="00E64AB2" w14:paraId="5A91714A" w14:textId="77777777" w:rsidTr="00BC2D8B">
        <w:trPr>
          <w:gridAfter w:val="1"/>
          <w:wAfter w:w="322" w:type="dxa"/>
          <w:trHeight w:val="648"/>
        </w:trPr>
        <w:tc>
          <w:tcPr>
            <w:tcW w:w="8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9756B3" w14:textId="77777777" w:rsidR="00E64AB2" w:rsidRDefault="00E64AB2">
            <w:pPr>
              <w:jc w:val="center"/>
              <w:rPr>
                <w:rFonts w:ascii="GHEA Grapalat" w:hAnsi="GHEA Grapalat" w:cs="Calibri"/>
                <w:sz w:val="16"/>
                <w:szCs w:val="16"/>
              </w:rPr>
            </w:pPr>
            <w:r>
              <w:rPr>
                <w:rFonts w:ascii="GHEA Grapalat" w:hAnsi="GHEA Grapalat" w:cs="Calibri"/>
                <w:sz w:val="16"/>
                <w:szCs w:val="16"/>
              </w:rPr>
              <w:t>2</w:t>
            </w:r>
          </w:p>
        </w:tc>
        <w:tc>
          <w:tcPr>
            <w:tcW w:w="3915" w:type="dxa"/>
            <w:gridSpan w:val="2"/>
            <w:tcBorders>
              <w:top w:val="single" w:sz="4" w:space="0" w:color="auto"/>
              <w:left w:val="nil"/>
              <w:bottom w:val="nil"/>
              <w:right w:val="single" w:sz="4" w:space="0" w:color="auto"/>
            </w:tcBorders>
            <w:shd w:val="clear" w:color="auto" w:fill="auto"/>
            <w:vAlign w:val="center"/>
            <w:hideMark/>
          </w:tcPr>
          <w:p w14:paraId="40E608B0"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ручная подготовка бетона для разделителя </w:t>
            </w:r>
            <w:proofErr w:type="spellStart"/>
            <w:r>
              <w:rPr>
                <w:rFonts w:ascii="GHEA Grapalat" w:hAnsi="GHEA Grapalat" w:cs="Calibri"/>
                <w:sz w:val="16"/>
                <w:szCs w:val="16"/>
              </w:rPr>
              <w:t>Гарниi</w:t>
            </w:r>
            <w:proofErr w:type="spellEnd"/>
            <w:r>
              <w:rPr>
                <w:rFonts w:ascii="GHEA Grapalat" w:hAnsi="GHEA Grapalat" w:cs="Calibri"/>
                <w:sz w:val="16"/>
                <w:szCs w:val="16"/>
              </w:rPr>
              <w:t xml:space="preserve"> R4.   </w:t>
            </w:r>
          </w:p>
        </w:tc>
        <w:tc>
          <w:tcPr>
            <w:tcW w:w="998" w:type="dxa"/>
            <w:tcBorders>
              <w:top w:val="nil"/>
              <w:left w:val="nil"/>
              <w:bottom w:val="single" w:sz="4" w:space="0" w:color="auto"/>
              <w:right w:val="single" w:sz="4" w:space="0" w:color="auto"/>
            </w:tcBorders>
            <w:shd w:val="clear" w:color="auto" w:fill="auto"/>
            <w:noWrap/>
            <w:vAlign w:val="center"/>
            <w:hideMark/>
          </w:tcPr>
          <w:p w14:paraId="482A4C93"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53E824D9" w14:textId="0D531A72"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0BDA7BAA" w14:textId="77777777" w:rsidR="00E64AB2" w:rsidRDefault="00E64AB2">
            <w:pPr>
              <w:jc w:val="center"/>
              <w:rPr>
                <w:rFonts w:ascii="GHEA Grapalat" w:hAnsi="GHEA Grapalat" w:cs="Calibri"/>
                <w:sz w:val="16"/>
                <w:szCs w:val="16"/>
              </w:rPr>
            </w:pPr>
            <w:r>
              <w:rPr>
                <w:rFonts w:ascii="GHEA Grapalat" w:hAnsi="GHEA Grapalat" w:cs="Calibri"/>
                <w:sz w:val="16"/>
                <w:szCs w:val="16"/>
              </w:rPr>
              <w:t>2,62</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7C6F2A3" w14:textId="77777777" w:rsidR="00E64AB2" w:rsidRDefault="00E64AB2">
            <w:pPr>
              <w:jc w:val="center"/>
              <w:rPr>
                <w:rFonts w:ascii="GHEA Grapalat" w:hAnsi="GHEA Grapalat" w:cs="Calibri"/>
                <w:sz w:val="16"/>
                <w:szCs w:val="16"/>
              </w:rPr>
            </w:pPr>
            <w:r>
              <w:rPr>
                <w:rFonts w:ascii="GHEA Grapalat" w:hAnsi="GHEA Grapalat" w:cs="Calibri"/>
                <w:sz w:val="16"/>
                <w:szCs w:val="16"/>
              </w:rPr>
              <w:t>56,641</w:t>
            </w:r>
          </w:p>
        </w:tc>
        <w:tc>
          <w:tcPr>
            <w:tcW w:w="1144" w:type="dxa"/>
            <w:gridSpan w:val="2"/>
            <w:tcBorders>
              <w:top w:val="nil"/>
              <w:left w:val="nil"/>
              <w:bottom w:val="single" w:sz="4" w:space="0" w:color="auto"/>
              <w:right w:val="single" w:sz="4" w:space="0" w:color="auto"/>
            </w:tcBorders>
            <w:shd w:val="clear" w:color="auto" w:fill="auto"/>
            <w:noWrap/>
            <w:vAlign w:val="center"/>
            <w:hideMark/>
          </w:tcPr>
          <w:p w14:paraId="065734CE" w14:textId="77777777" w:rsidR="00E64AB2" w:rsidRDefault="00E64AB2">
            <w:pPr>
              <w:jc w:val="right"/>
              <w:rPr>
                <w:rFonts w:ascii="GHEA Grapalat" w:hAnsi="GHEA Grapalat" w:cs="Calibri"/>
                <w:sz w:val="16"/>
                <w:szCs w:val="16"/>
              </w:rPr>
            </w:pPr>
            <w:r>
              <w:rPr>
                <w:rFonts w:ascii="GHEA Grapalat" w:hAnsi="GHEA Grapalat" w:cs="Calibri"/>
                <w:sz w:val="16"/>
                <w:szCs w:val="16"/>
              </w:rPr>
              <w:t>148,4</w:t>
            </w:r>
          </w:p>
        </w:tc>
      </w:tr>
      <w:tr w:rsidR="00E64AB2" w14:paraId="7E47501E" w14:textId="77777777" w:rsidTr="00BC2D8B">
        <w:trPr>
          <w:gridAfter w:val="1"/>
          <w:wAfter w:w="322" w:type="dxa"/>
          <w:trHeight w:val="648"/>
        </w:trPr>
        <w:tc>
          <w:tcPr>
            <w:tcW w:w="81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8B41567" w14:textId="77777777" w:rsidR="00E64AB2" w:rsidRDefault="00E64AB2">
            <w:pPr>
              <w:jc w:val="center"/>
              <w:rPr>
                <w:rFonts w:ascii="GHEA Grapalat" w:hAnsi="GHEA Grapalat" w:cs="Calibri"/>
                <w:sz w:val="16"/>
                <w:szCs w:val="16"/>
              </w:rPr>
            </w:pPr>
            <w:r>
              <w:rPr>
                <w:rFonts w:ascii="GHEA Grapalat" w:hAnsi="GHEA Grapalat" w:cs="Calibri"/>
                <w:sz w:val="16"/>
                <w:szCs w:val="16"/>
              </w:rPr>
              <w:t>5</w:t>
            </w:r>
          </w:p>
        </w:tc>
        <w:tc>
          <w:tcPr>
            <w:tcW w:w="3915" w:type="dxa"/>
            <w:gridSpan w:val="2"/>
            <w:tcBorders>
              <w:top w:val="single" w:sz="4" w:space="0" w:color="auto"/>
              <w:left w:val="nil"/>
              <w:bottom w:val="nil"/>
              <w:right w:val="single" w:sz="4" w:space="0" w:color="auto"/>
            </w:tcBorders>
            <w:shd w:val="clear" w:color="auto" w:fill="auto"/>
            <w:vAlign w:val="center"/>
            <w:hideMark/>
          </w:tcPr>
          <w:p w14:paraId="4FA5CB03" w14:textId="77777777" w:rsidR="00E64AB2" w:rsidRDefault="00E64AB2">
            <w:pPr>
              <w:rPr>
                <w:rFonts w:ascii="GHEA Grapalat" w:hAnsi="GHEA Grapalat" w:cs="Calibri"/>
                <w:sz w:val="16"/>
                <w:szCs w:val="16"/>
              </w:rPr>
            </w:pPr>
            <w:r>
              <w:rPr>
                <w:rFonts w:ascii="GHEA Grapalat" w:hAnsi="GHEA Grapalat" w:cs="Calibri"/>
                <w:sz w:val="16"/>
                <w:szCs w:val="16"/>
              </w:rPr>
              <w:t xml:space="preserve">Облицовка каналов и дна гидравлическим бетоном марки 200 без опалубки, ручная подготовка бетона для разделителя </w:t>
            </w:r>
            <w:proofErr w:type="spellStart"/>
            <w:r>
              <w:rPr>
                <w:rFonts w:ascii="GHEA Grapalat" w:hAnsi="GHEA Grapalat" w:cs="Calibri"/>
                <w:sz w:val="16"/>
                <w:szCs w:val="16"/>
              </w:rPr>
              <w:t>Гарниi</w:t>
            </w:r>
            <w:proofErr w:type="spellEnd"/>
            <w:r>
              <w:rPr>
                <w:rFonts w:ascii="GHEA Grapalat" w:hAnsi="GHEA Grapalat" w:cs="Calibri"/>
                <w:sz w:val="16"/>
                <w:szCs w:val="16"/>
              </w:rPr>
              <w:t xml:space="preserve"> R5.    </w:t>
            </w:r>
          </w:p>
        </w:tc>
        <w:tc>
          <w:tcPr>
            <w:tcW w:w="998" w:type="dxa"/>
            <w:tcBorders>
              <w:top w:val="nil"/>
              <w:left w:val="nil"/>
              <w:bottom w:val="single" w:sz="4" w:space="0" w:color="auto"/>
              <w:right w:val="single" w:sz="4" w:space="0" w:color="auto"/>
            </w:tcBorders>
            <w:shd w:val="clear" w:color="auto" w:fill="auto"/>
            <w:noWrap/>
            <w:vAlign w:val="center"/>
            <w:hideMark/>
          </w:tcPr>
          <w:p w14:paraId="78B68682" w14:textId="77777777" w:rsidR="00E64AB2" w:rsidRPr="00E64AB2" w:rsidRDefault="00E64AB2" w:rsidP="00E64AB2">
            <w:pPr>
              <w:jc w:val="center"/>
              <w:rPr>
                <w:rFonts w:ascii="GHEA Grapalat" w:hAnsi="GHEA Grapalat" w:cs="Calibri"/>
                <w:sz w:val="16"/>
                <w:szCs w:val="16"/>
              </w:rPr>
            </w:pPr>
            <w:r w:rsidRPr="00E64AB2">
              <w:rPr>
                <w:rFonts w:ascii="GHEA Grapalat" w:hAnsi="GHEA Grapalat" w:cs="Calibri"/>
                <w:sz w:val="16"/>
                <w:szCs w:val="16"/>
              </w:rPr>
              <w:t>м³</w:t>
            </w:r>
          </w:p>
          <w:p w14:paraId="266A0D94" w14:textId="24B617A9" w:rsidR="00E64AB2" w:rsidRDefault="00E64AB2" w:rsidP="00E64AB2">
            <w:pPr>
              <w:jc w:val="center"/>
              <w:rPr>
                <w:rFonts w:ascii="GHEA Grapalat" w:hAnsi="GHEA Grapalat" w:cs="Calibri"/>
                <w:sz w:val="16"/>
                <w:szCs w:val="16"/>
              </w:rPr>
            </w:pP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4D97B849" w14:textId="77777777" w:rsidR="00E64AB2" w:rsidRDefault="00E64AB2">
            <w:pPr>
              <w:jc w:val="center"/>
              <w:rPr>
                <w:rFonts w:ascii="GHEA Grapalat" w:hAnsi="GHEA Grapalat" w:cs="Calibri"/>
                <w:sz w:val="16"/>
                <w:szCs w:val="16"/>
              </w:rPr>
            </w:pPr>
            <w:r>
              <w:rPr>
                <w:rFonts w:ascii="GHEA Grapalat" w:hAnsi="GHEA Grapalat" w:cs="Calibri"/>
                <w:sz w:val="16"/>
                <w:szCs w:val="16"/>
              </w:rPr>
              <w:t>0,7</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085BA56" w14:textId="77777777" w:rsidR="00E64AB2" w:rsidRDefault="00E64AB2">
            <w:pPr>
              <w:jc w:val="center"/>
              <w:rPr>
                <w:rFonts w:ascii="GHEA Grapalat" w:hAnsi="GHEA Grapalat" w:cs="Calibri"/>
                <w:sz w:val="16"/>
                <w:szCs w:val="16"/>
              </w:rPr>
            </w:pPr>
            <w:r>
              <w:rPr>
                <w:rFonts w:ascii="GHEA Grapalat" w:hAnsi="GHEA Grapalat" w:cs="Calibri"/>
                <w:sz w:val="16"/>
                <w:szCs w:val="16"/>
              </w:rPr>
              <w:t>56,286</w:t>
            </w:r>
          </w:p>
        </w:tc>
        <w:tc>
          <w:tcPr>
            <w:tcW w:w="1144" w:type="dxa"/>
            <w:gridSpan w:val="2"/>
            <w:tcBorders>
              <w:top w:val="nil"/>
              <w:left w:val="nil"/>
              <w:bottom w:val="single" w:sz="4" w:space="0" w:color="auto"/>
              <w:right w:val="single" w:sz="4" w:space="0" w:color="auto"/>
            </w:tcBorders>
            <w:shd w:val="clear" w:color="auto" w:fill="auto"/>
            <w:noWrap/>
            <w:vAlign w:val="center"/>
            <w:hideMark/>
          </w:tcPr>
          <w:p w14:paraId="354A4BB6" w14:textId="77777777" w:rsidR="00E64AB2" w:rsidRDefault="00E64AB2">
            <w:pPr>
              <w:jc w:val="right"/>
              <w:rPr>
                <w:rFonts w:ascii="GHEA Grapalat" w:hAnsi="GHEA Grapalat" w:cs="Calibri"/>
                <w:sz w:val="16"/>
                <w:szCs w:val="16"/>
              </w:rPr>
            </w:pPr>
            <w:r>
              <w:rPr>
                <w:rFonts w:ascii="GHEA Grapalat" w:hAnsi="GHEA Grapalat" w:cs="Calibri"/>
                <w:sz w:val="16"/>
                <w:szCs w:val="16"/>
              </w:rPr>
              <w:t>39,4</w:t>
            </w:r>
          </w:p>
        </w:tc>
      </w:tr>
      <w:tr w:rsidR="00E64AB2" w14:paraId="6578D3CD" w14:textId="77777777" w:rsidTr="00BC2D8B">
        <w:trPr>
          <w:gridAfter w:val="1"/>
          <w:wAfter w:w="322" w:type="dxa"/>
          <w:trHeight w:val="288"/>
        </w:trPr>
        <w:tc>
          <w:tcPr>
            <w:tcW w:w="8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D98849" w14:textId="77777777" w:rsidR="00E64AB2" w:rsidRDefault="00E64AB2">
            <w:pPr>
              <w:rPr>
                <w:rFonts w:ascii="Calibri" w:hAnsi="Calibri" w:cs="Calibri"/>
                <w:sz w:val="22"/>
                <w:szCs w:val="22"/>
              </w:rPr>
            </w:pPr>
            <w:r>
              <w:rPr>
                <w:rFonts w:ascii="Calibri" w:hAnsi="Calibri" w:cs="Calibri"/>
                <w:sz w:val="22"/>
                <w:szCs w:val="22"/>
              </w:rPr>
              <w:t> </w:t>
            </w:r>
          </w:p>
        </w:tc>
        <w:tc>
          <w:tcPr>
            <w:tcW w:w="3915"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4E15E4" w14:textId="77777777" w:rsidR="00E64AB2" w:rsidRDefault="00E64AB2">
            <w:pPr>
              <w:rPr>
                <w:rFonts w:ascii="Calibri" w:hAnsi="Calibri" w:cs="Calibri"/>
                <w:sz w:val="22"/>
                <w:szCs w:val="22"/>
              </w:rPr>
            </w:pPr>
            <w:r>
              <w:rPr>
                <w:rFonts w:ascii="Calibri" w:hAnsi="Calibri" w:cs="Calibri"/>
                <w:sz w:val="22"/>
                <w:szCs w:val="22"/>
              </w:rPr>
              <w:t>Общий</w:t>
            </w:r>
          </w:p>
        </w:tc>
        <w:tc>
          <w:tcPr>
            <w:tcW w:w="998" w:type="dxa"/>
            <w:tcBorders>
              <w:top w:val="nil"/>
              <w:left w:val="nil"/>
              <w:bottom w:val="single" w:sz="4" w:space="0" w:color="auto"/>
              <w:right w:val="single" w:sz="4" w:space="0" w:color="auto"/>
            </w:tcBorders>
            <w:shd w:val="clear" w:color="auto" w:fill="auto"/>
            <w:noWrap/>
            <w:vAlign w:val="bottom"/>
            <w:hideMark/>
          </w:tcPr>
          <w:p w14:paraId="42AA763D" w14:textId="77777777" w:rsidR="00E64AB2" w:rsidRDefault="00E64AB2">
            <w:pPr>
              <w:rPr>
                <w:rFonts w:ascii="Calibri" w:hAnsi="Calibri" w:cs="Calibri"/>
                <w:sz w:val="22"/>
                <w:szCs w:val="22"/>
              </w:rPr>
            </w:pPr>
            <w:r>
              <w:rPr>
                <w:rFonts w:ascii="Calibri" w:hAnsi="Calibri" w:cs="Calibri"/>
                <w:sz w:val="22"/>
                <w:szCs w:val="22"/>
              </w:rPr>
              <w:t> </w:t>
            </w:r>
          </w:p>
        </w:tc>
        <w:tc>
          <w:tcPr>
            <w:tcW w:w="1138" w:type="dxa"/>
            <w:gridSpan w:val="2"/>
            <w:tcBorders>
              <w:top w:val="nil"/>
              <w:left w:val="nil"/>
              <w:bottom w:val="single" w:sz="4" w:space="0" w:color="auto"/>
              <w:right w:val="single" w:sz="4" w:space="0" w:color="auto"/>
            </w:tcBorders>
            <w:shd w:val="clear" w:color="auto" w:fill="auto"/>
            <w:noWrap/>
            <w:vAlign w:val="bottom"/>
            <w:hideMark/>
          </w:tcPr>
          <w:p w14:paraId="2086D4A9" w14:textId="77777777" w:rsidR="00E64AB2" w:rsidRDefault="00E64AB2">
            <w:pPr>
              <w:rPr>
                <w:rFonts w:ascii="Calibri" w:hAnsi="Calibri" w:cs="Calibri"/>
                <w:sz w:val="22"/>
                <w:szCs w:val="22"/>
              </w:rPr>
            </w:pPr>
            <w:r>
              <w:rPr>
                <w:rFonts w:ascii="Calibri" w:hAnsi="Calibri" w:cs="Calibri"/>
                <w:sz w:val="22"/>
                <w:szCs w:val="22"/>
              </w:rPr>
              <w:t> </w:t>
            </w:r>
          </w:p>
        </w:tc>
        <w:tc>
          <w:tcPr>
            <w:tcW w:w="849" w:type="dxa"/>
            <w:gridSpan w:val="2"/>
            <w:tcBorders>
              <w:top w:val="nil"/>
              <w:left w:val="nil"/>
              <w:bottom w:val="single" w:sz="4" w:space="0" w:color="auto"/>
              <w:right w:val="single" w:sz="4" w:space="0" w:color="auto"/>
            </w:tcBorders>
            <w:shd w:val="clear" w:color="auto" w:fill="auto"/>
            <w:noWrap/>
            <w:vAlign w:val="bottom"/>
            <w:hideMark/>
          </w:tcPr>
          <w:p w14:paraId="6F990A58" w14:textId="77777777" w:rsidR="00E64AB2" w:rsidRDefault="00E64AB2">
            <w:pPr>
              <w:rPr>
                <w:rFonts w:ascii="Calibri" w:hAnsi="Calibri" w:cs="Calibri"/>
                <w:sz w:val="22"/>
                <w:szCs w:val="22"/>
              </w:rPr>
            </w:pPr>
            <w:r>
              <w:rPr>
                <w:rFonts w:ascii="Calibri" w:hAnsi="Calibri" w:cs="Calibri"/>
                <w:sz w:val="22"/>
                <w:szCs w:val="22"/>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14:paraId="5D2EBF96" w14:textId="77777777" w:rsidR="00E64AB2" w:rsidRDefault="00E64AB2">
            <w:pPr>
              <w:jc w:val="right"/>
              <w:rPr>
                <w:rFonts w:ascii="Calibri" w:hAnsi="Calibri" w:cs="Calibri"/>
                <w:sz w:val="22"/>
                <w:szCs w:val="22"/>
              </w:rPr>
            </w:pPr>
            <w:r>
              <w:rPr>
                <w:rFonts w:ascii="Calibri" w:hAnsi="Calibri" w:cs="Calibri"/>
                <w:sz w:val="22"/>
                <w:szCs w:val="22"/>
              </w:rPr>
              <w:t>1736,200</w:t>
            </w:r>
          </w:p>
        </w:tc>
      </w:tr>
    </w:tbl>
    <w:p w14:paraId="078DAD95" w14:textId="77777777" w:rsidR="00BC2D8B" w:rsidRPr="00D05B7E" w:rsidRDefault="00BC2D8B" w:rsidP="00BC2D8B">
      <w:pPr>
        <w:pStyle w:val="HTML"/>
        <w:shd w:val="clear" w:color="auto" w:fill="F8F9FA"/>
        <w:spacing w:line="540" w:lineRule="atLeast"/>
        <w:rPr>
          <w:rFonts w:ascii="GHEA Grapalat" w:hAnsi="GHEA Grapalat"/>
          <w:color w:val="FF0000"/>
          <w:lang w:val="ru-RU"/>
        </w:rPr>
      </w:pPr>
      <w:r w:rsidRPr="00D05B7E">
        <w:rPr>
          <w:rFonts w:ascii="GHEA Grapalat" w:hAnsi="GHEA Grapalat"/>
          <w:color w:val="FF0000"/>
          <w:lang w:val="ru-RU"/>
        </w:rPr>
        <w:t>Подрядчик обязан предоставить сертификат соответствия лабораторных исследований по марке</w:t>
      </w:r>
      <w:r w:rsidRPr="00413328">
        <w:rPr>
          <w:rFonts w:ascii="GHEA Grapalat" w:hAnsi="GHEA Grapalat"/>
          <w:color w:val="FF0000"/>
          <w:lang w:val="ru-RU"/>
        </w:rPr>
        <w:t xml:space="preserve"> бетона</w:t>
      </w:r>
      <w:r w:rsidRPr="00D05B7E">
        <w:rPr>
          <w:rFonts w:ascii="GHEA Grapalat" w:hAnsi="GHEA Grapalat"/>
          <w:color w:val="FF0000"/>
          <w:lang w:val="ru-RU"/>
        </w:rPr>
        <w:t>, указанной в объемных листах.</w:t>
      </w:r>
    </w:p>
    <w:p w14:paraId="59D1EC8E" w14:textId="77777777" w:rsidR="000A359E" w:rsidRPr="00BC2D8B" w:rsidRDefault="000A359E" w:rsidP="00BB28C8">
      <w:pPr>
        <w:widowControl w:val="0"/>
        <w:spacing w:after="160" w:line="360" w:lineRule="auto"/>
        <w:ind w:firstLine="567"/>
        <w:jc w:val="center"/>
        <w:rPr>
          <w:rFonts w:ascii="Sylfaen" w:hAnsi="Sylfaen"/>
        </w:rPr>
      </w:pPr>
    </w:p>
    <w:p w14:paraId="656CF8B2" w14:textId="77777777" w:rsidR="000A359E" w:rsidRPr="000A359E" w:rsidRDefault="000A359E" w:rsidP="00BB28C8">
      <w:pPr>
        <w:widowControl w:val="0"/>
        <w:spacing w:after="160" w:line="360" w:lineRule="auto"/>
        <w:ind w:firstLine="567"/>
        <w:jc w:val="center"/>
        <w:rPr>
          <w:rFonts w:ascii="Sylfaen" w:hAnsi="Sylfaen"/>
          <w:b/>
          <w:lang w:val="hy-AM"/>
        </w:rPr>
      </w:pPr>
    </w:p>
    <w:p w14:paraId="793970A7" w14:textId="77777777"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6D3A10E3" w14:textId="77777777" w:rsidTr="003D2146">
        <w:trPr>
          <w:jc w:val="center"/>
        </w:trPr>
        <w:tc>
          <w:tcPr>
            <w:tcW w:w="4536" w:type="dxa"/>
          </w:tcPr>
          <w:p w14:paraId="2BA3C08A"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441E2A00"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lastRenderedPageBreak/>
              <w:t>_______________________</w:t>
            </w:r>
          </w:p>
          <w:p w14:paraId="543E20DC"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6E7F701C"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29FCDA5C"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6451BC62"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2EB4E7F3"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lastRenderedPageBreak/>
              <w:t>___________________</w:t>
            </w:r>
          </w:p>
          <w:p w14:paraId="6D3321C7"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5DA3BA97"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59A7D62C"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16D03A7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4D5FB0F6" w14:textId="77777777"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tbl>
      <w:tblPr>
        <w:tblW w:w="10144" w:type="dxa"/>
        <w:tblInd w:w="108" w:type="dxa"/>
        <w:tblLook w:val="04A0" w:firstRow="1" w:lastRow="0" w:firstColumn="1" w:lastColumn="0" w:noHBand="0" w:noVBand="1"/>
      </w:tblPr>
      <w:tblGrid>
        <w:gridCol w:w="919"/>
        <w:gridCol w:w="4620"/>
        <w:gridCol w:w="964"/>
        <w:gridCol w:w="353"/>
        <w:gridCol w:w="1071"/>
        <w:gridCol w:w="359"/>
        <w:gridCol w:w="1795"/>
        <w:gridCol w:w="63"/>
      </w:tblGrid>
      <w:tr w:rsidR="008D08EB" w14:paraId="629A33BB" w14:textId="77777777" w:rsidTr="0016262D">
        <w:trPr>
          <w:gridAfter w:val="1"/>
          <w:wAfter w:w="63" w:type="dxa"/>
          <w:trHeight w:val="284"/>
        </w:trPr>
        <w:tc>
          <w:tcPr>
            <w:tcW w:w="10081" w:type="dxa"/>
            <w:gridSpan w:val="7"/>
            <w:tcBorders>
              <w:top w:val="nil"/>
              <w:left w:val="nil"/>
              <w:bottom w:val="nil"/>
              <w:right w:val="nil"/>
            </w:tcBorders>
            <w:shd w:val="clear" w:color="auto" w:fill="auto"/>
            <w:noWrap/>
            <w:vAlign w:val="center"/>
            <w:hideMark/>
          </w:tcPr>
          <w:p w14:paraId="0D467243" w14:textId="77777777" w:rsidR="008D08EB" w:rsidRDefault="008D08EB" w:rsidP="008117F6">
            <w:pPr>
              <w:jc w:val="center"/>
              <w:rPr>
                <w:rFonts w:ascii="Calibri" w:hAnsi="Calibri" w:cs="Calibri"/>
                <w:sz w:val="22"/>
                <w:szCs w:val="22"/>
              </w:rPr>
            </w:pPr>
            <w:r w:rsidRPr="00C168F3">
              <w:t xml:space="preserve">Ремонт </w:t>
            </w:r>
            <w:proofErr w:type="gramStart"/>
            <w:r w:rsidRPr="00C168F3">
              <w:t>внутри</w:t>
            </w:r>
            <w:r>
              <w:t>хозяйственн</w:t>
            </w:r>
            <w:r w:rsidRPr="00C168F3">
              <w:t>ых</w:t>
            </w:r>
            <w:r>
              <w:t xml:space="preserve"> </w:t>
            </w:r>
            <w:r w:rsidRPr="00C168F3">
              <w:t xml:space="preserve"> сетей</w:t>
            </w:r>
            <w:proofErr w:type="gramEnd"/>
            <w:r w:rsidRPr="00C168F3">
              <w:t xml:space="preserve"> участка </w:t>
            </w:r>
            <w:proofErr w:type="spellStart"/>
            <w:r w:rsidRPr="00ED33D5">
              <w:t>Ехвард</w:t>
            </w:r>
            <w:proofErr w:type="spellEnd"/>
          </w:p>
        </w:tc>
      </w:tr>
      <w:tr w:rsidR="008D08EB" w14:paraId="301EF711" w14:textId="77777777" w:rsidTr="0016262D">
        <w:trPr>
          <w:gridAfter w:val="2"/>
          <w:wAfter w:w="1858" w:type="dxa"/>
          <w:trHeight w:val="284"/>
        </w:trPr>
        <w:tc>
          <w:tcPr>
            <w:tcW w:w="5539" w:type="dxa"/>
            <w:gridSpan w:val="2"/>
            <w:tcBorders>
              <w:top w:val="nil"/>
              <w:left w:val="nil"/>
              <w:bottom w:val="nil"/>
              <w:right w:val="nil"/>
            </w:tcBorders>
            <w:shd w:val="clear" w:color="auto" w:fill="auto"/>
            <w:noWrap/>
            <w:vAlign w:val="bottom"/>
            <w:hideMark/>
          </w:tcPr>
          <w:p w14:paraId="50BF6589" w14:textId="77777777" w:rsidR="008D08EB" w:rsidRDefault="008D08EB" w:rsidP="008117F6">
            <w:pPr>
              <w:rPr>
                <w:rFonts w:ascii="Calibri" w:hAnsi="Calibri" w:cs="Calibri"/>
                <w:sz w:val="22"/>
                <w:szCs w:val="22"/>
              </w:rPr>
            </w:pPr>
            <w:r>
              <w:rPr>
                <w:rFonts w:ascii="Calibri" w:hAnsi="Calibri" w:cs="Calibri"/>
                <w:sz w:val="22"/>
                <w:szCs w:val="22"/>
              </w:rPr>
              <w:t>ЛОТ 1</w:t>
            </w:r>
          </w:p>
        </w:tc>
        <w:tc>
          <w:tcPr>
            <w:tcW w:w="1317" w:type="dxa"/>
            <w:gridSpan w:val="2"/>
            <w:tcBorders>
              <w:top w:val="nil"/>
              <w:left w:val="nil"/>
              <w:bottom w:val="nil"/>
              <w:right w:val="nil"/>
            </w:tcBorders>
            <w:shd w:val="clear" w:color="auto" w:fill="auto"/>
            <w:noWrap/>
            <w:vAlign w:val="bottom"/>
            <w:hideMark/>
          </w:tcPr>
          <w:p w14:paraId="59A71DC6" w14:textId="77777777" w:rsidR="008D08EB" w:rsidRDefault="008D08EB" w:rsidP="008117F6">
            <w:pPr>
              <w:rPr>
                <w:rFonts w:ascii="Calibri" w:hAnsi="Calibri" w:cs="Calibri"/>
                <w:sz w:val="22"/>
                <w:szCs w:val="22"/>
              </w:rPr>
            </w:pPr>
          </w:p>
        </w:tc>
        <w:tc>
          <w:tcPr>
            <w:tcW w:w="1430" w:type="dxa"/>
            <w:gridSpan w:val="2"/>
            <w:tcBorders>
              <w:top w:val="nil"/>
              <w:left w:val="nil"/>
              <w:bottom w:val="nil"/>
              <w:right w:val="nil"/>
            </w:tcBorders>
            <w:shd w:val="clear" w:color="auto" w:fill="auto"/>
            <w:noWrap/>
            <w:vAlign w:val="bottom"/>
            <w:hideMark/>
          </w:tcPr>
          <w:p w14:paraId="7B2E0912" w14:textId="77777777" w:rsidR="008D08EB" w:rsidRDefault="008D08EB" w:rsidP="008117F6">
            <w:pPr>
              <w:rPr>
                <w:sz w:val="20"/>
                <w:szCs w:val="20"/>
              </w:rPr>
            </w:pPr>
          </w:p>
        </w:tc>
      </w:tr>
      <w:tr w:rsidR="00BB28C8" w:rsidRPr="009F3DC7" w14:paraId="5590C233"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jc w:val="center"/>
        </w:trPr>
        <w:tc>
          <w:tcPr>
            <w:tcW w:w="919" w:type="dxa"/>
            <w:vMerge w:val="restart"/>
            <w:vAlign w:val="center"/>
          </w:tcPr>
          <w:p w14:paraId="10D87F84"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5584" w:type="dxa"/>
            <w:gridSpan w:val="2"/>
            <w:vMerge w:val="restart"/>
            <w:vAlign w:val="center"/>
          </w:tcPr>
          <w:p w14:paraId="5CA0B58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1C600BCE"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641" w:type="dxa"/>
            <w:gridSpan w:val="5"/>
            <w:vAlign w:val="center"/>
          </w:tcPr>
          <w:p w14:paraId="2BB18D91" w14:textId="34A71E1C"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p>
        </w:tc>
      </w:tr>
      <w:tr w:rsidR="00BB28C8" w:rsidRPr="009F3DC7" w14:paraId="6ABDB155"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86"/>
          <w:jc w:val="center"/>
        </w:trPr>
        <w:tc>
          <w:tcPr>
            <w:tcW w:w="919" w:type="dxa"/>
            <w:vMerge/>
            <w:vAlign w:val="center"/>
          </w:tcPr>
          <w:p w14:paraId="2D770628" w14:textId="77777777" w:rsidR="00BB28C8" w:rsidRPr="00517562" w:rsidRDefault="00BB28C8" w:rsidP="003D2146">
            <w:pPr>
              <w:widowControl w:val="0"/>
              <w:spacing w:after="120"/>
              <w:jc w:val="both"/>
              <w:rPr>
                <w:rFonts w:ascii="GHEA Grapalat" w:hAnsi="GHEA Grapalat"/>
                <w:sz w:val="20"/>
                <w:szCs w:val="20"/>
              </w:rPr>
            </w:pPr>
          </w:p>
        </w:tc>
        <w:tc>
          <w:tcPr>
            <w:tcW w:w="5584" w:type="dxa"/>
            <w:gridSpan w:val="2"/>
            <w:vMerge/>
          </w:tcPr>
          <w:p w14:paraId="4A33E806" w14:textId="77777777" w:rsidR="00BB28C8" w:rsidRPr="00517562" w:rsidRDefault="00BB28C8" w:rsidP="003D2146">
            <w:pPr>
              <w:widowControl w:val="0"/>
              <w:spacing w:after="120"/>
              <w:rPr>
                <w:rFonts w:ascii="GHEA Grapalat" w:hAnsi="GHEA Grapalat"/>
                <w:sz w:val="20"/>
                <w:szCs w:val="20"/>
              </w:rPr>
            </w:pPr>
          </w:p>
        </w:tc>
        <w:tc>
          <w:tcPr>
            <w:tcW w:w="1424" w:type="dxa"/>
            <w:gridSpan w:val="2"/>
            <w:vAlign w:val="center"/>
          </w:tcPr>
          <w:p w14:paraId="44591090"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217" w:type="dxa"/>
            <w:gridSpan w:val="3"/>
            <w:vAlign w:val="center"/>
          </w:tcPr>
          <w:p w14:paraId="27DD2AB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8D08EB" w:rsidRPr="009F3DC7" w14:paraId="2B326220"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0A4902D1" w14:textId="77777777" w:rsidR="008D08EB" w:rsidRPr="00517562" w:rsidRDefault="008D08EB" w:rsidP="008D08EB">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5584" w:type="dxa"/>
            <w:gridSpan w:val="2"/>
            <w:vAlign w:val="center"/>
          </w:tcPr>
          <w:p w14:paraId="2DFDC5D9" w14:textId="6EFBFC54" w:rsidR="008D08EB" w:rsidRPr="00517562" w:rsidRDefault="008D08EB" w:rsidP="008D08EB">
            <w:pPr>
              <w:widowControl w:val="0"/>
              <w:spacing w:after="120"/>
              <w:rPr>
                <w:rFonts w:ascii="GHEA Grapalat" w:hAnsi="GHEA Grapalat"/>
                <w:sz w:val="20"/>
                <w:szCs w:val="20"/>
              </w:rPr>
            </w:pPr>
            <w:r w:rsidRPr="008449CC">
              <w:t xml:space="preserve">Ремонтные работы внутренних хозяйственных сетей общины </w:t>
            </w:r>
            <w:proofErr w:type="spellStart"/>
            <w:r w:rsidRPr="008D08EB">
              <w:rPr>
                <w:rFonts w:ascii="GHEA Grapalat" w:hAnsi="GHEA Grapalat"/>
                <w:sz w:val="20"/>
                <w:szCs w:val="20"/>
              </w:rPr>
              <w:t>Канакеравана</w:t>
            </w:r>
            <w:proofErr w:type="spellEnd"/>
          </w:p>
        </w:tc>
        <w:tc>
          <w:tcPr>
            <w:tcW w:w="1424" w:type="dxa"/>
            <w:gridSpan w:val="2"/>
            <w:vAlign w:val="center"/>
          </w:tcPr>
          <w:p w14:paraId="7B9BD8F7" w14:textId="29FD575F" w:rsidR="008D08EB" w:rsidRPr="00517562" w:rsidRDefault="008D08EB" w:rsidP="008D08EB">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24DF7258" w14:textId="0A189665" w:rsidR="008D08EB" w:rsidRPr="00517562" w:rsidRDefault="008D08EB" w:rsidP="008D08EB">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Pr="008449CC">
              <w:rPr>
                <w:rFonts w:ascii="GHEA Grapalat" w:hAnsi="GHEA Grapalat"/>
                <w:sz w:val="20"/>
                <w:szCs w:val="20"/>
              </w:rPr>
              <w:t>30</w:t>
            </w:r>
            <w:r>
              <w:rPr>
                <w:rFonts w:ascii="GHEA Grapalat" w:hAnsi="GHEA Grapalat"/>
                <w:sz w:val="20"/>
                <w:szCs w:val="20"/>
                <w:lang w:val="pt-BR"/>
              </w:rPr>
              <w:t>.04.2026</w:t>
            </w:r>
            <w:r>
              <w:rPr>
                <w:rFonts w:ascii="GHEA Grapalat" w:hAnsi="GHEA Grapalat"/>
                <w:sz w:val="20"/>
                <w:szCs w:val="20"/>
              </w:rPr>
              <w:t>г</w:t>
            </w:r>
          </w:p>
        </w:tc>
      </w:tr>
      <w:tr w:rsidR="008D08EB" w:rsidRPr="009F3DC7" w14:paraId="6F8981B8"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46EB3C64" w14:textId="77777777" w:rsidR="008D08EB" w:rsidRPr="00517562" w:rsidRDefault="008D08EB" w:rsidP="008D08EB">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5584" w:type="dxa"/>
            <w:gridSpan w:val="2"/>
            <w:vAlign w:val="center"/>
          </w:tcPr>
          <w:p w14:paraId="4978AF34" w14:textId="4D270840" w:rsidR="008D08EB" w:rsidRPr="00517562" w:rsidRDefault="008D08EB" w:rsidP="008D08EB">
            <w:pPr>
              <w:widowControl w:val="0"/>
              <w:spacing w:after="120"/>
              <w:rPr>
                <w:rFonts w:ascii="GHEA Grapalat" w:hAnsi="GHEA Grapalat"/>
                <w:sz w:val="20"/>
                <w:szCs w:val="20"/>
              </w:rPr>
            </w:pPr>
            <w:r w:rsidRPr="008449CC">
              <w:t xml:space="preserve">Ремонтные работы внутренних хозяйственных сетей общины </w:t>
            </w:r>
            <w:proofErr w:type="spellStart"/>
            <w:r w:rsidRPr="008449CC">
              <w:t>Егвард</w:t>
            </w:r>
            <w:proofErr w:type="spellEnd"/>
            <w:r w:rsidRPr="008449CC">
              <w:t xml:space="preserve"> </w:t>
            </w:r>
          </w:p>
        </w:tc>
        <w:tc>
          <w:tcPr>
            <w:tcW w:w="1424" w:type="dxa"/>
            <w:gridSpan w:val="2"/>
            <w:vAlign w:val="center"/>
          </w:tcPr>
          <w:p w14:paraId="35E646CB" w14:textId="6006C1A5" w:rsidR="008D08EB" w:rsidRPr="00517562" w:rsidRDefault="008D08EB" w:rsidP="008D08EB">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5E36989C" w14:textId="3EFADD35" w:rsidR="008D08EB" w:rsidRPr="00517562" w:rsidRDefault="008D08EB" w:rsidP="008D08EB">
            <w:pPr>
              <w:widowControl w:val="0"/>
              <w:spacing w:after="120"/>
              <w:rPr>
                <w:rFonts w:ascii="GHEA Grapalat" w:hAnsi="GHEA Grapalat"/>
                <w:sz w:val="20"/>
                <w:szCs w:val="20"/>
              </w:rPr>
            </w:pPr>
            <w:r w:rsidRPr="008D08EB">
              <w:t>20</w:t>
            </w:r>
            <w:r w:rsidRPr="00C479F7">
              <w:t>календарных дней, не позднее</w:t>
            </w:r>
            <w:r>
              <w:t xml:space="preserve"> </w:t>
            </w:r>
            <w:r w:rsidRPr="008449CC">
              <w:rPr>
                <w:rFonts w:ascii="GHEA Grapalat" w:hAnsi="GHEA Grapalat"/>
                <w:sz w:val="20"/>
                <w:szCs w:val="20"/>
              </w:rPr>
              <w:t>30</w:t>
            </w:r>
            <w:r>
              <w:rPr>
                <w:rFonts w:ascii="GHEA Grapalat" w:hAnsi="GHEA Grapalat"/>
                <w:sz w:val="20"/>
                <w:szCs w:val="20"/>
                <w:lang w:val="pt-BR"/>
              </w:rPr>
              <w:t>.04.2026</w:t>
            </w:r>
            <w:r>
              <w:rPr>
                <w:rFonts w:ascii="GHEA Grapalat" w:hAnsi="GHEA Grapalat"/>
                <w:sz w:val="20"/>
                <w:szCs w:val="20"/>
              </w:rPr>
              <w:t>г</w:t>
            </w:r>
          </w:p>
        </w:tc>
      </w:tr>
      <w:tr w:rsidR="008D08EB" w:rsidRPr="009F3DC7" w14:paraId="14208A7F"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09426303" w14:textId="77777777" w:rsidR="008D08EB" w:rsidRPr="00517562" w:rsidRDefault="008D08EB" w:rsidP="008D08EB">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5584" w:type="dxa"/>
            <w:gridSpan w:val="2"/>
            <w:vAlign w:val="center"/>
          </w:tcPr>
          <w:p w14:paraId="6D745B42" w14:textId="77777777" w:rsidR="008D08EB" w:rsidRPr="00AB60D2" w:rsidRDefault="008D08EB" w:rsidP="008D08EB">
            <w:r w:rsidRPr="008449CC">
              <w:t>Ремонтные работы</w:t>
            </w:r>
            <w:r w:rsidRPr="00AB60D2">
              <w:t xml:space="preserve"> внутрихозяйственных сетей в общине </w:t>
            </w:r>
            <w:proofErr w:type="spellStart"/>
            <w:r w:rsidRPr="00AB60D2">
              <w:t>Зовуни</w:t>
            </w:r>
            <w:proofErr w:type="spellEnd"/>
          </w:p>
          <w:p w14:paraId="52DD249C" w14:textId="77777777" w:rsidR="008D08EB" w:rsidRPr="00517562" w:rsidRDefault="008D08EB" w:rsidP="008D08EB">
            <w:pPr>
              <w:widowControl w:val="0"/>
              <w:spacing w:after="120"/>
              <w:rPr>
                <w:rFonts w:ascii="GHEA Grapalat" w:hAnsi="GHEA Grapalat"/>
                <w:sz w:val="20"/>
                <w:szCs w:val="20"/>
              </w:rPr>
            </w:pPr>
          </w:p>
        </w:tc>
        <w:tc>
          <w:tcPr>
            <w:tcW w:w="1424" w:type="dxa"/>
            <w:gridSpan w:val="2"/>
            <w:vAlign w:val="center"/>
          </w:tcPr>
          <w:p w14:paraId="08D24932" w14:textId="70F70614" w:rsidR="008D08EB" w:rsidRPr="00517562" w:rsidRDefault="008D08EB" w:rsidP="008D08EB">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064EB273" w14:textId="4C6F5BDB" w:rsidR="008D08EB" w:rsidRPr="00517562" w:rsidRDefault="008D08EB" w:rsidP="008D08EB">
            <w:pPr>
              <w:widowControl w:val="0"/>
              <w:spacing w:after="120"/>
              <w:rPr>
                <w:rFonts w:ascii="GHEA Grapalat" w:hAnsi="GHEA Grapalat"/>
                <w:sz w:val="20"/>
                <w:szCs w:val="20"/>
              </w:rPr>
            </w:pPr>
            <w:r w:rsidRPr="008D08EB">
              <w:t>10</w:t>
            </w:r>
            <w:r w:rsidRPr="00C479F7">
              <w:t xml:space="preserve"> календарных дней, не позднее</w:t>
            </w:r>
            <w:r>
              <w:t xml:space="preserve"> </w:t>
            </w:r>
            <w:r w:rsidRPr="008449CC">
              <w:rPr>
                <w:rFonts w:ascii="GHEA Grapalat" w:hAnsi="GHEA Grapalat"/>
                <w:sz w:val="20"/>
                <w:szCs w:val="20"/>
              </w:rPr>
              <w:t>30</w:t>
            </w:r>
            <w:r>
              <w:rPr>
                <w:rFonts w:ascii="GHEA Grapalat" w:hAnsi="GHEA Grapalat"/>
                <w:sz w:val="20"/>
                <w:szCs w:val="20"/>
                <w:lang w:val="pt-BR"/>
              </w:rPr>
              <w:t>.04.2026</w:t>
            </w:r>
            <w:r>
              <w:rPr>
                <w:rFonts w:ascii="GHEA Grapalat" w:hAnsi="GHEA Grapalat"/>
                <w:sz w:val="20"/>
                <w:szCs w:val="20"/>
              </w:rPr>
              <w:t>г</w:t>
            </w:r>
          </w:p>
        </w:tc>
      </w:tr>
      <w:tr w:rsidR="008D08EB" w:rsidRPr="009F3DC7" w14:paraId="6494F57B"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3F6DDDC3" w14:textId="77777777" w:rsidR="008D08EB" w:rsidRPr="00517562" w:rsidRDefault="008D08EB" w:rsidP="008D08EB">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5584" w:type="dxa"/>
            <w:gridSpan w:val="2"/>
            <w:vAlign w:val="center"/>
          </w:tcPr>
          <w:p w14:paraId="23DDF547" w14:textId="77777777" w:rsidR="008D08EB" w:rsidRPr="00AB60D2" w:rsidRDefault="008D08EB" w:rsidP="008D08EB">
            <w:r w:rsidRPr="008449CC">
              <w:t>Ремонтные работы</w:t>
            </w:r>
            <w:r w:rsidRPr="00AB60D2">
              <w:t xml:space="preserve"> внутрихозяйственных сетей в общине </w:t>
            </w:r>
            <w:proofErr w:type="spellStart"/>
            <w:r w:rsidRPr="00AB60D2">
              <w:t>Прошян</w:t>
            </w:r>
            <w:proofErr w:type="spellEnd"/>
          </w:p>
          <w:p w14:paraId="74E16172" w14:textId="77777777" w:rsidR="008D08EB" w:rsidRPr="00517562" w:rsidRDefault="008D08EB" w:rsidP="008D08EB">
            <w:pPr>
              <w:widowControl w:val="0"/>
              <w:spacing w:after="120"/>
              <w:rPr>
                <w:rFonts w:ascii="GHEA Grapalat" w:hAnsi="GHEA Grapalat"/>
                <w:sz w:val="20"/>
                <w:szCs w:val="20"/>
              </w:rPr>
            </w:pPr>
          </w:p>
        </w:tc>
        <w:tc>
          <w:tcPr>
            <w:tcW w:w="1424" w:type="dxa"/>
            <w:gridSpan w:val="2"/>
            <w:vAlign w:val="center"/>
          </w:tcPr>
          <w:p w14:paraId="056449EE" w14:textId="58D4413D" w:rsidR="008D08EB" w:rsidRPr="00517562" w:rsidRDefault="008D08EB" w:rsidP="008D08EB">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7374D825" w14:textId="2D1D8EB1" w:rsidR="008D08EB" w:rsidRPr="00517562" w:rsidRDefault="008D08EB" w:rsidP="008D08EB">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Pr="008449CC">
              <w:rPr>
                <w:rFonts w:ascii="GHEA Grapalat" w:hAnsi="GHEA Grapalat"/>
                <w:sz w:val="20"/>
                <w:szCs w:val="20"/>
              </w:rPr>
              <w:t>30</w:t>
            </w:r>
            <w:r>
              <w:rPr>
                <w:rFonts w:ascii="GHEA Grapalat" w:hAnsi="GHEA Grapalat"/>
                <w:sz w:val="20"/>
                <w:szCs w:val="20"/>
                <w:lang w:val="pt-BR"/>
              </w:rPr>
              <w:t>.04.2026</w:t>
            </w:r>
            <w:r>
              <w:rPr>
                <w:rFonts w:ascii="GHEA Grapalat" w:hAnsi="GHEA Grapalat"/>
                <w:sz w:val="20"/>
                <w:szCs w:val="20"/>
              </w:rPr>
              <w:t>г</w:t>
            </w:r>
          </w:p>
        </w:tc>
      </w:tr>
      <w:tr w:rsidR="008D08EB" w:rsidRPr="009F3DC7" w14:paraId="62E5CA2D"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419A5B35" w14:textId="77777777" w:rsidR="008D08EB" w:rsidRPr="00517562" w:rsidRDefault="008D08EB" w:rsidP="008D08EB">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5584" w:type="dxa"/>
            <w:gridSpan w:val="2"/>
            <w:vAlign w:val="center"/>
          </w:tcPr>
          <w:p w14:paraId="151779D7" w14:textId="77777777" w:rsidR="008D08EB" w:rsidRPr="00803E9E" w:rsidRDefault="008D08EB" w:rsidP="008D08EB">
            <w:r w:rsidRPr="008449CC">
              <w:t>Ремонтные работы</w:t>
            </w:r>
            <w:r w:rsidRPr="00AB60D2">
              <w:t xml:space="preserve"> внутрихоз</w:t>
            </w:r>
            <w:r>
              <w:t xml:space="preserve">яйственных сетей в общине </w:t>
            </w:r>
            <w:proofErr w:type="spellStart"/>
            <w:r w:rsidRPr="00803E9E">
              <w:t>Касах</w:t>
            </w:r>
            <w:proofErr w:type="spellEnd"/>
          </w:p>
          <w:p w14:paraId="59A9CCD4" w14:textId="77777777" w:rsidR="008D08EB" w:rsidRPr="00517562" w:rsidRDefault="008D08EB" w:rsidP="008D08EB">
            <w:pPr>
              <w:widowControl w:val="0"/>
              <w:spacing w:after="120"/>
              <w:rPr>
                <w:rFonts w:ascii="GHEA Grapalat" w:hAnsi="GHEA Grapalat"/>
                <w:sz w:val="20"/>
                <w:szCs w:val="20"/>
              </w:rPr>
            </w:pPr>
          </w:p>
        </w:tc>
        <w:tc>
          <w:tcPr>
            <w:tcW w:w="1424" w:type="dxa"/>
            <w:gridSpan w:val="2"/>
            <w:vAlign w:val="center"/>
          </w:tcPr>
          <w:p w14:paraId="6223D348" w14:textId="2A561EA9" w:rsidR="008D08EB" w:rsidRPr="00517562" w:rsidRDefault="008D08EB" w:rsidP="008D08EB">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136D4B13" w14:textId="25A2F12A" w:rsidR="008D08EB" w:rsidRPr="00517562" w:rsidRDefault="008D08EB" w:rsidP="008D08EB">
            <w:pPr>
              <w:widowControl w:val="0"/>
              <w:spacing w:after="120"/>
              <w:rPr>
                <w:rFonts w:ascii="GHEA Grapalat" w:hAnsi="GHEA Grapalat"/>
                <w:sz w:val="20"/>
                <w:szCs w:val="20"/>
              </w:rPr>
            </w:pPr>
            <w:r w:rsidRPr="008D08EB">
              <w:t>10</w:t>
            </w:r>
            <w:r w:rsidRPr="00C479F7">
              <w:t xml:space="preserve"> календарных дней, не позднее</w:t>
            </w:r>
            <w:r>
              <w:t xml:space="preserve"> </w:t>
            </w:r>
            <w:r w:rsidRPr="008449CC">
              <w:rPr>
                <w:rFonts w:ascii="GHEA Grapalat" w:hAnsi="GHEA Grapalat"/>
                <w:sz w:val="20"/>
                <w:szCs w:val="20"/>
              </w:rPr>
              <w:t>30</w:t>
            </w:r>
            <w:r>
              <w:rPr>
                <w:rFonts w:ascii="GHEA Grapalat" w:hAnsi="GHEA Grapalat"/>
                <w:sz w:val="20"/>
                <w:szCs w:val="20"/>
                <w:lang w:val="pt-BR"/>
              </w:rPr>
              <w:t>.04.2026</w:t>
            </w:r>
            <w:r>
              <w:rPr>
                <w:rFonts w:ascii="GHEA Grapalat" w:hAnsi="GHEA Grapalat"/>
                <w:sz w:val="20"/>
                <w:szCs w:val="20"/>
              </w:rPr>
              <w:t>г</w:t>
            </w:r>
          </w:p>
        </w:tc>
      </w:tr>
      <w:tr w:rsidR="008D08EB" w:rsidRPr="009F3DC7" w14:paraId="03FE4B4E" w14:textId="77777777" w:rsidTr="0016262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248A1BFB" w14:textId="5FBF8FA7" w:rsidR="008D08EB" w:rsidRPr="0016262D" w:rsidRDefault="0016262D" w:rsidP="008D08EB">
            <w:pPr>
              <w:widowControl w:val="0"/>
              <w:spacing w:after="120"/>
              <w:jc w:val="center"/>
              <w:rPr>
                <w:rFonts w:ascii="GHEA Grapalat" w:hAnsi="GHEA Grapalat"/>
                <w:sz w:val="20"/>
                <w:szCs w:val="20"/>
                <w:lang w:val="en-US"/>
              </w:rPr>
            </w:pPr>
            <w:r>
              <w:rPr>
                <w:rFonts w:ascii="GHEA Grapalat" w:hAnsi="GHEA Grapalat"/>
                <w:sz w:val="20"/>
                <w:szCs w:val="20"/>
                <w:lang w:val="en-US"/>
              </w:rPr>
              <w:t>6</w:t>
            </w:r>
          </w:p>
        </w:tc>
        <w:tc>
          <w:tcPr>
            <w:tcW w:w="5584" w:type="dxa"/>
            <w:gridSpan w:val="2"/>
            <w:vAlign w:val="center"/>
          </w:tcPr>
          <w:p w14:paraId="40A9E6CD" w14:textId="77777777" w:rsidR="008D08EB" w:rsidRPr="00803E9E" w:rsidRDefault="008D08EB" w:rsidP="008D08EB">
            <w:r w:rsidRPr="008449CC">
              <w:t xml:space="preserve">Ремонтные работы </w:t>
            </w:r>
            <w:r w:rsidRPr="00AB60D2">
              <w:t>внутрихоз</w:t>
            </w:r>
            <w:r>
              <w:t xml:space="preserve">яйственных сетей в общине </w:t>
            </w:r>
            <w:proofErr w:type="spellStart"/>
            <w:r w:rsidRPr="00803E9E">
              <w:t>Мргашен</w:t>
            </w:r>
            <w:proofErr w:type="spellEnd"/>
          </w:p>
          <w:p w14:paraId="61603AC8" w14:textId="77777777" w:rsidR="008D08EB" w:rsidRPr="00517562" w:rsidRDefault="008D08EB" w:rsidP="008D08EB">
            <w:pPr>
              <w:widowControl w:val="0"/>
              <w:spacing w:after="120"/>
              <w:rPr>
                <w:rFonts w:ascii="GHEA Grapalat" w:hAnsi="GHEA Grapalat"/>
                <w:sz w:val="20"/>
                <w:szCs w:val="20"/>
              </w:rPr>
            </w:pPr>
          </w:p>
        </w:tc>
        <w:tc>
          <w:tcPr>
            <w:tcW w:w="1424" w:type="dxa"/>
            <w:gridSpan w:val="2"/>
            <w:vAlign w:val="center"/>
          </w:tcPr>
          <w:p w14:paraId="43BBF940" w14:textId="54E1A7ED" w:rsidR="008D08EB" w:rsidRPr="00517562" w:rsidRDefault="008D08EB" w:rsidP="008D08EB">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1D55E9FD" w14:textId="38597AA4" w:rsidR="008D08EB" w:rsidRPr="00517562" w:rsidRDefault="008D08EB" w:rsidP="008D08EB">
            <w:pPr>
              <w:widowControl w:val="0"/>
              <w:spacing w:after="120"/>
              <w:rPr>
                <w:rFonts w:ascii="GHEA Grapalat" w:hAnsi="GHEA Grapalat"/>
                <w:sz w:val="20"/>
                <w:szCs w:val="20"/>
              </w:rPr>
            </w:pPr>
            <w:r w:rsidRPr="008D08EB">
              <w:t>10</w:t>
            </w:r>
            <w:r w:rsidRPr="00C479F7">
              <w:t xml:space="preserve"> календарных дней, не позднее</w:t>
            </w:r>
            <w:r>
              <w:t xml:space="preserve"> </w:t>
            </w:r>
            <w:r w:rsidRPr="008449CC">
              <w:rPr>
                <w:rFonts w:ascii="GHEA Grapalat" w:hAnsi="GHEA Grapalat"/>
                <w:sz w:val="20"/>
                <w:szCs w:val="20"/>
              </w:rPr>
              <w:t>30</w:t>
            </w:r>
            <w:r>
              <w:rPr>
                <w:rFonts w:ascii="GHEA Grapalat" w:hAnsi="GHEA Grapalat"/>
                <w:sz w:val="20"/>
                <w:szCs w:val="20"/>
                <w:lang w:val="pt-BR"/>
              </w:rPr>
              <w:t>.04.2026</w:t>
            </w:r>
            <w:r>
              <w:rPr>
                <w:rFonts w:ascii="GHEA Grapalat" w:hAnsi="GHEA Grapalat"/>
                <w:sz w:val="20"/>
                <w:szCs w:val="20"/>
              </w:rPr>
              <w:t>г</w:t>
            </w:r>
          </w:p>
        </w:tc>
      </w:tr>
    </w:tbl>
    <w:p w14:paraId="325338AD" w14:textId="6DEFF82B" w:rsidR="00BB28C8" w:rsidRDefault="00BB28C8" w:rsidP="00BB28C8">
      <w:pPr>
        <w:widowControl w:val="0"/>
        <w:spacing w:after="160" w:line="360" w:lineRule="auto"/>
        <w:ind w:firstLine="567"/>
        <w:jc w:val="both"/>
        <w:outlineLvl w:val="3"/>
        <w:rPr>
          <w:rFonts w:ascii="GHEA Grapalat" w:hAnsi="GHEA Grapalat"/>
          <w:i/>
        </w:rPr>
      </w:pPr>
    </w:p>
    <w:p w14:paraId="0D47B196" w14:textId="77777777" w:rsidR="0016262D" w:rsidRPr="00CD2E1D" w:rsidRDefault="0016262D" w:rsidP="0016262D">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Pr>
          <w:rFonts w:ascii="GHEA Grapalat" w:hAnsi="GHEA Grapalat"/>
          <w:b/>
          <w:lang w:val="hy-AM"/>
        </w:rPr>
        <w:t>*</w:t>
      </w:r>
    </w:p>
    <w:tbl>
      <w:tblPr>
        <w:tblW w:w="10144" w:type="dxa"/>
        <w:tblInd w:w="108" w:type="dxa"/>
        <w:tblLook w:val="04A0" w:firstRow="1" w:lastRow="0" w:firstColumn="1" w:lastColumn="0" w:noHBand="0" w:noVBand="1"/>
      </w:tblPr>
      <w:tblGrid>
        <w:gridCol w:w="919"/>
        <w:gridCol w:w="4620"/>
        <w:gridCol w:w="964"/>
        <w:gridCol w:w="353"/>
        <w:gridCol w:w="1071"/>
        <w:gridCol w:w="359"/>
        <w:gridCol w:w="1795"/>
        <w:gridCol w:w="63"/>
      </w:tblGrid>
      <w:tr w:rsidR="0016262D" w14:paraId="1BA6965C" w14:textId="77777777" w:rsidTr="008117F6">
        <w:trPr>
          <w:gridAfter w:val="1"/>
          <w:wAfter w:w="63" w:type="dxa"/>
          <w:trHeight w:val="284"/>
        </w:trPr>
        <w:tc>
          <w:tcPr>
            <w:tcW w:w="10081" w:type="dxa"/>
            <w:gridSpan w:val="7"/>
            <w:tcBorders>
              <w:top w:val="nil"/>
              <w:left w:val="nil"/>
              <w:bottom w:val="nil"/>
              <w:right w:val="nil"/>
            </w:tcBorders>
            <w:shd w:val="clear" w:color="auto" w:fill="auto"/>
            <w:noWrap/>
            <w:vAlign w:val="center"/>
            <w:hideMark/>
          </w:tcPr>
          <w:p w14:paraId="12748888" w14:textId="292DD6A6" w:rsidR="0016262D" w:rsidRDefault="006B0206" w:rsidP="008117F6">
            <w:pPr>
              <w:jc w:val="center"/>
              <w:rPr>
                <w:rFonts w:ascii="Calibri" w:hAnsi="Calibri" w:cs="Calibri"/>
                <w:sz w:val="22"/>
                <w:szCs w:val="22"/>
              </w:rPr>
            </w:pPr>
            <w:r w:rsidRPr="00C168F3">
              <w:rPr>
                <w:rFonts w:ascii="Calibri" w:hAnsi="Calibri" w:cs="Calibri"/>
              </w:rPr>
              <w:t>Ремонт</w:t>
            </w:r>
            <w:r w:rsidRPr="00C168F3">
              <w:t xml:space="preserve"> </w:t>
            </w:r>
            <w:r>
              <w:rPr>
                <w:rFonts w:ascii="Calibri" w:hAnsi="Calibri" w:cs="Calibri"/>
              </w:rPr>
              <w:t>межхозяйственн</w:t>
            </w:r>
            <w:r w:rsidRPr="00C168F3">
              <w:rPr>
                <w:rFonts w:ascii="Calibri" w:hAnsi="Calibri" w:cs="Calibri"/>
              </w:rPr>
              <w:t>ых</w:t>
            </w:r>
            <w:r w:rsidRPr="00C168F3">
              <w:t xml:space="preserve"> </w:t>
            </w:r>
            <w:r w:rsidRPr="00C168F3">
              <w:rPr>
                <w:rFonts w:ascii="Calibri" w:hAnsi="Calibri" w:cs="Calibri"/>
              </w:rPr>
              <w:t>и</w:t>
            </w:r>
            <w:r w:rsidRPr="00C168F3">
              <w:t xml:space="preserve"> </w:t>
            </w:r>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t xml:space="preserve"> </w:t>
            </w:r>
            <w:r>
              <w:rPr>
                <w:rFonts w:ascii="Calibri" w:hAnsi="Calibri" w:cs="Calibri"/>
              </w:rPr>
              <w:t>сетей</w:t>
            </w:r>
            <w:r>
              <w:t xml:space="preserve"> </w:t>
            </w:r>
            <w:r>
              <w:rPr>
                <w:rFonts w:ascii="Calibri" w:hAnsi="Calibri" w:cs="Calibri"/>
              </w:rPr>
              <w:t>участка</w:t>
            </w:r>
            <w:r>
              <w:t xml:space="preserve"> </w:t>
            </w:r>
            <w:proofErr w:type="spellStart"/>
            <w:r>
              <w:rPr>
                <w:rFonts w:ascii="Calibri" w:hAnsi="Calibri" w:cs="Calibri"/>
              </w:rPr>
              <w:t>Джрвеж</w:t>
            </w:r>
            <w:r>
              <w:t>-</w:t>
            </w:r>
            <w:r>
              <w:rPr>
                <w:rFonts w:ascii="Calibri" w:hAnsi="Calibri" w:cs="Calibri"/>
              </w:rPr>
              <w:t>Дзора</w:t>
            </w:r>
            <w:r w:rsidRPr="00ED33D5">
              <w:rPr>
                <w:rFonts w:ascii="Calibri" w:hAnsi="Calibri" w:cs="Calibri"/>
              </w:rPr>
              <w:t>х</w:t>
            </w:r>
            <w:r w:rsidRPr="00C168F3">
              <w:rPr>
                <w:rFonts w:ascii="Calibri" w:hAnsi="Calibri" w:cs="Calibri"/>
              </w:rPr>
              <w:t>бюр</w:t>
            </w:r>
            <w:proofErr w:type="spellEnd"/>
          </w:p>
        </w:tc>
      </w:tr>
      <w:tr w:rsidR="0016262D" w14:paraId="3A5D3AAB" w14:textId="77777777" w:rsidTr="008117F6">
        <w:trPr>
          <w:gridAfter w:val="2"/>
          <w:wAfter w:w="1858" w:type="dxa"/>
          <w:trHeight w:val="284"/>
        </w:trPr>
        <w:tc>
          <w:tcPr>
            <w:tcW w:w="5539" w:type="dxa"/>
            <w:gridSpan w:val="2"/>
            <w:tcBorders>
              <w:top w:val="nil"/>
              <w:left w:val="nil"/>
              <w:bottom w:val="nil"/>
              <w:right w:val="nil"/>
            </w:tcBorders>
            <w:shd w:val="clear" w:color="auto" w:fill="auto"/>
            <w:noWrap/>
            <w:vAlign w:val="bottom"/>
            <w:hideMark/>
          </w:tcPr>
          <w:p w14:paraId="60E30FCD" w14:textId="1A7F82AA" w:rsidR="0016262D" w:rsidRPr="006B0206" w:rsidRDefault="0016262D" w:rsidP="008117F6">
            <w:pPr>
              <w:rPr>
                <w:rFonts w:ascii="Calibri" w:hAnsi="Calibri" w:cs="Calibri"/>
                <w:sz w:val="22"/>
                <w:szCs w:val="22"/>
                <w:lang w:val="en-US"/>
              </w:rPr>
            </w:pPr>
            <w:r>
              <w:rPr>
                <w:rFonts w:ascii="Calibri" w:hAnsi="Calibri" w:cs="Calibri"/>
                <w:sz w:val="22"/>
                <w:szCs w:val="22"/>
              </w:rPr>
              <w:t xml:space="preserve">ЛОТ </w:t>
            </w:r>
            <w:r w:rsidR="006B0206">
              <w:rPr>
                <w:rFonts w:ascii="Calibri" w:hAnsi="Calibri" w:cs="Calibri"/>
                <w:sz w:val="22"/>
                <w:szCs w:val="22"/>
                <w:lang w:val="en-US"/>
              </w:rPr>
              <w:t>2</w:t>
            </w:r>
          </w:p>
        </w:tc>
        <w:tc>
          <w:tcPr>
            <w:tcW w:w="1317" w:type="dxa"/>
            <w:gridSpan w:val="2"/>
            <w:tcBorders>
              <w:top w:val="nil"/>
              <w:left w:val="nil"/>
              <w:bottom w:val="nil"/>
              <w:right w:val="nil"/>
            </w:tcBorders>
            <w:shd w:val="clear" w:color="auto" w:fill="auto"/>
            <w:noWrap/>
            <w:vAlign w:val="bottom"/>
            <w:hideMark/>
          </w:tcPr>
          <w:p w14:paraId="01E21726" w14:textId="77777777" w:rsidR="0016262D" w:rsidRDefault="0016262D" w:rsidP="008117F6">
            <w:pPr>
              <w:rPr>
                <w:rFonts w:ascii="Calibri" w:hAnsi="Calibri" w:cs="Calibri"/>
                <w:sz w:val="22"/>
                <w:szCs w:val="22"/>
              </w:rPr>
            </w:pPr>
          </w:p>
        </w:tc>
        <w:tc>
          <w:tcPr>
            <w:tcW w:w="1430" w:type="dxa"/>
            <w:gridSpan w:val="2"/>
            <w:tcBorders>
              <w:top w:val="nil"/>
              <w:left w:val="nil"/>
              <w:bottom w:val="nil"/>
              <w:right w:val="nil"/>
            </w:tcBorders>
            <w:shd w:val="clear" w:color="auto" w:fill="auto"/>
            <w:noWrap/>
            <w:vAlign w:val="bottom"/>
            <w:hideMark/>
          </w:tcPr>
          <w:p w14:paraId="599EC0F4" w14:textId="77777777" w:rsidR="0016262D" w:rsidRDefault="0016262D" w:rsidP="008117F6">
            <w:pPr>
              <w:rPr>
                <w:sz w:val="20"/>
                <w:szCs w:val="20"/>
              </w:rPr>
            </w:pPr>
          </w:p>
        </w:tc>
      </w:tr>
      <w:tr w:rsidR="0016262D" w:rsidRPr="009F3DC7" w14:paraId="749356F2"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jc w:val="center"/>
        </w:trPr>
        <w:tc>
          <w:tcPr>
            <w:tcW w:w="919" w:type="dxa"/>
            <w:vMerge w:val="restart"/>
            <w:vAlign w:val="center"/>
          </w:tcPr>
          <w:p w14:paraId="25A07D6D"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5584" w:type="dxa"/>
            <w:gridSpan w:val="2"/>
            <w:vMerge w:val="restart"/>
            <w:vAlign w:val="center"/>
          </w:tcPr>
          <w:p w14:paraId="18F88722"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1164D03D"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lastRenderedPageBreak/>
              <w:t>выполняемых Подрядчиком отдельных видов работ</w:t>
            </w:r>
          </w:p>
        </w:tc>
        <w:tc>
          <w:tcPr>
            <w:tcW w:w="3641" w:type="dxa"/>
            <w:gridSpan w:val="5"/>
            <w:vAlign w:val="center"/>
          </w:tcPr>
          <w:p w14:paraId="63956011" w14:textId="77777777" w:rsidR="0016262D" w:rsidRPr="00517562" w:rsidRDefault="0016262D" w:rsidP="008117F6">
            <w:pPr>
              <w:widowControl w:val="0"/>
              <w:spacing w:after="120"/>
              <w:jc w:val="center"/>
              <w:rPr>
                <w:rFonts w:ascii="GHEA Grapalat" w:hAnsi="GHEA Grapalat"/>
                <w:sz w:val="20"/>
                <w:szCs w:val="20"/>
                <w:lang w:val="en-US"/>
              </w:rPr>
            </w:pPr>
            <w:r>
              <w:rPr>
                <w:rFonts w:ascii="GHEA Grapalat" w:hAnsi="GHEA Grapalat"/>
                <w:sz w:val="20"/>
                <w:szCs w:val="20"/>
              </w:rPr>
              <w:lastRenderedPageBreak/>
              <w:t>Срок выполнения работ</w:t>
            </w:r>
            <w:r>
              <w:rPr>
                <w:rStyle w:val="af6"/>
                <w:rFonts w:ascii="GHEA Grapalat" w:hAnsi="GHEA Grapalat"/>
                <w:sz w:val="20"/>
                <w:szCs w:val="20"/>
              </w:rPr>
              <w:footnoteReference w:customMarkFollows="1" w:id="22"/>
              <w:t>**</w:t>
            </w:r>
          </w:p>
        </w:tc>
      </w:tr>
      <w:tr w:rsidR="0016262D" w:rsidRPr="009F3DC7" w14:paraId="761DC7A3"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86"/>
          <w:jc w:val="center"/>
        </w:trPr>
        <w:tc>
          <w:tcPr>
            <w:tcW w:w="919" w:type="dxa"/>
            <w:vMerge/>
            <w:vAlign w:val="center"/>
          </w:tcPr>
          <w:p w14:paraId="537B7BE5" w14:textId="77777777" w:rsidR="0016262D" w:rsidRPr="00517562" w:rsidRDefault="0016262D" w:rsidP="008117F6">
            <w:pPr>
              <w:widowControl w:val="0"/>
              <w:spacing w:after="120"/>
              <w:jc w:val="both"/>
              <w:rPr>
                <w:rFonts w:ascii="GHEA Grapalat" w:hAnsi="GHEA Grapalat"/>
                <w:sz w:val="20"/>
                <w:szCs w:val="20"/>
              </w:rPr>
            </w:pPr>
          </w:p>
        </w:tc>
        <w:tc>
          <w:tcPr>
            <w:tcW w:w="5584" w:type="dxa"/>
            <w:gridSpan w:val="2"/>
            <w:vMerge/>
          </w:tcPr>
          <w:p w14:paraId="434CF54E" w14:textId="77777777" w:rsidR="0016262D" w:rsidRPr="00517562" w:rsidRDefault="0016262D" w:rsidP="008117F6">
            <w:pPr>
              <w:widowControl w:val="0"/>
              <w:spacing w:after="120"/>
              <w:rPr>
                <w:rFonts w:ascii="GHEA Grapalat" w:hAnsi="GHEA Grapalat"/>
                <w:sz w:val="20"/>
                <w:szCs w:val="20"/>
              </w:rPr>
            </w:pPr>
          </w:p>
        </w:tc>
        <w:tc>
          <w:tcPr>
            <w:tcW w:w="1424" w:type="dxa"/>
            <w:gridSpan w:val="2"/>
            <w:vAlign w:val="center"/>
          </w:tcPr>
          <w:p w14:paraId="7A6B8780"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217" w:type="dxa"/>
            <w:gridSpan w:val="3"/>
            <w:vAlign w:val="center"/>
          </w:tcPr>
          <w:p w14:paraId="0A3A355C"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16262D" w:rsidRPr="009F3DC7" w14:paraId="38E20EAA"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6F80A169"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5584" w:type="dxa"/>
            <w:gridSpan w:val="2"/>
            <w:vAlign w:val="center"/>
          </w:tcPr>
          <w:p w14:paraId="34BD3A3F" w14:textId="20C1A792" w:rsidR="0016262D" w:rsidRPr="00517562" w:rsidRDefault="006B0206" w:rsidP="008117F6">
            <w:pPr>
              <w:widowControl w:val="0"/>
              <w:spacing w:after="120"/>
              <w:rPr>
                <w:rFonts w:ascii="GHEA Grapalat" w:hAnsi="GHEA Grapalat"/>
                <w:sz w:val="20"/>
                <w:szCs w:val="20"/>
              </w:rPr>
            </w:pPr>
            <w:r w:rsidRPr="008449CC">
              <w:t xml:space="preserve">Ремонтные работы </w:t>
            </w:r>
            <w:proofErr w:type="spellStart"/>
            <w:r w:rsidRPr="006B0206">
              <w:t>Котайкский</w:t>
            </w:r>
            <w:proofErr w:type="spellEnd"/>
            <w:r w:rsidRPr="006B0206">
              <w:t xml:space="preserve"> канал (Арзни, Нор-</w:t>
            </w:r>
            <w:proofErr w:type="spellStart"/>
            <w:r w:rsidRPr="006B0206">
              <w:t>Гюх</w:t>
            </w:r>
            <w:proofErr w:type="spellEnd"/>
            <w:r w:rsidRPr="006B0206">
              <w:t xml:space="preserve">, </w:t>
            </w:r>
            <w:proofErr w:type="spellStart"/>
            <w:r w:rsidRPr="006B0206">
              <w:t>Джрабер</w:t>
            </w:r>
            <w:proofErr w:type="spellEnd"/>
            <w:r w:rsidRPr="006B0206">
              <w:t xml:space="preserve">, </w:t>
            </w:r>
            <w:proofErr w:type="spellStart"/>
            <w:r w:rsidRPr="006B0206">
              <w:t>Котайк</w:t>
            </w:r>
            <w:proofErr w:type="spellEnd"/>
            <w:r w:rsidRPr="006B0206">
              <w:t xml:space="preserve">, </w:t>
            </w:r>
            <w:proofErr w:type="spellStart"/>
            <w:r w:rsidRPr="006B0206">
              <w:t>Арамус</w:t>
            </w:r>
            <w:proofErr w:type="spellEnd"/>
            <w:r w:rsidRPr="006B0206">
              <w:t xml:space="preserve">, Маяковский, Ариндж, </w:t>
            </w:r>
            <w:proofErr w:type="spellStart"/>
            <w:r w:rsidRPr="006B0206">
              <w:t>Джрвеж</w:t>
            </w:r>
            <w:proofErr w:type="spellEnd"/>
            <w:r w:rsidRPr="006B0206">
              <w:t>)</w:t>
            </w:r>
          </w:p>
        </w:tc>
        <w:tc>
          <w:tcPr>
            <w:tcW w:w="1424" w:type="dxa"/>
            <w:gridSpan w:val="2"/>
            <w:vAlign w:val="center"/>
          </w:tcPr>
          <w:p w14:paraId="5A705B87" w14:textId="77777777" w:rsidR="0016262D" w:rsidRPr="00517562" w:rsidRDefault="0016262D"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23741F50" w14:textId="6926132D" w:rsidR="0016262D" w:rsidRPr="00517562" w:rsidRDefault="006B0206" w:rsidP="008117F6">
            <w:pPr>
              <w:widowControl w:val="0"/>
              <w:spacing w:after="120"/>
              <w:rPr>
                <w:rFonts w:ascii="GHEA Grapalat" w:hAnsi="GHEA Grapalat"/>
                <w:sz w:val="20"/>
                <w:szCs w:val="20"/>
              </w:rPr>
            </w:pPr>
            <w:r w:rsidRPr="006B0206">
              <w:t>3</w:t>
            </w:r>
            <w:r w:rsidR="0016262D" w:rsidRPr="008D08EB">
              <w:t xml:space="preserve">0 </w:t>
            </w:r>
            <w:r w:rsidR="0016262D" w:rsidRPr="00C479F7">
              <w:t>календарных дней, не позднее</w:t>
            </w:r>
            <w:r w:rsidR="0016262D">
              <w:t xml:space="preserve"> </w:t>
            </w:r>
            <w:r w:rsidRPr="006B0206">
              <w:rPr>
                <w:rFonts w:ascii="GHEA Grapalat" w:hAnsi="GHEA Grapalat"/>
                <w:sz w:val="20"/>
                <w:szCs w:val="20"/>
              </w:rPr>
              <w:t>20</w:t>
            </w:r>
            <w:r w:rsidR="0016262D">
              <w:rPr>
                <w:rFonts w:ascii="GHEA Grapalat" w:hAnsi="GHEA Grapalat"/>
                <w:sz w:val="20"/>
                <w:szCs w:val="20"/>
                <w:lang w:val="pt-BR"/>
              </w:rPr>
              <w:t>.0</w:t>
            </w:r>
            <w:r>
              <w:rPr>
                <w:rFonts w:ascii="GHEA Grapalat" w:hAnsi="GHEA Grapalat"/>
                <w:sz w:val="20"/>
                <w:szCs w:val="20"/>
                <w:lang w:val="pt-BR"/>
              </w:rPr>
              <w:t>5</w:t>
            </w:r>
            <w:r w:rsidR="0016262D">
              <w:rPr>
                <w:rFonts w:ascii="GHEA Grapalat" w:hAnsi="GHEA Grapalat"/>
                <w:sz w:val="20"/>
                <w:szCs w:val="20"/>
                <w:lang w:val="pt-BR"/>
              </w:rPr>
              <w:t>.2026</w:t>
            </w:r>
            <w:r w:rsidR="0016262D">
              <w:rPr>
                <w:rFonts w:ascii="GHEA Grapalat" w:hAnsi="GHEA Grapalat"/>
                <w:sz w:val="20"/>
                <w:szCs w:val="20"/>
              </w:rPr>
              <w:t>г</w:t>
            </w:r>
          </w:p>
        </w:tc>
      </w:tr>
      <w:tr w:rsidR="0016262D" w:rsidRPr="009F3DC7" w14:paraId="67CA5FE4"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535957FD"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5584" w:type="dxa"/>
            <w:gridSpan w:val="2"/>
            <w:vAlign w:val="center"/>
          </w:tcPr>
          <w:p w14:paraId="259162A6" w14:textId="40464416" w:rsidR="0016262D" w:rsidRPr="00517562" w:rsidRDefault="006B0206" w:rsidP="008117F6">
            <w:pPr>
              <w:widowControl w:val="0"/>
              <w:spacing w:after="120"/>
              <w:rPr>
                <w:rFonts w:ascii="GHEA Grapalat" w:hAnsi="GHEA Grapalat"/>
                <w:sz w:val="20"/>
                <w:szCs w:val="20"/>
              </w:rPr>
            </w:pPr>
            <w:r w:rsidRPr="008449CC">
              <w:t xml:space="preserve">Ремонтные работы </w:t>
            </w:r>
            <w:r w:rsidRPr="006B0206">
              <w:t>Разделитель R-2 (Арзни)</w:t>
            </w:r>
          </w:p>
        </w:tc>
        <w:tc>
          <w:tcPr>
            <w:tcW w:w="1424" w:type="dxa"/>
            <w:gridSpan w:val="2"/>
            <w:vAlign w:val="center"/>
          </w:tcPr>
          <w:p w14:paraId="558236B2" w14:textId="77777777" w:rsidR="0016262D" w:rsidRPr="00517562" w:rsidRDefault="0016262D"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7F7933EF" w14:textId="49644CF2" w:rsidR="0016262D" w:rsidRPr="00517562" w:rsidRDefault="006B0206" w:rsidP="008117F6">
            <w:pPr>
              <w:widowControl w:val="0"/>
              <w:spacing w:after="120"/>
              <w:rPr>
                <w:rFonts w:ascii="GHEA Grapalat" w:hAnsi="GHEA Grapalat"/>
                <w:sz w:val="20"/>
                <w:szCs w:val="20"/>
              </w:rPr>
            </w:pPr>
            <w:r w:rsidRPr="006B0206">
              <w:t>1</w:t>
            </w:r>
            <w:r w:rsidR="0016262D" w:rsidRPr="008D08EB">
              <w:t>0</w:t>
            </w:r>
            <w:r w:rsidR="0016262D" w:rsidRPr="00C479F7">
              <w:t>календарных дней, не позднее</w:t>
            </w:r>
            <w:r w:rsidR="0016262D">
              <w:t xml:space="preserve"> </w:t>
            </w:r>
            <w:r w:rsidRPr="006B0206">
              <w:rPr>
                <w:rFonts w:ascii="GHEA Grapalat" w:hAnsi="GHEA Grapalat"/>
                <w:sz w:val="20"/>
                <w:szCs w:val="20"/>
              </w:rPr>
              <w:t>25</w:t>
            </w:r>
            <w:r w:rsidR="0016262D">
              <w:rPr>
                <w:rFonts w:ascii="GHEA Grapalat" w:hAnsi="GHEA Grapalat"/>
                <w:sz w:val="20"/>
                <w:szCs w:val="20"/>
                <w:lang w:val="pt-BR"/>
              </w:rPr>
              <w:t>.0</w:t>
            </w:r>
            <w:r>
              <w:rPr>
                <w:rFonts w:ascii="GHEA Grapalat" w:hAnsi="GHEA Grapalat"/>
                <w:sz w:val="20"/>
                <w:szCs w:val="20"/>
                <w:lang w:val="pt-BR"/>
              </w:rPr>
              <w:t>5</w:t>
            </w:r>
            <w:r w:rsidR="0016262D">
              <w:rPr>
                <w:rFonts w:ascii="GHEA Grapalat" w:hAnsi="GHEA Grapalat"/>
                <w:sz w:val="20"/>
                <w:szCs w:val="20"/>
                <w:lang w:val="pt-BR"/>
              </w:rPr>
              <w:t>.2026</w:t>
            </w:r>
            <w:r w:rsidR="0016262D">
              <w:rPr>
                <w:rFonts w:ascii="GHEA Grapalat" w:hAnsi="GHEA Grapalat"/>
                <w:sz w:val="20"/>
                <w:szCs w:val="20"/>
              </w:rPr>
              <w:t>г</w:t>
            </w:r>
          </w:p>
        </w:tc>
      </w:tr>
      <w:tr w:rsidR="0016262D" w:rsidRPr="009F3DC7" w14:paraId="01412127"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59CDA8A2"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5584" w:type="dxa"/>
            <w:gridSpan w:val="2"/>
            <w:vAlign w:val="center"/>
          </w:tcPr>
          <w:p w14:paraId="2DF85107" w14:textId="4C26B58C" w:rsidR="0016262D" w:rsidRPr="00517562" w:rsidRDefault="006B0206" w:rsidP="008117F6">
            <w:pPr>
              <w:widowControl w:val="0"/>
              <w:spacing w:after="120"/>
              <w:rPr>
                <w:rFonts w:ascii="GHEA Grapalat" w:hAnsi="GHEA Grapalat"/>
                <w:sz w:val="20"/>
                <w:szCs w:val="20"/>
              </w:rPr>
            </w:pPr>
            <w:r w:rsidRPr="008449CC">
              <w:t xml:space="preserve">Ремонтные работы </w:t>
            </w:r>
            <w:r w:rsidRPr="006B0206">
              <w:t>в</w:t>
            </w:r>
            <w:r w:rsidRPr="006B0206">
              <w:t>нутрихозяйственные сети сообщества Маяковского</w:t>
            </w:r>
            <w:r w:rsidRPr="006B0206">
              <w:t xml:space="preserve"> </w:t>
            </w:r>
          </w:p>
        </w:tc>
        <w:tc>
          <w:tcPr>
            <w:tcW w:w="1424" w:type="dxa"/>
            <w:gridSpan w:val="2"/>
            <w:vAlign w:val="center"/>
          </w:tcPr>
          <w:p w14:paraId="2A495329" w14:textId="77777777" w:rsidR="0016262D" w:rsidRPr="00517562" w:rsidRDefault="0016262D"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5A0808A9" w14:textId="6CFED19A" w:rsidR="0016262D" w:rsidRPr="00517562" w:rsidRDefault="0016262D" w:rsidP="008117F6">
            <w:pPr>
              <w:widowControl w:val="0"/>
              <w:spacing w:after="120"/>
              <w:rPr>
                <w:rFonts w:ascii="GHEA Grapalat" w:hAnsi="GHEA Grapalat"/>
                <w:sz w:val="20"/>
                <w:szCs w:val="20"/>
              </w:rPr>
            </w:pPr>
            <w:r w:rsidRPr="008D08EB">
              <w:t>10</w:t>
            </w:r>
            <w:r w:rsidRPr="00C479F7">
              <w:t xml:space="preserve"> календарных дней, не позднее</w:t>
            </w:r>
            <w:r>
              <w:t xml:space="preserve"> </w:t>
            </w:r>
            <w:r w:rsidR="006B0206" w:rsidRPr="006B0206">
              <w:rPr>
                <w:rFonts w:ascii="GHEA Grapalat" w:hAnsi="GHEA Grapalat"/>
                <w:sz w:val="20"/>
                <w:szCs w:val="20"/>
              </w:rPr>
              <w:t>25</w:t>
            </w:r>
            <w:r>
              <w:rPr>
                <w:rFonts w:ascii="GHEA Grapalat" w:hAnsi="GHEA Grapalat"/>
                <w:sz w:val="20"/>
                <w:szCs w:val="20"/>
                <w:lang w:val="pt-BR"/>
              </w:rPr>
              <w:t>.0</w:t>
            </w:r>
            <w:r w:rsidR="006B0206">
              <w:rPr>
                <w:rFonts w:ascii="GHEA Grapalat" w:hAnsi="GHEA Grapalat"/>
                <w:sz w:val="20"/>
                <w:szCs w:val="20"/>
                <w:lang w:val="pt-BR"/>
              </w:rPr>
              <w:t>5</w:t>
            </w:r>
            <w:r>
              <w:rPr>
                <w:rFonts w:ascii="GHEA Grapalat" w:hAnsi="GHEA Grapalat"/>
                <w:sz w:val="20"/>
                <w:szCs w:val="20"/>
                <w:lang w:val="pt-BR"/>
              </w:rPr>
              <w:t>.2026</w:t>
            </w:r>
            <w:r>
              <w:rPr>
                <w:rFonts w:ascii="GHEA Grapalat" w:hAnsi="GHEA Grapalat"/>
                <w:sz w:val="20"/>
                <w:szCs w:val="20"/>
              </w:rPr>
              <w:t>г</w:t>
            </w:r>
          </w:p>
        </w:tc>
      </w:tr>
      <w:tr w:rsidR="0016262D" w:rsidRPr="009F3DC7" w14:paraId="6F1A22AF"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3AA17BE8"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5584" w:type="dxa"/>
            <w:gridSpan w:val="2"/>
            <w:vAlign w:val="center"/>
          </w:tcPr>
          <w:p w14:paraId="11E3617B" w14:textId="7ED6D81B" w:rsidR="0016262D" w:rsidRPr="00517562" w:rsidRDefault="006B0206" w:rsidP="008117F6">
            <w:pPr>
              <w:widowControl w:val="0"/>
              <w:spacing w:after="120"/>
              <w:rPr>
                <w:rFonts w:ascii="GHEA Grapalat" w:hAnsi="GHEA Grapalat"/>
                <w:sz w:val="20"/>
                <w:szCs w:val="20"/>
              </w:rPr>
            </w:pPr>
            <w:r w:rsidRPr="008449CC">
              <w:t>Ремонтные работы р</w:t>
            </w:r>
            <w:r w:rsidRPr="006B0206">
              <w:t>азделитель MU 2 (Арзни)</w:t>
            </w:r>
            <w:r w:rsidRPr="006B0206">
              <w:t xml:space="preserve"> </w:t>
            </w:r>
          </w:p>
        </w:tc>
        <w:tc>
          <w:tcPr>
            <w:tcW w:w="1424" w:type="dxa"/>
            <w:gridSpan w:val="2"/>
            <w:vAlign w:val="center"/>
          </w:tcPr>
          <w:p w14:paraId="5B1F5890" w14:textId="77777777" w:rsidR="0016262D" w:rsidRPr="00517562" w:rsidRDefault="0016262D"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5C9584F2" w14:textId="7ADC9264" w:rsidR="0016262D" w:rsidRPr="00517562" w:rsidRDefault="0016262D" w:rsidP="008117F6">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006B0206" w:rsidRPr="006B0206">
              <w:rPr>
                <w:rFonts w:ascii="GHEA Grapalat" w:hAnsi="GHEA Grapalat"/>
                <w:sz w:val="20"/>
                <w:szCs w:val="20"/>
              </w:rPr>
              <w:t>25</w:t>
            </w:r>
            <w:r>
              <w:rPr>
                <w:rFonts w:ascii="GHEA Grapalat" w:hAnsi="GHEA Grapalat"/>
                <w:sz w:val="20"/>
                <w:szCs w:val="20"/>
                <w:lang w:val="pt-BR"/>
              </w:rPr>
              <w:t>.0</w:t>
            </w:r>
            <w:r w:rsidR="006B0206">
              <w:rPr>
                <w:rFonts w:ascii="GHEA Grapalat" w:hAnsi="GHEA Grapalat"/>
                <w:sz w:val="20"/>
                <w:szCs w:val="20"/>
                <w:lang w:val="pt-BR"/>
              </w:rPr>
              <w:t>5</w:t>
            </w:r>
            <w:r>
              <w:rPr>
                <w:rFonts w:ascii="GHEA Grapalat" w:hAnsi="GHEA Grapalat"/>
                <w:sz w:val="20"/>
                <w:szCs w:val="20"/>
                <w:lang w:val="pt-BR"/>
              </w:rPr>
              <w:t>.2026</w:t>
            </w:r>
            <w:r>
              <w:rPr>
                <w:rFonts w:ascii="GHEA Grapalat" w:hAnsi="GHEA Grapalat"/>
                <w:sz w:val="20"/>
                <w:szCs w:val="20"/>
              </w:rPr>
              <w:t>г</w:t>
            </w:r>
          </w:p>
        </w:tc>
      </w:tr>
      <w:tr w:rsidR="0016262D" w:rsidRPr="009F3DC7" w14:paraId="616516DF"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58B18D8E" w14:textId="77777777" w:rsidR="0016262D" w:rsidRPr="00517562" w:rsidRDefault="0016262D" w:rsidP="008117F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5584" w:type="dxa"/>
            <w:gridSpan w:val="2"/>
            <w:vAlign w:val="center"/>
          </w:tcPr>
          <w:p w14:paraId="77002A31" w14:textId="66D39E73" w:rsidR="0016262D" w:rsidRPr="00517562" w:rsidRDefault="0016262D" w:rsidP="008117F6">
            <w:pPr>
              <w:widowControl w:val="0"/>
              <w:spacing w:after="120"/>
              <w:rPr>
                <w:rFonts w:ascii="GHEA Grapalat" w:hAnsi="GHEA Grapalat"/>
                <w:sz w:val="20"/>
                <w:szCs w:val="20"/>
              </w:rPr>
            </w:pPr>
            <w:r w:rsidRPr="008449CC">
              <w:t>Ремонтные работы</w:t>
            </w:r>
            <w:r w:rsidRPr="00AB60D2">
              <w:t xml:space="preserve"> </w:t>
            </w:r>
            <w:r w:rsidR="006B0206" w:rsidRPr="006B0206">
              <w:t>Разделитель R-4 (</w:t>
            </w:r>
            <w:proofErr w:type="spellStart"/>
            <w:r w:rsidR="006B0206" w:rsidRPr="006B0206">
              <w:t>Котайк</w:t>
            </w:r>
            <w:proofErr w:type="spellEnd"/>
            <w:r w:rsidR="006B0206" w:rsidRPr="006B0206">
              <w:t>)</w:t>
            </w:r>
          </w:p>
        </w:tc>
        <w:tc>
          <w:tcPr>
            <w:tcW w:w="1424" w:type="dxa"/>
            <w:gridSpan w:val="2"/>
            <w:vAlign w:val="center"/>
          </w:tcPr>
          <w:p w14:paraId="5C5F95A8" w14:textId="77777777" w:rsidR="0016262D" w:rsidRPr="00517562" w:rsidRDefault="0016262D"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59FD319C" w14:textId="2DFD8C39" w:rsidR="0016262D" w:rsidRPr="00517562" w:rsidRDefault="0016262D" w:rsidP="008117F6">
            <w:pPr>
              <w:widowControl w:val="0"/>
              <w:spacing w:after="120"/>
              <w:rPr>
                <w:rFonts w:ascii="GHEA Grapalat" w:hAnsi="GHEA Grapalat"/>
                <w:sz w:val="20"/>
                <w:szCs w:val="20"/>
              </w:rPr>
            </w:pPr>
            <w:r w:rsidRPr="008D08EB">
              <w:t>10</w:t>
            </w:r>
            <w:r w:rsidRPr="00C479F7">
              <w:t xml:space="preserve"> календарных дней, не позднее</w:t>
            </w:r>
            <w:r>
              <w:t xml:space="preserve"> </w:t>
            </w:r>
            <w:r w:rsidR="006B0206" w:rsidRPr="006B0206">
              <w:rPr>
                <w:rFonts w:ascii="GHEA Grapalat" w:hAnsi="GHEA Grapalat"/>
                <w:sz w:val="20"/>
                <w:szCs w:val="20"/>
              </w:rPr>
              <w:t>25</w:t>
            </w:r>
            <w:r>
              <w:rPr>
                <w:rFonts w:ascii="GHEA Grapalat" w:hAnsi="GHEA Grapalat"/>
                <w:sz w:val="20"/>
                <w:szCs w:val="20"/>
                <w:lang w:val="pt-BR"/>
              </w:rPr>
              <w:t>.0</w:t>
            </w:r>
            <w:r w:rsidR="006B0206">
              <w:rPr>
                <w:rFonts w:ascii="GHEA Grapalat" w:hAnsi="GHEA Grapalat"/>
                <w:sz w:val="20"/>
                <w:szCs w:val="20"/>
                <w:lang w:val="pt-BR"/>
              </w:rPr>
              <w:t>5</w:t>
            </w:r>
            <w:r>
              <w:rPr>
                <w:rFonts w:ascii="GHEA Grapalat" w:hAnsi="GHEA Grapalat"/>
                <w:sz w:val="20"/>
                <w:szCs w:val="20"/>
                <w:lang w:val="pt-BR"/>
              </w:rPr>
              <w:t>.2026</w:t>
            </w:r>
            <w:r>
              <w:rPr>
                <w:rFonts w:ascii="GHEA Grapalat" w:hAnsi="GHEA Grapalat"/>
                <w:sz w:val="20"/>
                <w:szCs w:val="20"/>
              </w:rPr>
              <w:t>г</w:t>
            </w:r>
          </w:p>
        </w:tc>
      </w:tr>
      <w:tr w:rsidR="0016262D" w:rsidRPr="009F3DC7" w14:paraId="2610B41C"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7E2B43BF" w14:textId="0D62F4EA" w:rsidR="0016262D" w:rsidRPr="006B0206" w:rsidRDefault="006B0206" w:rsidP="008117F6">
            <w:pPr>
              <w:widowControl w:val="0"/>
              <w:spacing w:after="120"/>
              <w:jc w:val="center"/>
              <w:rPr>
                <w:rFonts w:ascii="GHEA Grapalat" w:hAnsi="GHEA Grapalat"/>
                <w:sz w:val="20"/>
                <w:szCs w:val="20"/>
                <w:lang w:val="en-US"/>
              </w:rPr>
            </w:pPr>
            <w:r>
              <w:rPr>
                <w:rFonts w:ascii="GHEA Grapalat" w:hAnsi="GHEA Grapalat"/>
                <w:sz w:val="20"/>
                <w:szCs w:val="20"/>
                <w:lang w:val="en-US"/>
              </w:rPr>
              <w:t>6</w:t>
            </w:r>
          </w:p>
        </w:tc>
        <w:tc>
          <w:tcPr>
            <w:tcW w:w="5584" w:type="dxa"/>
            <w:gridSpan w:val="2"/>
            <w:vAlign w:val="center"/>
          </w:tcPr>
          <w:p w14:paraId="2419F2E1" w14:textId="0FDBC664" w:rsidR="0016262D" w:rsidRPr="00517562" w:rsidRDefault="0016262D" w:rsidP="008117F6">
            <w:pPr>
              <w:widowControl w:val="0"/>
              <w:spacing w:after="120"/>
              <w:rPr>
                <w:rFonts w:ascii="GHEA Grapalat" w:hAnsi="GHEA Grapalat"/>
                <w:sz w:val="20"/>
                <w:szCs w:val="20"/>
              </w:rPr>
            </w:pPr>
            <w:r w:rsidRPr="008449CC">
              <w:t xml:space="preserve">Ремонтные работы </w:t>
            </w:r>
            <w:proofErr w:type="spellStart"/>
            <w:r w:rsidR="006B0206" w:rsidRPr="006B0206">
              <w:t>Канакерский</w:t>
            </w:r>
            <w:proofErr w:type="spellEnd"/>
            <w:r w:rsidR="006B0206" w:rsidRPr="006B0206">
              <w:t xml:space="preserve"> дренажный канал</w:t>
            </w:r>
          </w:p>
        </w:tc>
        <w:tc>
          <w:tcPr>
            <w:tcW w:w="1424" w:type="dxa"/>
            <w:gridSpan w:val="2"/>
            <w:vAlign w:val="center"/>
          </w:tcPr>
          <w:p w14:paraId="12875C09" w14:textId="77777777" w:rsidR="0016262D" w:rsidRPr="00517562" w:rsidRDefault="0016262D"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6DE284E2" w14:textId="393DAD34" w:rsidR="0016262D" w:rsidRPr="00517562" w:rsidRDefault="0016262D" w:rsidP="008117F6">
            <w:pPr>
              <w:widowControl w:val="0"/>
              <w:spacing w:after="120"/>
              <w:rPr>
                <w:rFonts w:ascii="GHEA Grapalat" w:hAnsi="GHEA Grapalat"/>
                <w:sz w:val="20"/>
                <w:szCs w:val="20"/>
              </w:rPr>
            </w:pPr>
            <w:r w:rsidRPr="008D08EB">
              <w:t>10</w:t>
            </w:r>
            <w:r w:rsidRPr="00C479F7">
              <w:t xml:space="preserve"> календарных дней, не позднее</w:t>
            </w:r>
            <w:r>
              <w:t xml:space="preserve"> </w:t>
            </w:r>
            <w:r w:rsidR="006B0206" w:rsidRPr="006B0206">
              <w:rPr>
                <w:rFonts w:ascii="GHEA Grapalat" w:hAnsi="GHEA Grapalat"/>
                <w:sz w:val="20"/>
                <w:szCs w:val="20"/>
              </w:rPr>
              <w:t>25</w:t>
            </w:r>
            <w:r>
              <w:rPr>
                <w:rFonts w:ascii="GHEA Grapalat" w:hAnsi="GHEA Grapalat"/>
                <w:sz w:val="20"/>
                <w:szCs w:val="20"/>
                <w:lang w:val="pt-BR"/>
              </w:rPr>
              <w:t>.0</w:t>
            </w:r>
            <w:r w:rsidR="006B0206">
              <w:rPr>
                <w:rFonts w:ascii="GHEA Grapalat" w:hAnsi="GHEA Grapalat"/>
                <w:sz w:val="20"/>
                <w:szCs w:val="20"/>
                <w:lang w:val="pt-BR"/>
              </w:rPr>
              <w:t>5</w:t>
            </w:r>
            <w:r>
              <w:rPr>
                <w:rFonts w:ascii="GHEA Grapalat" w:hAnsi="GHEA Grapalat"/>
                <w:sz w:val="20"/>
                <w:szCs w:val="20"/>
                <w:lang w:val="pt-BR"/>
              </w:rPr>
              <w:t>.2026</w:t>
            </w:r>
            <w:r>
              <w:rPr>
                <w:rFonts w:ascii="GHEA Grapalat" w:hAnsi="GHEA Grapalat"/>
                <w:sz w:val="20"/>
                <w:szCs w:val="20"/>
              </w:rPr>
              <w:t>г</w:t>
            </w:r>
          </w:p>
        </w:tc>
      </w:tr>
    </w:tbl>
    <w:p w14:paraId="2A108062" w14:textId="561A05B1" w:rsidR="0016262D" w:rsidRDefault="0016262D" w:rsidP="00BB28C8">
      <w:pPr>
        <w:widowControl w:val="0"/>
        <w:spacing w:after="160" w:line="360" w:lineRule="auto"/>
        <w:ind w:firstLine="567"/>
        <w:jc w:val="both"/>
        <w:outlineLvl w:val="3"/>
        <w:rPr>
          <w:rFonts w:ascii="GHEA Grapalat" w:hAnsi="GHEA Grapalat"/>
          <w:i/>
        </w:rPr>
      </w:pPr>
    </w:p>
    <w:p w14:paraId="7498734E" w14:textId="77777777" w:rsidR="006B0206" w:rsidRPr="00CD2E1D" w:rsidRDefault="006B0206" w:rsidP="006B0206">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Pr>
          <w:rFonts w:ascii="GHEA Grapalat" w:hAnsi="GHEA Grapalat"/>
          <w:b/>
          <w:lang w:val="hy-AM"/>
        </w:rPr>
        <w:t>*</w:t>
      </w:r>
    </w:p>
    <w:tbl>
      <w:tblPr>
        <w:tblW w:w="10144" w:type="dxa"/>
        <w:tblInd w:w="108" w:type="dxa"/>
        <w:tblLook w:val="04A0" w:firstRow="1" w:lastRow="0" w:firstColumn="1" w:lastColumn="0" w:noHBand="0" w:noVBand="1"/>
      </w:tblPr>
      <w:tblGrid>
        <w:gridCol w:w="919"/>
        <w:gridCol w:w="4620"/>
        <w:gridCol w:w="964"/>
        <w:gridCol w:w="353"/>
        <w:gridCol w:w="1071"/>
        <w:gridCol w:w="359"/>
        <w:gridCol w:w="1795"/>
        <w:gridCol w:w="63"/>
      </w:tblGrid>
      <w:tr w:rsidR="006B0206" w14:paraId="01EFA507" w14:textId="77777777" w:rsidTr="008117F6">
        <w:trPr>
          <w:gridAfter w:val="1"/>
          <w:wAfter w:w="63" w:type="dxa"/>
          <w:trHeight w:val="284"/>
        </w:trPr>
        <w:tc>
          <w:tcPr>
            <w:tcW w:w="10081" w:type="dxa"/>
            <w:gridSpan w:val="7"/>
            <w:tcBorders>
              <w:top w:val="nil"/>
              <w:left w:val="nil"/>
              <w:bottom w:val="nil"/>
              <w:right w:val="nil"/>
            </w:tcBorders>
            <w:shd w:val="clear" w:color="auto" w:fill="auto"/>
            <w:noWrap/>
            <w:vAlign w:val="center"/>
            <w:hideMark/>
          </w:tcPr>
          <w:p w14:paraId="178C719F" w14:textId="197E34E8" w:rsidR="006B0206" w:rsidRDefault="006B0206" w:rsidP="006B0206">
            <w:pPr>
              <w:jc w:val="center"/>
              <w:rPr>
                <w:rFonts w:ascii="Calibri" w:hAnsi="Calibri" w:cs="Calibri"/>
                <w:sz w:val="22"/>
                <w:szCs w:val="22"/>
              </w:rPr>
            </w:pPr>
            <w:r w:rsidRPr="00C168F3">
              <w:rPr>
                <w:rFonts w:ascii="Calibri" w:hAnsi="Calibri" w:cs="Calibri"/>
              </w:rPr>
              <w:t>Ремонт</w:t>
            </w:r>
            <w:r w:rsidRPr="00C168F3">
              <w:t xml:space="preserve"> </w:t>
            </w:r>
            <w:proofErr w:type="gramStart"/>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t xml:space="preserve"> </w:t>
            </w:r>
            <w:r w:rsidRPr="00C168F3">
              <w:t xml:space="preserve"> </w:t>
            </w:r>
            <w:r w:rsidRPr="00C168F3">
              <w:rPr>
                <w:rFonts w:ascii="Calibri" w:hAnsi="Calibri" w:cs="Calibri"/>
              </w:rPr>
              <w:t>сетей</w:t>
            </w:r>
            <w:proofErr w:type="gramEnd"/>
            <w:r w:rsidRPr="00C168F3">
              <w:t xml:space="preserve"> </w:t>
            </w:r>
            <w:r w:rsidRPr="00C168F3">
              <w:rPr>
                <w:rFonts w:ascii="Calibri" w:hAnsi="Calibri" w:cs="Calibri"/>
              </w:rPr>
              <w:t>участка</w:t>
            </w:r>
            <w:r w:rsidRPr="00C168F3">
              <w:t xml:space="preserve"> </w:t>
            </w:r>
            <w:proofErr w:type="spellStart"/>
            <w:r w:rsidRPr="00ED33D5">
              <w:rPr>
                <w:rFonts w:ascii="Calibri" w:hAnsi="Calibri" w:cs="Calibri"/>
              </w:rPr>
              <w:t>Наири</w:t>
            </w:r>
            <w:proofErr w:type="spellEnd"/>
          </w:p>
        </w:tc>
      </w:tr>
      <w:tr w:rsidR="006B0206" w14:paraId="47DFCA73" w14:textId="77777777" w:rsidTr="008117F6">
        <w:trPr>
          <w:gridAfter w:val="2"/>
          <w:wAfter w:w="1858" w:type="dxa"/>
          <w:trHeight w:val="284"/>
        </w:trPr>
        <w:tc>
          <w:tcPr>
            <w:tcW w:w="5539" w:type="dxa"/>
            <w:gridSpan w:val="2"/>
            <w:tcBorders>
              <w:top w:val="nil"/>
              <w:left w:val="nil"/>
              <w:bottom w:val="nil"/>
              <w:right w:val="nil"/>
            </w:tcBorders>
            <w:shd w:val="clear" w:color="auto" w:fill="auto"/>
            <w:noWrap/>
            <w:vAlign w:val="bottom"/>
            <w:hideMark/>
          </w:tcPr>
          <w:p w14:paraId="619A9CDC" w14:textId="076F8668" w:rsidR="006B0206" w:rsidRPr="006B0206" w:rsidRDefault="006B0206" w:rsidP="006B0206">
            <w:pPr>
              <w:rPr>
                <w:rFonts w:ascii="Calibri" w:hAnsi="Calibri" w:cs="Calibri"/>
                <w:sz w:val="22"/>
                <w:szCs w:val="22"/>
                <w:lang w:val="en-US"/>
              </w:rPr>
            </w:pPr>
            <w:r>
              <w:rPr>
                <w:rFonts w:ascii="Calibri" w:hAnsi="Calibri" w:cs="Calibri"/>
                <w:color w:val="000000"/>
                <w:sz w:val="22"/>
                <w:szCs w:val="22"/>
              </w:rPr>
              <w:t>ЛОТ 3</w:t>
            </w:r>
          </w:p>
        </w:tc>
        <w:tc>
          <w:tcPr>
            <w:tcW w:w="1317" w:type="dxa"/>
            <w:gridSpan w:val="2"/>
            <w:tcBorders>
              <w:top w:val="nil"/>
              <w:left w:val="nil"/>
              <w:bottom w:val="nil"/>
              <w:right w:val="nil"/>
            </w:tcBorders>
            <w:shd w:val="clear" w:color="auto" w:fill="auto"/>
            <w:noWrap/>
            <w:vAlign w:val="bottom"/>
            <w:hideMark/>
          </w:tcPr>
          <w:p w14:paraId="0380A149" w14:textId="77777777" w:rsidR="006B0206" w:rsidRDefault="006B0206" w:rsidP="006B0206">
            <w:pPr>
              <w:rPr>
                <w:rFonts w:ascii="Calibri" w:hAnsi="Calibri" w:cs="Calibri"/>
                <w:sz w:val="22"/>
                <w:szCs w:val="22"/>
              </w:rPr>
            </w:pPr>
          </w:p>
        </w:tc>
        <w:tc>
          <w:tcPr>
            <w:tcW w:w="1430" w:type="dxa"/>
            <w:gridSpan w:val="2"/>
            <w:tcBorders>
              <w:top w:val="nil"/>
              <w:left w:val="nil"/>
              <w:bottom w:val="nil"/>
              <w:right w:val="nil"/>
            </w:tcBorders>
            <w:shd w:val="clear" w:color="auto" w:fill="auto"/>
            <w:noWrap/>
            <w:vAlign w:val="bottom"/>
            <w:hideMark/>
          </w:tcPr>
          <w:p w14:paraId="78B80D36" w14:textId="77777777" w:rsidR="006B0206" w:rsidRDefault="006B0206" w:rsidP="006B0206">
            <w:pPr>
              <w:rPr>
                <w:sz w:val="20"/>
                <w:szCs w:val="20"/>
              </w:rPr>
            </w:pPr>
          </w:p>
        </w:tc>
      </w:tr>
      <w:tr w:rsidR="006B0206" w:rsidRPr="009F3DC7" w14:paraId="6580CAE3"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jc w:val="center"/>
        </w:trPr>
        <w:tc>
          <w:tcPr>
            <w:tcW w:w="919" w:type="dxa"/>
            <w:vMerge w:val="restart"/>
            <w:vAlign w:val="center"/>
          </w:tcPr>
          <w:p w14:paraId="6F66851A" w14:textId="77777777" w:rsidR="006B0206" w:rsidRPr="00517562" w:rsidRDefault="006B0206" w:rsidP="008117F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5584" w:type="dxa"/>
            <w:gridSpan w:val="2"/>
            <w:vMerge w:val="restart"/>
            <w:vAlign w:val="center"/>
          </w:tcPr>
          <w:p w14:paraId="4B0D22CB" w14:textId="77777777" w:rsidR="006B0206" w:rsidRPr="00517562" w:rsidRDefault="006B0206" w:rsidP="008117F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1FC9266" w14:textId="77777777" w:rsidR="006B0206" w:rsidRPr="00517562" w:rsidRDefault="006B0206" w:rsidP="008117F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641" w:type="dxa"/>
            <w:gridSpan w:val="5"/>
            <w:vAlign w:val="center"/>
          </w:tcPr>
          <w:p w14:paraId="618925EC" w14:textId="77777777" w:rsidR="006B0206" w:rsidRPr="00517562" w:rsidRDefault="006B0206" w:rsidP="008117F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3"/>
              <w:t>**</w:t>
            </w:r>
          </w:p>
        </w:tc>
      </w:tr>
      <w:tr w:rsidR="006B0206" w:rsidRPr="009F3DC7" w14:paraId="3F276BFC"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86"/>
          <w:jc w:val="center"/>
        </w:trPr>
        <w:tc>
          <w:tcPr>
            <w:tcW w:w="919" w:type="dxa"/>
            <w:vMerge/>
            <w:vAlign w:val="center"/>
          </w:tcPr>
          <w:p w14:paraId="18F465D8" w14:textId="77777777" w:rsidR="006B0206" w:rsidRPr="00517562" w:rsidRDefault="006B0206" w:rsidP="008117F6">
            <w:pPr>
              <w:widowControl w:val="0"/>
              <w:spacing w:after="120"/>
              <w:jc w:val="both"/>
              <w:rPr>
                <w:rFonts w:ascii="GHEA Grapalat" w:hAnsi="GHEA Grapalat"/>
                <w:sz w:val="20"/>
                <w:szCs w:val="20"/>
              </w:rPr>
            </w:pPr>
          </w:p>
        </w:tc>
        <w:tc>
          <w:tcPr>
            <w:tcW w:w="5584" w:type="dxa"/>
            <w:gridSpan w:val="2"/>
            <w:vMerge/>
          </w:tcPr>
          <w:p w14:paraId="72F3E136" w14:textId="77777777" w:rsidR="006B0206" w:rsidRPr="00517562" w:rsidRDefault="006B0206" w:rsidP="008117F6">
            <w:pPr>
              <w:widowControl w:val="0"/>
              <w:spacing w:after="120"/>
              <w:rPr>
                <w:rFonts w:ascii="GHEA Grapalat" w:hAnsi="GHEA Grapalat"/>
                <w:sz w:val="20"/>
                <w:szCs w:val="20"/>
              </w:rPr>
            </w:pPr>
          </w:p>
        </w:tc>
        <w:tc>
          <w:tcPr>
            <w:tcW w:w="1424" w:type="dxa"/>
            <w:gridSpan w:val="2"/>
            <w:vAlign w:val="center"/>
          </w:tcPr>
          <w:p w14:paraId="1113DB57" w14:textId="77777777" w:rsidR="006B0206" w:rsidRPr="00517562" w:rsidRDefault="006B0206" w:rsidP="008117F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217" w:type="dxa"/>
            <w:gridSpan w:val="3"/>
            <w:vAlign w:val="center"/>
          </w:tcPr>
          <w:p w14:paraId="41D262DC" w14:textId="77777777" w:rsidR="006B0206" w:rsidRPr="00517562" w:rsidRDefault="006B0206" w:rsidP="008117F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6B0206" w:rsidRPr="009F3DC7" w14:paraId="62BAB540"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6666891F" w14:textId="77777777" w:rsidR="006B0206" w:rsidRPr="00517562" w:rsidRDefault="006B0206" w:rsidP="008117F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5584" w:type="dxa"/>
            <w:gridSpan w:val="2"/>
            <w:vAlign w:val="center"/>
          </w:tcPr>
          <w:p w14:paraId="06A75DA8" w14:textId="6C11BA27" w:rsidR="006B0206" w:rsidRPr="006B0206" w:rsidRDefault="006B0206" w:rsidP="008117F6">
            <w:pPr>
              <w:widowControl w:val="0"/>
              <w:spacing w:after="120"/>
              <w:rPr>
                <w:rFonts w:ascii="GHEA Grapalat" w:hAnsi="GHEA Grapalat"/>
                <w:sz w:val="20"/>
                <w:szCs w:val="20"/>
              </w:rPr>
            </w:pPr>
            <w:r w:rsidRPr="00C168F3">
              <w:rPr>
                <w:rFonts w:ascii="Calibri" w:hAnsi="Calibri" w:cs="Calibri"/>
              </w:rPr>
              <w:t>Ремонт</w:t>
            </w:r>
            <w:r w:rsidRPr="00C168F3">
              <w:t xml:space="preserve"> </w:t>
            </w:r>
            <w:proofErr w:type="gramStart"/>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t xml:space="preserve"> </w:t>
            </w:r>
            <w:r w:rsidRPr="00C168F3">
              <w:t xml:space="preserve"> </w:t>
            </w:r>
            <w:r w:rsidRPr="00C168F3">
              <w:rPr>
                <w:rFonts w:ascii="Calibri" w:hAnsi="Calibri" w:cs="Calibri"/>
              </w:rPr>
              <w:t>сетей</w:t>
            </w:r>
            <w:proofErr w:type="gramEnd"/>
            <w:r w:rsidRPr="00C168F3">
              <w:t xml:space="preserve"> </w:t>
            </w:r>
            <w:r w:rsidRPr="00C168F3">
              <w:rPr>
                <w:rFonts w:ascii="Calibri" w:hAnsi="Calibri" w:cs="Calibri"/>
              </w:rPr>
              <w:t>участка</w:t>
            </w:r>
            <w:r w:rsidRPr="00C168F3">
              <w:t xml:space="preserve"> </w:t>
            </w:r>
            <w:proofErr w:type="spellStart"/>
            <w:r w:rsidRPr="00ED33D5">
              <w:rPr>
                <w:rFonts w:ascii="Calibri" w:hAnsi="Calibri" w:cs="Calibri"/>
              </w:rPr>
              <w:t>Наири</w:t>
            </w:r>
            <w:proofErr w:type="spellEnd"/>
            <w:r w:rsidR="00CA76F1" w:rsidRPr="00CA76F1">
              <w:rPr>
                <w:rFonts w:ascii="Calibri" w:hAnsi="Calibri" w:cs="Calibri"/>
              </w:rPr>
              <w:t xml:space="preserve"> </w:t>
            </w:r>
            <w:r w:rsidR="00CA76F1" w:rsidRPr="00CA76F1">
              <w:rPr>
                <w:rFonts w:ascii="Calibri" w:hAnsi="Calibri" w:cs="Calibri"/>
              </w:rPr>
              <w:t>(</w:t>
            </w:r>
            <w:proofErr w:type="spellStart"/>
            <w:r w:rsidR="00CA76F1" w:rsidRPr="00CA76F1">
              <w:rPr>
                <w:rFonts w:ascii="Calibri" w:hAnsi="Calibri" w:cs="Calibri"/>
              </w:rPr>
              <w:t>Зораван</w:t>
            </w:r>
            <w:proofErr w:type="spellEnd"/>
            <w:r w:rsidR="00CA76F1" w:rsidRPr="00CA76F1">
              <w:rPr>
                <w:rFonts w:ascii="Calibri" w:hAnsi="Calibri" w:cs="Calibri"/>
              </w:rPr>
              <w:t>)</w:t>
            </w:r>
            <w:r w:rsidRPr="006B0206">
              <w:rPr>
                <w:rFonts w:ascii="Calibri" w:hAnsi="Calibri" w:cs="Calibri"/>
              </w:rPr>
              <w:t xml:space="preserve"> </w:t>
            </w:r>
          </w:p>
        </w:tc>
        <w:tc>
          <w:tcPr>
            <w:tcW w:w="1424" w:type="dxa"/>
            <w:gridSpan w:val="2"/>
            <w:vAlign w:val="center"/>
          </w:tcPr>
          <w:p w14:paraId="5DC09F04" w14:textId="77777777" w:rsidR="006B0206" w:rsidRPr="00517562" w:rsidRDefault="006B0206"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41A14401" w14:textId="4199A140" w:rsidR="006B0206" w:rsidRPr="00517562" w:rsidRDefault="006B0206" w:rsidP="008117F6">
            <w:pPr>
              <w:widowControl w:val="0"/>
              <w:spacing w:after="120"/>
              <w:rPr>
                <w:rFonts w:ascii="GHEA Grapalat" w:hAnsi="GHEA Grapalat"/>
                <w:sz w:val="20"/>
                <w:szCs w:val="20"/>
              </w:rPr>
            </w:pPr>
            <w:r w:rsidRPr="006B0206">
              <w:t>1</w:t>
            </w:r>
            <w:r w:rsidRPr="008D08EB">
              <w:t xml:space="preserve">0 </w:t>
            </w:r>
            <w:r w:rsidRPr="00C479F7">
              <w:t>календарных дней, не позднее</w:t>
            </w:r>
            <w:r>
              <w:t xml:space="preserve"> </w:t>
            </w:r>
            <w:r w:rsidRPr="006B0206">
              <w:rPr>
                <w:rFonts w:ascii="GHEA Grapalat" w:hAnsi="GHEA Grapalat"/>
                <w:sz w:val="20"/>
                <w:szCs w:val="20"/>
              </w:rPr>
              <w:t>30</w:t>
            </w:r>
            <w:r>
              <w:rPr>
                <w:rFonts w:ascii="GHEA Grapalat" w:hAnsi="GHEA Grapalat"/>
                <w:sz w:val="20"/>
                <w:szCs w:val="20"/>
                <w:lang w:val="pt-BR"/>
              </w:rPr>
              <w:t>.0</w:t>
            </w:r>
            <w:r>
              <w:rPr>
                <w:rFonts w:ascii="GHEA Grapalat" w:hAnsi="GHEA Grapalat"/>
                <w:sz w:val="20"/>
                <w:szCs w:val="20"/>
                <w:lang w:val="pt-BR"/>
              </w:rPr>
              <w:t>4</w:t>
            </w:r>
            <w:r>
              <w:rPr>
                <w:rFonts w:ascii="GHEA Grapalat" w:hAnsi="GHEA Grapalat"/>
                <w:sz w:val="20"/>
                <w:szCs w:val="20"/>
                <w:lang w:val="pt-BR"/>
              </w:rPr>
              <w:t>.2026</w:t>
            </w:r>
            <w:r>
              <w:rPr>
                <w:rFonts w:ascii="GHEA Grapalat" w:hAnsi="GHEA Grapalat"/>
                <w:sz w:val="20"/>
                <w:szCs w:val="20"/>
              </w:rPr>
              <w:t>г</w:t>
            </w:r>
          </w:p>
        </w:tc>
      </w:tr>
    </w:tbl>
    <w:p w14:paraId="46EA726B" w14:textId="77777777" w:rsidR="006667C4" w:rsidRDefault="006667C4" w:rsidP="006667C4">
      <w:pPr>
        <w:widowControl w:val="0"/>
        <w:spacing w:after="160" w:line="360" w:lineRule="auto"/>
        <w:ind w:firstLine="567"/>
        <w:jc w:val="center"/>
        <w:rPr>
          <w:rFonts w:ascii="GHEA Grapalat" w:hAnsi="GHEA Grapalat"/>
          <w:b/>
        </w:rPr>
      </w:pPr>
    </w:p>
    <w:p w14:paraId="7B3AD046" w14:textId="77777777" w:rsidR="004353C3" w:rsidRDefault="004353C3" w:rsidP="006667C4">
      <w:pPr>
        <w:widowControl w:val="0"/>
        <w:spacing w:after="160" w:line="360" w:lineRule="auto"/>
        <w:ind w:firstLine="567"/>
        <w:jc w:val="center"/>
        <w:rPr>
          <w:rFonts w:ascii="GHEA Grapalat" w:hAnsi="GHEA Grapalat"/>
          <w:b/>
        </w:rPr>
      </w:pPr>
    </w:p>
    <w:p w14:paraId="4D744087" w14:textId="77777777" w:rsidR="004353C3" w:rsidRDefault="004353C3" w:rsidP="006667C4">
      <w:pPr>
        <w:widowControl w:val="0"/>
        <w:spacing w:after="160" w:line="360" w:lineRule="auto"/>
        <w:ind w:firstLine="567"/>
        <w:jc w:val="center"/>
        <w:rPr>
          <w:rFonts w:ascii="GHEA Grapalat" w:hAnsi="GHEA Grapalat"/>
          <w:b/>
        </w:rPr>
      </w:pPr>
    </w:p>
    <w:p w14:paraId="42A2D46C" w14:textId="77777777" w:rsidR="004353C3" w:rsidRDefault="004353C3" w:rsidP="006667C4">
      <w:pPr>
        <w:widowControl w:val="0"/>
        <w:spacing w:after="160" w:line="360" w:lineRule="auto"/>
        <w:ind w:firstLine="567"/>
        <w:jc w:val="center"/>
        <w:rPr>
          <w:rFonts w:ascii="GHEA Grapalat" w:hAnsi="GHEA Grapalat"/>
          <w:b/>
        </w:rPr>
      </w:pPr>
    </w:p>
    <w:p w14:paraId="7596C2DE" w14:textId="77777777" w:rsidR="004353C3" w:rsidRDefault="004353C3" w:rsidP="006667C4">
      <w:pPr>
        <w:widowControl w:val="0"/>
        <w:spacing w:after="160" w:line="360" w:lineRule="auto"/>
        <w:ind w:firstLine="567"/>
        <w:jc w:val="center"/>
        <w:rPr>
          <w:rFonts w:ascii="GHEA Grapalat" w:hAnsi="GHEA Grapalat"/>
          <w:b/>
        </w:rPr>
      </w:pPr>
    </w:p>
    <w:p w14:paraId="379583FA" w14:textId="77777777" w:rsidR="004353C3" w:rsidRPr="004353C3" w:rsidRDefault="004353C3" w:rsidP="006667C4">
      <w:pPr>
        <w:widowControl w:val="0"/>
        <w:spacing w:after="160" w:line="360" w:lineRule="auto"/>
        <w:ind w:firstLine="567"/>
        <w:jc w:val="center"/>
        <w:rPr>
          <w:rFonts w:ascii="GHEA Grapalat" w:hAnsi="GHEA Grapalat"/>
          <w:bCs/>
        </w:rPr>
      </w:pPr>
    </w:p>
    <w:p w14:paraId="07217F96" w14:textId="33BEBE41" w:rsidR="006667C4" w:rsidRPr="00CD2E1D" w:rsidRDefault="006667C4" w:rsidP="006667C4">
      <w:pPr>
        <w:widowControl w:val="0"/>
        <w:spacing w:after="160" w:line="360" w:lineRule="auto"/>
        <w:ind w:firstLine="567"/>
        <w:jc w:val="center"/>
        <w:rPr>
          <w:rFonts w:ascii="GHEA Grapalat" w:hAnsi="GHEA Grapalat"/>
          <w:b/>
          <w:lang w:val="hy-AM"/>
        </w:rPr>
      </w:pPr>
      <w:r w:rsidRPr="009F3DC7">
        <w:rPr>
          <w:rFonts w:ascii="GHEA Grapalat" w:hAnsi="GHEA Grapalat"/>
          <w:b/>
        </w:rPr>
        <w:lastRenderedPageBreak/>
        <w:t>КАЛЕНДАРНЫЙ ГРАФИК</w:t>
      </w:r>
      <w:r>
        <w:rPr>
          <w:rFonts w:ascii="GHEA Grapalat" w:hAnsi="GHEA Grapalat"/>
          <w:b/>
          <w:lang w:val="hy-AM"/>
        </w:rPr>
        <w:t>*</w:t>
      </w:r>
    </w:p>
    <w:tbl>
      <w:tblPr>
        <w:tblpPr w:leftFromText="180" w:rightFromText="180" w:vertAnchor="text" w:tblpY="103"/>
        <w:tblW w:w="10144" w:type="dxa"/>
        <w:tblLook w:val="04A0" w:firstRow="1" w:lastRow="0" w:firstColumn="1" w:lastColumn="0" w:noHBand="0" w:noVBand="1"/>
      </w:tblPr>
      <w:tblGrid>
        <w:gridCol w:w="919"/>
        <w:gridCol w:w="4620"/>
        <w:gridCol w:w="964"/>
        <w:gridCol w:w="353"/>
        <w:gridCol w:w="1071"/>
        <w:gridCol w:w="359"/>
        <w:gridCol w:w="1795"/>
        <w:gridCol w:w="63"/>
      </w:tblGrid>
      <w:tr w:rsidR="00DE56DD" w14:paraId="70D0BF68" w14:textId="77777777" w:rsidTr="00DE56DD">
        <w:trPr>
          <w:gridAfter w:val="1"/>
          <w:wAfter w:w="63" w:type="dxa"/>
          <w:trHeight w:val="284"/>
        </w:trPr>
        <w:tc>
          <w:tcPr>
            <w:tcW w:w="10081" w:type="dxa"/>
            <w:gridSpan w:val="7"/>
            <w:tcBorders>
              <w:top w:val="nil"/>
              <w:left w:val="nil"/>
              <w:bottom w:val="nil"/>
              <w:right w:val="nil"/>
            </w:tcBorders>
            <w:shd w:val="clear" w:color="auto" w:fill="auto"/>
            <w:noWrap/>
            <w:vAlign w:val="bottom"/>
            <w:hideMark/>
          </w:tcPr>
          <w:p w14:paraId="16059FD1" w14:textId="77777777" w:rsidR="00DE56DD" w:rsidRDefault="00DE56DD" w:rsidP="00DE56DD">
            <w:pPr>
              <w:jc w:val="center"/>
              <w:rPr>
                <w:rFonts w:ascii="Calibri" w:hAnsi="Calibri" w:cs="Calibri"/>
                <w:sz w:val="22"/>
                <w:szCs w:val="22"/>
              </w:rPr>
            </w:pPr>
            <w:r w:rsidRPr="00C168F3">
              <w:rPr>
                <w:rFonts w:ascii="Calibri" w:hAnsi="Calibri" w:cs="Calibri"/>
              </w:rPr>
              <w:t>Ремонт</w:t>
            </w:r>
            <w:r w:rsidRPr="00C168F3">
              <w:t xml:space="preserve"> </w:t>
            </w:r>
            <w:r>
              <w:rPr>
                <w:rFonts w:ascii="Calibri" w:hAnsi="Calibri" w:cs="Calibri"/>
              </w:rPr>
              <w:t>межхозяйственн</w:t>
            </w:r>
            <w:r w:rsidRPr="00C168F3">
              <w:rPr>
                <w:rFonts w:ascii="Calibri" w:hAnsi="Calibri" w:cs="Calibri"/>
              </w:rPr>
              <w:t>ых</w:t>
            </w:r>
            <w:r w:rsidRPr="00C168F3">
              <w:t xml:space="preserve"> </w:t>
            </w:r>
            <w:r w:rsidRPr="00C168F3">
              <w:rPr>
                <w:rFonts w:ascii="Calibri" w:hAnsi="Calibri" w:cs="Calibri"/>
              </w:rPr>
              <w:t>и</w:t>
            </w:r>
            <w:r w:rsidRPr="00C168F3">
              <w:t xml:space="preserve"> </w:t>
            </w:r>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rsidRPr="00C168F3">
              <w:t xml:space="preserve"> </w:t>
            </w:r>
            <w:r w:rsidRPr="00C168F3">
              <w:rPr>
                <w:rFonts w:ascii="Calibri" w:hAnsi="Calibri" w:cs="Calibri"/>
              </w:rPr>
              <w:t>сетей</w:t>
            </w:r>
            <w:r w:rsidRPr="00C168F3">
              <w:t xml:space="preserve"> </w:t>
            </w:r>
            <w:r w:rsidRPr="00C168F3">
              <w:rPr>
                <w:rFonts w:ascii="Calibri" w:hAnsi="Calibri" w:cs="Calibri"/>
              </w:rPr>
              <w:t>участка</w:t>
            </w:r>
            <w:r w:rsidRPr="00C168F3">
              <w:t xml:space="preserve"> </w:t>
            </w:r>
            <w:r w:rsidRPr="00ED33D5">
              <w:rPr>
                <w:rFonts w:ascii="Calibri" w:hAnsi="Calibri" w:cs="Calibri"/>
              </w:rPr>
              <w:t>Раздана</w:t>
            </w:r>
          </w:p>
        </w:tc>
      </w:tr>
      <w:tr w:rsidR="00DE56DD" w14:paraId="64F13B4A" w14:textId="77777777" w:rsidTr="00DE56DD">
        <w:trPr>
          <w:gridAfter w:val="2"/>
          <w:wAfter w:w="1858" w:type="dxa"/>
          <w:trHeight w:val="726"/>
        </w:trPr>
        <w:tc>
          <w:tcPr>
            <w:tcW w:w="5539" w:type="dxa"/>
            <w:gridSpan w:val="2"/>
            <w:tcBorders>
              <w:top w:val="nil"/>
              <w:left w:val="nil"/>
              <w:bottom w:val="nil"/>
              <w:right w:val="nil"/>
            </w:tcBorders>
            <w:shd w:val="clear" w:color="auto" w:fill="auto"/>
            <w:noWrap/>
            <w:vAlign w:val="bottom"/>
            <w:hideMark/>
          </w:tcPr>
          <w:p w14:paraId="134BF89D" w14:textId="77777777" w:rsidR="00DE56DD" w:rsidRPr="00DE56DD" w:rsidRDefault="00DE56DD" w:rsidP="00DE56DD">
            <w:pPr>
              <w:rPr>
                <w:rFonts w:ascii="Calibri" w:hAnsi="Calibri" w:cs="Calibri"/>
                <w:sz w:val="22"/>
                <w:szCs w:val="22"/>
                <w:lang w:val="en-US"/>
              </w:rPr>
            </w:pPr>
            <w:r>
              <w:rPr>
                <w:rFonts w:ascii="Calibri" w:hAnsi="Calibri" w:cs="Calibri"/>
                <w:color w:val="000000"/>
                <w:sz w:val="22"/>
                <w:szCs w:val="22"/>
              </w:rPr>
              <w:t xml:space="preserve">ЛОТ </w:t>
            </w:r>
            <w:r>
              <w:rPr>
                <w:rFonts w:ascii="Calibri" w:hAnsi="Calibri" w:cs="Calibri"/>
                <w:color w:val="000000"/>
                <w:sz w:val="22"/>
                <w:szCs w:val="22"/>
                <w:lang w:val="en-US"/>
              </w:rPr>
              <w:t>4</w:t>
            </w:r>
          </w:p>
        </w:tc>
        <w:tc>
          <w:tcPr>
            <w:tcW w:w="1317" w:type="dxa"/>
            <w:gridSpan w:val="2"/>
            <w:tcBorders>
              <w:top w:val="nil"/>
              <w:left w:val="nil"/>
              <w:bottom w:val="nil"/>
              <w:right w:val="nil"/>
            </w:tcBorders>
            <w:shd w:val="clear" w:color="auto" w:fill="auto"/>
            <w:noWrap/>
            <w:vAlign w:val="bottom"/>
            <w:hideMark/>
          </w:tcPr>
          <w:p w14:paraId="648D4E03" w14:textId="77777777" w:rsidR="00DE56DD" w:rsidRDefault="00DE56DD" w:rsidP="00DE56DD">
            <w:pPr>
              <w:rPr>
                <w:rFonts w:ascii="Calibri" w:hAnsi="Calibri" w:cs="Calibri"/>
                <w:sz w:val="22"/>
                <w:szCs w:val="22"/>
              </w:rPr>
            </w:pPr>
          </w:p>
        </w:tc>
        <w:tc>
          <w:tcPr>
            <w:tcW w:w="1430" w:type="dxa"/>
            <w:gridSpan w:val="2"/>
            <w:tcBorders>
              <w:top w:val="nil"/>
              <w:left w:val="nil"/>
              <w:bottom w:val="nil"/>
              <w:right w:val="nil"/>
            </w:tcBorders>
            <w:shd w:val="clear" w:color="auto" w:fill="auto"/>
            <w:noWrap/>
            <w:vAlign w:val="bottom"/>
            <w:hideMark/>
          </w:tcPr>
          <w:p w14:paraId="1BF6C506" w14:textId="77777777" w:rsidR="00DE56DD" w:rsidRDefault="00DE56DD" w:rsidP="00DE56DD">
            <w:pPr>
              <w:rPr>
                <w:sz w:val="20"/>
                <w:szCs w:val="20"/>
              </w:rPr>
            </w:pPr>
          </w:p>
        </w:tc>
      </w:tr>
      <w:tr w:rsidR="00DE56DD" w:rsidRPr="009F3DC7" w14:paraId="5AD1D7C4" w14:textId="77777777" w:rsidTr="00DE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919" w:type="dxa"/>
            <w:vMerge w:val="restart"/>
            <w:vAlign w:val="center"/>
          </w:tcPr>
          <w:p w14:paraId="157C63FF" w14:textId="77777777" w:rsidR="00DE56DD" w:rsidRPr="00517562"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5584" w:type="dxa"/>
            <w:gridSpan w:val="2"/>
            <w:vMerge w:val="restart"/>
            <w:vAlign w:val="center"/>
          </w:tcPr>
          <w:p w14:paraId="6014E681" w14:textId="77777777" w:rsidR="00DE56DD" w:rsidRPr="00517562"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1CDBDDE6" w14:textId="77777777" w:rsidR="00DE56DD" w:rsidRPr="00517562"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641" w:type="dxa"/>
            <w:gridSpan w:val="5"/>
            <w:vAlign w:val="center"/>
          </w:tcPr>
          <w:p w14:paraId="39DC7DC6" w14:textId="77777777" w:rsidR="00DE56DD" w:rsidRPr="00DE56DD" w:rsidRDefault="00DE56DD" w:rsidP="00DE56DD">
            <w:pPr>
              <w:widowControl w:val="0"/>
              <w:spacing w:after="120"/>
              <w:jc w:val="center"/>
              <w:rPr>
                <w:rFonts w:ascii="GHEA Grapalat" w:hAnsi="GHEA Grapalat"/>
                <w:sz w:val="20"/>
                <w:szCs w:val="20"/>
              </w:rPr>
            </w:pPr>
            <w:r>
              <w:rPr>
                <w:rFonts w:ascii="GHEA Grapalat" w:hAnsi="GHEA Grapalat"/>
                <w:sz w:val="20"/>
                <w:szCs w:val="20"/>
              </w:rPr>
              <w:t>Срок выполнения работ</w:t>
            </w:r>
            <w:r w:rsidRPr="00DE56DD">
              <w:footnoteReference w:customMarkFollows="1" w:id="24"/>
              <w:t>**</w:t>
            </w:r>
          </w:p>
        </w:tc>
      </w:tr>
      <w:tr w:rsidR="00DE56DD" w:rsidRPr="009F3DC7" w14:paraId="1952711C" w14:textId="77777777" w:rsidTr="00DE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86"/>
        </w:trPr>
        <w:tc>
          <w:tcPr>
            <w:tcW w:w="919" w:type="dxa"/>
            <w:vMerge/>
            <w:vAlign w:val="center"/>
          </w:tcPr>
          <w:p w14:paraId="3F4F54F1" w14:textId="77777777" w:rsidR="00DE56DD" w:rsidRPr="00517562" w:rsidRDefault="00DE56DD" w:rsidP="00DE56DD">
            <w:pPr>
              <w:widowControl w:val="0"/>
              <w:spacing w:after="120"/>
              <w:jc w:val="both"/>
              <w:rPr>
                <w:rFonts w:ascii="GHEA Grapalat" w:hAnsi="GHEA Grapalat"/>
                <w:sz w:val="20"/>
                <w:szCs w:val="20"/>
              </w:rPr>
            </w:pPr>
          </w:p>
        </w:tc>
        <w:tc>
          <w:tcPr>
            <w:tcW w:w="5584" w:type="dxa"/>
            <w:gridSpan w:val="2"/>
            <w:vMerge/>
          </w:tcPr>
          <w:p w14:paraId="617A7A1D" w14:textId="77777777" w:rsidR="00DE56DD" w:rsidRPr="00517562" w:rsidRDefault="00DE56DD" w:rsidP="00DE56DD">
            <w:pPr>
              <w:widowControl w:val="0"/>
              <w:spacing w:after="120"/>
              <w:rPr>
                <w:rFonts w:ascii="GHEA Grapalat" w:hAnsi="GHEA Grapalat"/>
                <w:sz w:val="20"/>
                <w:szCs w:val="20"/>
              </w:rPr>
            </w:pPr>
          </w:p>
        </w:tc>
        <w:tc>
          <w:tcPr>
            <w:tcW w:w="1424" w:type="dxa"/>
            <w:gridSpan w:val="2"/>
            <w:vAlign w:val="center"/>
          </w:tcPr>
          <w:p w14:paraId="32AB9F33" w14:textId="77777777" w:rsidR="00DE56DD" w:rsidRPr="00517562"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217" w:type="dxa"/>
            <w:gridSpan w:val="3"/>
            <w:vAlign w:val="center"/>
          </w:tcPr>
          <w:p w14:paraId="7D073A3F" w14:textId="77777777" w:rsidR="00DE56DD" w:rsidRPr="00517562"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DE56DD" w:rsidRPr="009F3DC7" w14:paraId="7E685E95" w14:textId="77777777" w:rsidTr="00DE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0"/>
        </w:trPr>
        <w:tc>
          <w:tcPr>
            <w:tcW w:w="919" w:type="dxa"/>
            <w:vAlign w:val="center"/>
          </w:tcPr>
          <w:p w14:paraId="0AC9FA25" w14:textId="77777777" w:rsidR="00DE56DD" w:rsidRPr="00DE56DD" w:rsidRDefault="00DE56DD" w:rsidP="00DE56DD">
            <w:pPr>
              <w:widowControl w:val="0"/>
              <w:spacing w:after="120"/>
              <w:jc w:val="center"/>
              <w:rPr>
                <w:rFonts w:ascii="GHEA Grapalat" w:hAnsi="GHEA Grapalat"/>
                <w:sz w:val="20"/>
                <w:szCs w:val="20"/>
              </w:rPr>
            </w:pPr>
            <w:r w:rsidRPr="00DE56DD">
              <w:rPr>
                <w:rFonts w:ascii="GHEA Grapalat" w:hAnsi="GHEA Grapalat"/>
                <w:sz w:val="20"/>
                <w:szCs w:val="20"/>
              </w:rPr>
              <w:t>1</w:t>
            </w:r>
          </w:p>
        </w:tc>
        <w:tc>
          <w:tcPr>
            <w:tcW w:w="5584" w:type="dxa"/>
            <w:gridSpan w:val="2"/>
            <w:vAlign w:val="center"/>
          </w:tcPr>
          <w:p w14:paraId="018E0F0C" w14:textId="77777777" w:rsidR="00DE56DD" w:rsidRPr="00DE56DD" w:rsidRDefault="00DE56DD" w:rsidP="00DE56DD">
            <w:pPr>
              <w:pStyle w:val="HTML"/>
              <w:shd w:val="clear" w:color="auto" w:fill="F8F9FA"/>
              <w:rPr>
                <w:rFonts w:ascii="GHEA Grapalat" w:hAnsi="GHEA Grapalat" w:cs="Times New Roman"/>
                <w:lang w:val="ru-RU" w:eastAsia="ru-RU" w:bidi="ru-RU"/>
              </w:rPr>
            </w:pPr>
            <w:r w:rsidRPr="00DE56DD">
              <w:rPr>
                <w:rFonts w:ascii="GHEA Grapalat" w:hAnsi="GHEA Grapalat" w:cs="Times New Roman"/>
                <w:lang w:val="ru-RU" w:eastAsia="ru-RU" w:bidi="ru-RU"/>
              </w:rPr>
              <w:t xml:space="preserve">Ремонтные работы межхозяйственного канала </w:t>
            </w:r>
            <w:proofErr w:type="spellStart"/>
            <w:r w:rsidRPr="00DE56DD">
              <w:rPr>
                <w:rFonts w:ascii="GHEA Grapalat" w:hAnsi="GHEA Grapalat" w:cs="Times New Roman"/>
                <w:lang w:val="ru-RU" w:eastAsia="ru-RU" w:bidi="ru-RU"/>
              </w:rPr>
              <w:t>Алапарс</w:t>
            </w:r>
            <w:proofErr w:type="spellEnd"/>
            <w:r w:rsidRPr="00DE56DD">
              <w:rPr>
                <w:rFonts w:ascii="GHEA Grapalat" w:hAnsi="GHEA Grapalat" w:cs="Times New Roman"/>
                <w:lang w:val="ru-RU" w:eastAsia="ru-RU" w:bidi="ru-RU"/>
              </w:rPr>
              <w:t xml:space="preserve"> H-2 (</w:t>
            </w:r>
            <w:proofErr w:type="spellStart"/>
            <w:r w:rsidRPr="00DE56DD">
              <w:rPr>
                <w:rFonts w:ascii="GHEA Grapalat" w:hAnsi="GHEA Grapalat" w:cs="Times New Roman"/>
                <w:lang w:val="ru-RU" w:eastAsia="ru-RU" w:bidi="ru-RU"/>
              </w:rPr>
              <w:t>Алапарс</w:t>
            </w:r>
            <w:proofErr w:type="spellEnd"/>
            <w:r w:rsidRPr="00DE56DD">
              <w:rPr>
                <w:rFonts w:ascii="GHEA Grapalat" w:hAnsi="GHEA Grapalat" w:cs="Times New Roman"/>
                <w:lang w:val="ru-RU" w:eastAsia="ru-RU" w:bidi="ru-RU"/>
              </w:rPr>
              <w:t xml:space="preserve">, </w:t>
            </w:r>
            <w:proofErr w:type="spellStart"/>
            <w:r w:rsidRPr="00DE56DD">
              <w:rPr>
                <w:rFonts w:ascii="GHEA Grapalat" w:hAnsi="GHEA Grapalat" w:cs="Times New Roman"/>
                <w:lang w:val="ru-RU" w:eastAsia="ru-RU" w:bidi="ru-RU"/>
              </w:rPr>
              <w:t>Арзакан</w:t>
            </w:r>
            <w:proofErr w:type="spellEnd"/>
            <w:r w:rsidRPr="00DE56DD">
              <w:rPr>
                <w:rFonts w:ascii="GHEA Grapalat" w:hAnsi="GHEA Grapalat" w:cs="Times New Roman"/>
                <w:lang w:val="ru-RU" w:eastAsia="ru-RU" w:bidi="ru-RU"/>
              </w:rPr>
              <w:t xml:space="preserve">)  </w:t>
            </w:r>
          </w:p>
        </w:tc>
        <w:tc>
          <w:tcPr>
            <w:tcW w:w="1424" w:type="dxa"/>
            <w:gridSpan w:val="2"/>
            <w:vAlign w:val="center"/>
          </w:tcPr>
          <w:p w14:paraId="41E3FC47" w14:textId="77777777" w:rsidR="00DE56DD" w:rsidRPr="00517562" w:rsidRDefault="00DE56DD" w:rsidP="00DE56DD">
            <w:pPr>
              <w:widowControl w:val="0"/>
              <w:spacing w:after="120"/>
              <w:jc w:val="center"/>
              <w:rPr>
                <w:rFonts w:ascii="GHEA Grapalat" w:hAnsi="GHEA Grapalat"/>
                <w:sz w:val="20"/>
                <w:szCs w:val="20"/>
              </w:rPr>
            </w:pPr>
            <w:r w:rsidRPr="00DE56DD">
              <w:rPr>
                <w:rFonts w:ascii="GHEA Grapalat" w:hAnsi="GHEA Grapalat"/>
                <w:sz w:val="20"/>
                <w:szCs w:val="20"/>
              </w:rPr>
              <w:t>С даты подписания контракта</w:t>
            </w:r>
          </w:p>
        </w:tc>
        <w:tc>
          <w:tcPr>
            <w:tcW w:w="2217" w:type="dxa"/>
            <w:gridSpan w:val="3"/>
          </w:tcPr>
          <w:p w14:paraId="6251FD1E" w14:textId="77777777" w:rsidR="00DE56DD" w:rsidRPr="00517562" w:rsidRDefault="00DE56DD" w:rsidP="00DE56DD">
            <w:pPr>
              <w:widowControl w:val="0"/>
              <w:spacing w:after="120"/>
              <w:rPr>
                <w:rFonts w:ascii="GHEA Grapalat" w:hAnsi="GHEA Grapalat"/>
                <w:sz w:val="20"/>
                <w:szCs w:val="20"/>
              </w:rPr>
            </w:pPr>
            <w:r w:rsidRPr="00DE56DD">
              <w:rPr>
                <w:rFonts w:ascii="GHEA Grapalat" w:hAnsi="GHEA Grapalat"/>
                <w:sz w:val="20"/>
                <w:szCs w:val="20"/>
              </w:rPr>
              <w:t>10календарных дней, не позднее 31.05.2026</w:t>
            </w:r>
            <w:r>
              <w:rPr>
                <w:rFonts w:ascii="GHEA Grapalat" w:hAnsi="GHEA Grapalat"/>
                <w:sz w:val="20"/>
                <w:szCs w:val="20"/>
              </w:rPr>
              <w:t>г</w:t>
            </w:r>
          </w:p>
        </w:tc>
      </w:tr>
      <w:tr w:rsidR="00DE56DD" w:rsidRPr="009F3DC7" w14:paraId="04B48C2A" w14:textId="77777777" w:rsidTr="00DE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trPr>
        <w:tc>
          <w:tcPr>
            <w:tcW w:w="919" w:type="dxa"/>
            <w:vAlign w:val="center"/>
          </w:tcPr>
          <w:p w14:paraId="05016F8C" w14:textId="77777777" w:rsidR="00DE56DD" w:rsidRPr="00DE56DD"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5584" w:type="dxa"/>
            <w:gridSpan w:val="2"/>
            <w:vAlign w:val="center"/>
          </w:tcPr>
          <w:p w14:paraId="2320F340" w14:textId="77777777" w:rsidR="00DE56DD" w:rsidRPr="00517562" w:rsidRDefault="00DE56DD" w:rsidP="00DE56DD">
            <w:pPr>
              <w:widowControl w:val="0"/>
              <w:spacing w:after="120"/>
              <w:rPr>
                <w:rFonts w:ascii="GHEA Grapalat" w:hAnsi="GHEA Grapalat"/>
                <w:sz w:val="20"/>
                <w:szCs w:val="20"/>
              </w:rPr>
            </w:pPr>
            <w:r w:rsidRPr="00DE56DD">
              <w:rPr>
                <w:rFonts w:ascii="GHEA Grapalat" w:hAnsi="GHEA Grapalat"/>
                <w:sz w:val="20"/>
                <w:szCs w:val="20"/>
              </w:rPr>
              <w:t xml:space="preserve">Ремонтные работы межхозяйственного канала </w:t>
            </w:r>
            <w:proofErr w:type="spellStart"/>
            <w:r w:rsidRPr="00DE56DD">
              <w:rPr>
                <w:rFonts w:ascii="GHEA Grapalat" w:hAnsi="GHEA Grapalat"/>
                <w:sz w:val="20"/>
                <w:szCs w:val="20"/>
              </w:rPr>
              <w:t>Ддмашен</w:t>
            </w:r>
            <w:proofErr w:type="spellEnd"/>
            <w:r w:rsidRPr="00DE56DD">
              <w:rPr>
                <w:rFonts w:ascii="GHEA Grapalat" w:hAnsi="GHEA Grapalat"/>
                <w:sz w:val="20"/>
                <w:szCs w:val="20"/>
              </w:rPr>
              <w:t xml:space="preserve"> (Раздан, </w:t>
            </w:r>
            <w:proofErr w:type="spellStart"/>
            <w:r w:rsidRPr="00DE56DD">
              <w:rPr>
                <w:rFonts w:ascii="GHEA Grapalat" w:hAnsi="GHEA Grapalat"/>
                <w:sz w:val="20"/>
                <w:szCs w:val="20"/>
              </w:rPr>
              <w:t>Джрарат</w:t>
            </w:r>
            <w:proofErr w:type="spellEnd"/>
            <w:r w:rsidRPr="00DE56DD">
              <w:rPr>
                <w:rFonts w:ascii="GHEA Grapalat" w:hAnsi="GHEA Grapalat"/>
                <w:sz w:val="20"/>
                <w:szCs w:val="20"/>
              </w:rPr>
              <w:t xml:space="preserve">) </w:t>
            </w:r>
          </w:p>
        </w:tc>
        <w:tc>
          <w:tcPr>
            <w:tcW w:w="1424" w:type="dxa"/>
            <w:gridSpan w:val="2"/>
            <w:vAlign w:val="center"/>
          </w:tcPr>
          <w:p w14:paraId="4220AA3A" w14:textId="77777777" w:rsidR="00DE56DD" w:rsidRPr="00517562" w:rsidRDefault="00DE56DD" w:rsidP="00DE56DD">
            <w:pPr>
              <w:widowControl w:val="0"/>
              <w:spacing w:after="120"/>
              <w:jc w:val="center"/>
              <w:rPr>
                <w:rFonts w:ascii="GHEA Grapalat" w:hAnsi="GHEA Grapalat"/>
                <w:sz w:val="20"/>
                <w:szCs w:val="20"/>
              </w:rPr>
            </w:pPr>
            <w:r w:rsidRPr="00DE56DD">
              <w:rPr>
                <w:rFonts w:ascii="GHEA Grapalat" w:hAnsi="GHEA Grapalat"/>
                <w:sz w:val="20"/>
                <w:szCs w:val="20"/>
              </w:rPr>
              <w:t>С даты подписания контракта</w:t>
            </w:r>
          </w:p>
        </w:tc>
        <w:tc>
          <w:tcPr>
            <w:tcW w:w="2217" w:type="dxa"/>
            <w:gridSpan w:val="3"/>
          </w:tcPr>
          <w:p w14:paraId="7A2F53F3" w14:textId="77777777" w:rsidR="00DE56DD" w:rsidRPr="00517562" w:rsidRDefault="00DE56DD" w:rsidP="00DE56DD">
            <w:pPr>
              <w:widowControl w:val="0"/>
              <w:spacing w:after="120"/>
              <w:rPr>
                <w:rFonts w:ascii="GHEA Grapalat" w:hAnsi="GHEA Grapalat"/>
                <w:sz w:val="20"/>
                <w:szCs w:val="20"/>
              </w:rPr>
            </w:pPr>
            <w:r w:rsidRPr="00DE56DD">
              <w:rPr>
                <w:rFonts w:ascii="GHEA Grapalat" w:hAnsi="GHEA Grapalat"/>
                <w:sz w:val="20"/>
                <w:szCs w:val="20"/>
              </w:rPr>
              <w:t>20 календарных дней, не позднее 10.06.2026</w:t>
            </w:r>
            <w:r>
              <w:rPr>
                <w:rFonts w:ascii="GHEA Grapalat" w:hAnsi="GHEA Grapalat"/>
                <w:sz w:val="20"/>
                <w:szCs w:val="20"/>
              </w:rPr>
              <w:t>г</w:t>
            </w:r>
          </w:p>
        </w:tc>
      </w:tr>
      <w:tr w:rsidR="00DE56DD" w:rsidRPr="009F3DC7" w14:paraId="5B9A6984" w14:textId="77777777" w:rsidTr="00DE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trPr>
        <w:tc>
          <w:tcPr>
            <w:tcW w:w="919" w:type="dxa"/>
            <w:vAlign w:val="center"/>
          </w:tcPr>
          <w:p w14:paraId="1D71D68A" w14:textId="77777777" w:rsidR="00DE56DD" w:rsidRPr="00517562"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5584" w:type="dxa"/>
            <w:gridSpan w:val="2"/>
            <w:vAlign w:val="center"/>
          </w:tcPr>
          <w:p w14:paraId="33403736" w14:textId="77777777" w:rsidR="00DE56DD" w:rsidRPr="00517562" w:rsidRDefault="00DE56DD" w:rsidP="00DE56DD">
            <w:pPr>
              <w:widowControl w:val="0"/>
              <w:spacing w:after="120"/>
              <w:rPr>
                <w:rFonts w:ascii="GHEA Grapalat" w:hAnsi="GHEA Grapalat"/>
                <w:sz w:val="20"/>
                <w:szCs w:val="20"/>
              </w:rPr>
            </w:pPr>
            <w:r w:rsidRPr="00DE56DD">
              <w:rPr>
                <w:rFonts w:ascii="GHEA Grapalat" w:hAnsi="GHEA Grapalat"/>
                <w:sz w:val="20"/>
                <w:szCs w:val="20"/>
              </w:rPr>
              <w:t xml:space="preserve">Ремонтные работы внутрихозяйственного канала </w:t>
            </w:r>
            <w:proofErr w:type="spellStart"/>
            <w:r w:rsidRPr="00DE56DD">
              <w:rPr>
                <w:rFonts w:ascii="GHEA Grapalat" w:hAnsi="GHEA Grapalat"/>
                <w:sz w:val="20"/>
                <w:szCs w:val="20"/>
              </w:rPr>
              <w:t>Алапарс</w:t>
            </w:r>
            <w:proofErr w:type="spellEnd"/>
            <w:r w:rsidRPr="00DE56DD">
              <w:rPr>
                <w:rFonts w:ascii="GHEA Grapalat" w:hAnsi="GHEA Grapalat"/>
                <w:sz w:val="20"/>
                <w:szCs w:val="20"/>
              </w:rPr>
              <w:t xml:space="preserve"> H-14 (</w:t>
            </w:r>
            <w:proofErr w:type="spellStart"/>
            <w:r w:rsidRPr="00DE56DD">
              <w:rPr>
                <w:rFonts w:ascii="GHEA Grapalat" w:hAnsi="GHEA Grapalat"/>
                <w:sz w:val="20"/>
                <w:szCs w:val="20"/>
              </w:rPr>
              <w:t>Алапарс</w:t>
            </w:r>
            <w:proofErr w:type="spellEnd"/>
            <w:r w:rsidRPr="00DE56DD">
              <w:rPr>
                <w:rFonts w:ascii="GHEA Grapalat" w:hAnsi="GHEA Grapalat"/>
                <w:sz w:val="20"/>
                <w:szCs w:val="20"/>
              </w:rPr>
              <w:t xml:space="preserve">) </w:t>
            </w:r>
          </w:p>
        </w:tc>
        <w:tc>
          <w:tcPr>
            <w:tcW w:w="1424" w:type="dxa"/>
            <w:gridSpan w:val="2"/>
            <w:vAlign w:val="center"/>
          </w:tcPr>
          <w:p w14:paraId="4192EC9B" w14:textId="77777777" w:rsidR="00DE56DD" w:rsidRPr="00517562" w:rsidRDefault="00DE56DD" w:rsidP="00DE56DD">
            <w:pPr>
              <w:widowControl w:val="0"/>
              <w:spacing w:after="120"/>
              <w:jc w:val="center"/>
              <w:rPr>
                <w:rFonts w:ascii="GHEA Grapalat" w:hAnsi="GHEA Grapalat"/>
                <w:sz w:val="20"/>
                <w:szCs w:val="20"/>
              </w:rPr>
            </w:pPr>
            <w:r w:rsidRPr="00DE56DD">
              <w:rPr>
                <w:rFonts w:ascii="GHEA Grapalat" w:hAnsi="GHEA Grapalat"/>
                <w:sz w:val="20"/>
                <w:szCs w:val="20"/>
              </w:rPr>
              <w:t>С даты подписания контракта</w:t>
            </w:r>
          </w:p>
        </w:tc>
        <w:tc>
          <w:tcPr>
            <w:tcW w:w="2217" w:type="dxa"/>
            <w:gridSpan w:val="3"/>
          </w:tcPr>
          <w:p w14:paraId="3C8BD5EB" w14:textId="1C2BE015" w:rsidR="00DE56DD" w:rsidRPr="00517562" w:rsidRDefault="00DE56DD" w:rsidP="00DE56DD">
            <w:pPr>
              <w:widowControl w:val="0"/>
              <w:spacing w:after="120"/>
              <w:rPr>
                <w:rFonts w:ascii="GHEA Grapalat" w:hAnsi="GHEA Grapalat"/>
                <w:sz w:val="20"/>
                <w:szCs w:val="20"/>
              </w:rPr>
            </w:pPr>
            <w:r w:rsidRPr="00DE56DD">
              <w:rPr>
                <w:rFonts w:ascii="GHEA Grapalat" w:hAnsi="GHEA Grapalat"/>
                <w:sz w:val="20"/>
                <w:szCs w:val="20"/>
              </w:rPr>
              <w:t xml:space="preserve">10 календарных дней, не позднее </w:t>
            </w:r>
            <w:r w:rsidR="006667C4" w:rsidRPr="006667C4">
              <w:rPr>
                <w:rFonts w:ascii="GHEA Grapalat" w:hAnsi="GHEA Grapalat"/>
                <w:sz w:val="20"/>
                <w:szCs w:val="20"/>
              </w:rPr>
              <w:t>31</w:t>
            </w:r>
            <w:r w:rsidRPr="00DE56DD">
              <w:rPr>
                <w:rFonts w:ascii="GHEA Grapalat" w:hAnsi="GHEA Grapalat"/>
                <w:sz w:val="20"/>
                <w:szCs w:val="20"/>
              </w:rPr>
              <w:t>.05.2026</w:t>
            </w:r>
            <w:r>
              <w:rPr>
                <w:rFonts w:ascii="GHEA Grapalat" w:hAnsi="GHEA Grapalat"/>
                <w:sz w:val="20"/>
                <w:szCs w:val="20"/>
              </w:rPr>
              <w:t>г</w:t>
            </w:r>
          </w:p>
        </w:tc>
      </w:tr>
      <w:tr w:rsidR="00DE56DD" w:rsidRPr="009F3DC7" w14:paraId="1F9507ED" w14:textId="77777777" w:rsidTr="00DE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trPr>
        <w:tc>
          <w:tcPr>
            <w:tcW w:w="919" w:type="dxa"/>
            <w:vAlign w:val="center"/>
          </w:tcPr>
          <w:p w14:paraId="4DCEE24A" w14:textId="77777777" w:rsidR="00DE56DD" w:rsidRPr="00517562" w:rsidRDefault="00DE56DD" w:rsidP="00DE56DD">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5584" w:type="dxa"/>
            <w:gridSpan w:val="2"/>
            <w:vAlign w:val="center"/>
          </w:tcPr>
          <w:p w14:paraId="14CC1BF5" w14:textId="77777777" w:rsidR="00DE56DD" w:rsidRPr="00517562" w:rsidRDefault="00DE56DD" w:rsidP="00DE56DD">
            <w:pPr>
              <w:widowControl w:val="0"/>
              <w:spacing w:after="120"/>
              <w:rPr>
                <w:rFonts w:ascii="GHEA Grapalat" w:hAnsi="GHEA Grapalat"/>
                <w:sz w:val="20"/>
                <w:szCs w:val="20"/>
              </w:rPr>
            </w:pPr>
            <w:r w:rsidRPr="008449CC">
              <w:t>Ремонтные работы межхозяйственного канала Раздан-</w:t>
            </w:r>
            <w:proofErr w:type="spellStart"/>
            <w:r w:rsidRPr="008449CC">
              <w:t>Солак</w:t>
            </w:r>
            <w:proofErr w:type="spellEnd"/>
            <w:r w:rsidRPr="008449CC">
              <w:t xml:space="preserve"> (Раздан) </w:t>
            </w:r>
          </w:p>
        </w:tc>
        <w:tc>
          <w:tcPr>
            <w:tcW w:w="1424" w:type="dxa"/>
            <w:gridSpan w:val="2"/>
            <w:vAlign w:val="center"/>
          </w:tcPr>
          <w:p w14:paraId="75594F22" w14:textId="77777777" w:rsidR="00DE56DD" w:rsidRPr="00517562" w:rsidRDefault="00DE56DD" w:rsidP="00DE56DD">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7E3DAFFA" w14:textId="14A3F8F1" w:rsidR="00DE56DD" w:rsidRPr="00517562" w:rsidRDefault="006667C4" w:rsidP="00DE56DD">
            <w:pPr>
              <w:widowControl w:val="0"/>
              <w:spacing w:after="120"/>
              <w:rPr>
                <w:rFonts w:ascii="GHEA Grapalat" w:hAnsi="GHEA Grapalat"/>
                <w:sz w:val="20"/>
                <w:szCs w:val="20"/>
              </w:rPr>
            </w:pPr>
            <w:r w:rsidRPr="006667C4">
              <w:t>2</w:t>
            </w:r>
            <w:r w:rsidR="00DE56DD" w:rsidRPr="008D08EB">
              <w:t>0</w:t>
            </w:r>
            <w:r w:rsidR="00DE56DD" w:rsidRPr="00C479F7">
              <w:t xml:space="preserve"> календарных дней, не позднее</w:t>
            </w:r>
            <w:r w:rsidR="00DE56DD">
              <w:t xml:space="preserve"> </w:t>
            </w:r>
            <w:r w:rsidRPr="006667C4">
              <w:t>31</w:t>
            </w:r>
            <w:r w:rsidR="00DE56DD">
              <w:rPr>
                <w:rFonts w:ascii="GHEA Grapalat" w:hAnsi="GHEA Grapalat"/>
                <w:sz w:val="20"/>
                <w:szCs w:val="20"/>
                <w:lang w:val="pt-BR"/>
              </w:rPr>
              <w:t>.05.2026</w:t>
            </w:r>
            <w:r w:rsidR="00DE56DD">
              <w:rPr>
                <w:rFonts w:ascii="GHEA Grapalat" w:hAnsi="GHEA Grapalat"/>
                <w:sz w:val="20"/>
                <w:szCs w:val="20"/>
              </w:rPr>
              <w:t>г</w:t>
            </w:r>
          </w:p>
        </w:tc>
      </w:tr>
      <w:tr w:rsidR="00DE56DD" w:rsidRPr="009F3DC7" w14:paraId="7F382A8C" w14:textId="77777777" w:rsidTr="00DE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trPr>
        <w:tc>
          <w:tcPr>
            <w:tcW w:w="919" w:type="dxa"/>
            <w:vAlign w:val="center"/>
          </w:tcPr>
          <w:p w14:paraId="335DDD8C" w14:textId="77777777" w:rsidR="00DE56DD" w:rsidRPr="006B0206" w:rsidRDefault="00DE56DD" w:rsidP="00DE56DD">
            <w:pPr>
              <w:widowControl w:val="0"/>
              <w:spacing w:after="120"/>
              <w:jc w:val="center"/>
              <w:rPr>
                <w:rFonts w:ascii="GHEA Grapalat" w:hAnsi="GHEA Grapalat"/>
                <w:sz w:val="20"/>
                <w:szCs w:val="20"/>
                <w:lang w:val="en-US"/>
              </w:rPr>
            </w:pPr>
            <w:r>
              <w:rPr>
                <w:rFonts w:ascii="GHEA Grapalat" w:hAnsi="GHEA Grapalat"/>
                <w:sz w:val="20"/>
                <w:szCs w:val="20"/>
                <w:lang w:val="en-US"/>
              </w:rPr>
              <w:t>6</w:t>
            </w:r>
          </w:p>
        </w:tc>
        <w:tc>
          <w:tcPr>
            <w:tcW w:w="5584" w:type="dxa"/>
            <w:gridSpan w:val="2"/>
            <w:vAlign w:val="center"/>
          </w:tcPr>
          <w:p w14:paraId="33092485" w14:textId="77777777" w:rsidR="00DE56DD" w:rsidRPr="00517562" w:rsidRDefault="00DE56DD" w:rsidP="00DE56DD">
            <w:pPr>
              <w:widowControl w:val="0"/>
              <w:spacing w:after="120"/>
              <w:rPr>
                <w:rFonts w:ascii="GHEA Grapalat" w:hAnsi="GHEA Grapalat"/>
                <w:sz w:val="20"/>
                <w:szCs w:val="20"/>
              </w:rPr>
            </w:pPr>
            <w:r>
              <w:t xml:space="preserve">Ремонтные работы </w:t>
            </w:r>
            <w:r w:rsidRPr="008449CC">
              <w:t>внутрихозяйстве</w:t>
            </w:r>
            <w:r>
              <w:t xml:space="preserve">нном канале </w:t>
            </w:r>
            <w:proofErr w:type="spellStart"/>
            <w:r>
              <w:t>Алапарс</w:t>
            </w:r>
            <w:proofErr w:type="spellEnd"/>
            <w:r>
              <w:t xml:space="preserve"> </w:t>
            </w:r>
            <w:r w:rsidRPr="008449CC">
              <w:t>H</w:t>
            </w:r>
            <w:r>
              <w:t xml:space="preserve"> -1 (</w:t>
            </w:r>
            <w:proofErr w:type="spellStart"/>
            <w:r>
              <w:t>Алапар</w:t>
            </w:r>
            <w:r w:rsidRPr="008449CC">
              <w:t>с</w:t>
            </w:r>
            <w:proofErr w:type="spellEnd"/>
            <w:r w:rsidRPr="008449CC">
              <w:t xml:space="preserve">) </w:t>
            </w:r>
          </w:p>
        </w:tc>
        <w:tc>
          <w:tcPr>
            <w:tcW w:w="1424" w:type="dxa"/>
            <w:gridSpan w:val="2"/>
            <w:vAlign w:val="center"/>
          </w:tcPr>
          <w:p w14:paraId="00CAC1EF" w14:textId="77777777" w:rsidR="00DE56DD" w:rsidRPr="00517562" w:rsidRDefault="00DE56DD" w:rsidP="00DE56DD">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7D7EA977" w14:textId="1392EF99" w:rsidR="00DE56DD" w:rsidRPr="00517562" w:rsidRDefault="00DE56DD" w:rsidP="00DE56DD">
            <w:pPr>
              <w:widowControl w:val="0"/>
              <w:spacing w:after="120"/>
              <w:rPr>
                <w:rFonts w:ascii="GHEA Grapalat" w:hAnsi="GHEA Grapalat"/>
                <w:sz w:val="20"/>
                <w:szCs w:val="20"/>
              </w:rPr>
            </w:pPr>
            <w:r w:rsidRPr="008D08EB">
              <w:t>10</w:t>
            </w:r>
            <w:r w:rsidRPr="00C479F7">
              <w:t xml:space="preserve"> календарных дней, не позднее</w:t>
            </w:r>
            <w:r>
              <w:t xml:space="preserve"> </w:t>
            </w:r>
            <w:r w:rsidR="006667C4" w:rsidRPr="006667C4">
              <w:rPr>
                <w:rFonts w:ascii="GHEA Grapalat" w:hAnsi="GHEA Grapalat"/>
                <w:sz w:val="20"/>
                <w:szCs w:val="20"/>
              </w:rPr>
              <w:t>31</w:t>
            </w:r>
            <w:r>
              <w:rPr>
                <w:rFonts w:ascii="GHEA Grapalat" w:hAnsi="GHEA Grapalat"/>
                <w:sz w:val="20"/>
                <w:szCs w:val="20"/>
                <w:lang w:val="pt-BR"/>
              </w:rPr>
              <w:t>.05.2026</w:t>
            </w:r>
            <w:r>
              <w:rPr>
                <w:rFonts w:ascii="GHEA Grapalat" w:hAnsi="GHEA Grapalat"/>
                <w:sz w:val="20"/>
                <w:szCs w:val="20"/>
              </w:rPr>
              <w:t>г</w:t>
            </w:r>
          </w:p>
        </w:tc>
      </w:tr>
    </w:tbl>
    <w:p w14:paraId="417FC871" w14:textId="77777777" w:rsidR="006B0206" w:rsidRDefault="006B0206" w:rsidP="00BB28C8">
      <w:pPr>
        <w:widowControl w:val="0"/>
        <w:spacing w:after="160" w:line="360" w:lineRule="auto"/>
        <w:ind w:firstLine="567"/>
        <w:jc w:val="both"/>
        <w:outlineLvl w:val="3"/>
        <w:rPr>
          <w:rFonts w:ascii="GHEA Grapalat" w:hAnsi="GHEA Grapalat"/>
          <w:i/>
        </w:rPr>
      </w:pPr>
    </w:p>
    <w:p w14:paraId="7F7AE93D" w14:textId="77777777" w:rsidR="006667C4" w:rsidRPr="00CD2E1D" w:rsidRDefault="006667C4" w:rsidP="006667C4">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Pr>
          <w:rFonts w:ascii="GHEA Grapalat" w:hAnsi="GHEA Grapalat"/>
          <w:b/>
          <w:lang w:val="hy-AM"/>
        </w:rPr>
        <w:t>*</w:t>
      </w:r>
    </w:p>
    <w:tbl>
      <w:tblPr>
        <w:tblW w:w="10144" w:type="dxa"/>
        <w:tblInd w:w="108" w:type="dxa"/>
        <w:tblLook w:val="04A0" w:firstRow="1" w:lastRow="0" w:firstColumn="1" w:lastColumn="0" w:noHBand="0" w:noVBand="1"/>
      </w:tblPr>
      <w:tblGrid>
        <w:gridCol w:w="919"/>
        <w:gridCol w:w="4620"/>
        <w:gridCol w:w="964"/>
        <w:gridCol w:w="353"/>
        <w:gridCol w:w="1071"/>
        <w:gridCol w:w="359"/>
        <w:gridCol w:w="1795"/>
        <w:gridCol w:w="63"/>
      </w:tblGrid>
      <w:tr w:rsidR="006667C4" w14:paraId="65F2DE53" w14:textId="77777777" w:rsidTr="00EE1E0B">
        <w:trPr>
          <w:gridAfter w:val="1"/>
          <w:wAfter w:w="63" w:type="dxa"/>
          <w:trHeight w:val="284"/>
        </w:trPr>
        <w:tc>
          <w:tcPr>
            <w:tcW w:w="10081" w:type="dxa"/>
            <w:gridSpan w:val="7"/>
            <w:tcBorders>
              <w:top w:val="nil"/>
              <w:left w:val="nil"/>
              <w:bottom w:val="nil"/>
              <w:right w:val="nil"/>
            </w:tcBorders>
            <w:shd w:val="clear" w:color="auto" w:fill="auto"/>
            <w:noWrap/>
            <w:vAlign w:val="bottom"/>
            <w:hideMark/>
          </w:tcPr>
          <w:p w14:paraId="2952BB94" w14:textId="5CC5C2FF" w:rsidR="006667C4" w:rsidRDefault="006667C4" w:rsidP="006667C4">
            <w:pPr>
              <w:jc w:val="center"/>
              <w:rPr>
                <w:rFonts w:ascii="Calibri" w:hAnsi="Calibri" w:cs="Calibri"/>
                <w:sz w:val="22"/>
                <w:szCs w:val="22"/>
              </w:rPr>
            </w:pPr>
            <w:r w:rsidRPr="00C168F3">
              <w:rPr>
                <w:rFonts w:ascii="Calibri" w:hAnsi="Calibri" w:cs="Calibri"/>
              </w:rPr>
              <w:t>Ремонт</w:t>
            </w:r>
            <w:r w:rsidRPr="00C168F3">
              <w:t xml:space="preserve"> </w:t>
            </w:r>
            <w:r>
              <w:rPr>
                <w:rFonts w:ascii="Calibri" w:hAnsi="Calibri" w:cs="Calibri"/>
              </w:rPr>
              <w:t>межхозяйственн</w:t>
            </w:r>
            <w:r w:rsidRPr="00C168F3">
              <w:rPr>
                <w:rFonts w:ascii="Calibri" w:hAnsi="Calibri" w:cs="Calibri"/>
              </w:rPr>
              <w:t>ых</w:t>
            </w:r>
            <w:r w:rsidRPr="00C168F3">
              <w:t xml:space="preserve"> </w:t>
            </w:r>
            <w:r w:rsidRPr="00C168F3">
              <w:rPr>
                <w:rFonts w:ascii="Calibri" w:hAnsi="Calibri" w:cs="Calibri"/>
              </w:rPr>
              <w:t>и</w:t>
            </w:r>
            <w:r w:rsidRPr="00C168F3">
              <w:t xml:space="preserve"> </w:t>
            </w:r>
            <w:r w:rsidRPr="00C168F3">
              <w:rPr>
                <w:rFonts w:ascii="Calibri" w:hAnsi="Calibri" w:cs="Calibri"/>
              </w:rPr>
              <w:t>внутри</w:t>
            </w:r>
            <w:r>
              <w:rPr>
                <w:rFonts w:ascii="Calibri" w:hAnsi="Calibri" w:cs="Calibri"/>
              </w:rPr>
              <w:t>хозяйственн</w:t>
            </w:r>
            <w:r w:rsidRPr="00C168F3">
              <w:rPr>
                <w:rFonts w:ascii="Calibri" w:hAnsi="Calibri" w:cs="Calibri"/>
              </w:rPr>
              <w:t>ых</w:t>
            </w:r>
            <w:r w:rsidRPr="00C168F3">
              <w:t xml:space="preserve"> </w:t>
            </w:r>
            <w:r w:rsidRPr="00C168F3">
              <w:rPr>
                <w:rFonts w:ascii="Calibri" w:hAnsi="Calibri" w:cs="Calibri"/>
              </w:rPr>
              <w:t>сетей</w:t>
            </w:r>
            <w:r w:rsidRPr="00C168F3">
              <w:t xml:space="preserve"> </w:t>
            </w:r>
            <w:r w:rsidRPr="00C168F3">
              <w:rPr>
                <w:rFonts w:ascii="Calibri" w:hAnsi="Calibri" w:cs="Calibri"/>
              </w:rPr>
              <w:t>участка</w:t>
            </w:r>
            <w:r w:rsidRPr="00C168F3">
              <w:t xml:space="preserve"> </w:t>
            </w:r>
            <w:proofErr w:type="spellStart"/>
            <w:r w:rsidRPr="00ED33D5">
              <w:rPr>
                <w:rFonts w:ascii="Calibri" w:hAnsi="Calibri" w:cs="Calibri"/>
              </w:rPr>
              <w:t>Гарни</w:t>
            </w:r>
            <w:proofErr w:type="spellEnd"/>
          </w:p>
        </w:tc>
      </w:tr>
      <w:tr w:rsidR="006667C4" w14:paraId="62376CAF" w14:textId="77777777" w:rsidTr="008117F6">
        <w:trPr>
          <w:gridAfter w:val="2"/>
          <w:wAfter w:w="1858" w:type="dxa"/>
          <w:trHeight w:val="284"/>
        </w:trPr>
        <w:tc>
          <w:tcPr>
            <w:tcW w:w="5539" w:type="dxa"/>
            <w:gridSpan w:val="2"/>
            <w:tcBorders>
              <w:top w:val="nil"/>
              <w:left w:val="nil"/>
              <w:bottom w:val="nil"/>
              <w:right w:val="nil"/>
            </w:tcBorders>
            <w:shd w:val="clear" w:color="auto" w:fill="auto"/>
            <w:noWrap/>
            <w:vAlign w:val="bottom"/>
            <w:hideMark/>
          </w:tcPr>
          <w:p w14:paraId="314813E2" w14:textId="64219A61" w:rsidR="006667C4" w:rsidRPr="006667C4" w:rsidRDefault="006667C4" w:rsidP="008117F6">
            <w:pPr>
              <w:rPr>
                <w:rFonts w:ascii="Calibri" w:hAnsi="Calibri" w:cs="Calibri"/>
                <w:sz w:val="22"/>
                <w:szCs w:val="22"/>
                <w:lang w:val="en-US"/>
              </w:rPr>
            </w:pPr>
            <w:r>
              <w:rPr>
                <w:rFonts w:ascii="Calibri" w:hAnsi="Calibri" w:cs="Calibri"/>
                <w:sz w:val="22"/>
                <w:szCs w:val="22"/>
              </w:rPr>
              <w:t xml:space="preserve">ЛОТ </w:t>
            </w:r>
            <w:r>
              <w:rPr>
                <w:rFonts w:ascii="Calibri" w:hAnsi="Calibri" w:cs="Calibri"/>
                <w:sz w:val="22"/>
                <w:szCs w:val="22"/>
                <w:lang w:val="en-US"/>
              </w:rPr>
              <w:t>5</w:t>
            </w:r>
          </w:p>
        </w:tc>
        <w:tc>
          <w:tcPr>
            <w:tcW w:w="1317" w:type="dxa"/>
            <w:gridSpan w:val="2"/>
            <w:tcBorders>
              <w:top w:val="nil"/>
              <w:left w:val="nil"/>
              <w:bottom w:val="nil"/>
              <w:right w:val="nil"/>
            </w:tcBorders>
            <w:shd w:val="clear" w:color="auto" w:fill="auto"/>
            <w:noWrap/>
            <w:vAlign w:val="bottom"/>
            <w:hideMark/>
          </w:tcPr>
          <w:p w14:paraId="352F9700" w14:textId="77777777" w:rsidR="006667C4" w:rsidRDefault="006667C4" w:rsidP="008117F6">
            <w:pPr>
              <w:rPr>
                <w:rFonts w:ascii="Calibri" w:hAnsi="Calibri" w:cs="Calibri"/>
                <w:sz w:val="22"/>
                <w:szCs w:val="22"/>
              </w:rPr>
            </w:pPr>
          </w:p>
        </w:tc>
        <w:tc>
          <w:tcPr>
            <w:tcW w:w="1430" w:type="dxa"/>
            <w:gridSpan w:val="2"/>
            <w:tcBorders>
              <w:top w:val="nil"/>
              <w:left w:val="nil"/>
              <w:bottom w:val="nil"/>
              <w:right w:val="nil"/>
            </w:tcBorders>
            <w:shd w:val="clear" w:color="auto" w:fill="auto"/>
            <w:noWrap/>
            <w:vAlign w:val="bottom"/>
            <w:hideMark/>
          </w:tcPr>
          <w:p w14:paraId="7DC0A2ED" w14:textId="77777777" w:rsidR="006667C4" w:rsidRDefault="006667C4" w:rsidP="008117F6">
            <w:pPr>
              <w:rPr>
                <w:sz w:val="20"/>
                <w:szCs w:val="20"/>
              </w:rPr>
            </w:pPr>
          </w:p>
        </w:tc>
      </w:tr>
      <w:tr w:rsidR="006667C4" w:rsidRPr="009F3DC7" w14:paraId="6FFA4BFD"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jc w:val="center"/>
        </w:trPr>
        <w:tc>
          <w:tcPr>
            <w:tcW w:w="919" w:type="dxa"/>
            <w:vMerge w:val="restart"/>
            <w:vAlign w:val="center"/>
          </w:tcPr>
          <w:p w14:paraId="035168E5" w14:textId="77777777" w:rsidR="006667C4" w:rsidRPr="00517562" w:rsidRDefault="006667C4" w:rsidP="008117F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5584" w:type="dxa"/>
            <w:gridSpan w:val="2"/>
            <w:vMerge w:val="restart"/>
            <w:vAlign w:val="center"/>
          </w:tcPr>
          <w:p w14:paraId="6531BB35" w14:textId="77777777" w:rsidR="006667C4" w:rsidRPr="00517562" w:rsidRDefault="006667C4" w:rsidP="008117F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3FE7CBEE" w14:textId="77777777" w:rsidR="006667C4" w:rsidRPr="00517562" w:rsidRDefault="006667C4" w:rsidP="008117F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641" w:type="dxa"/>
            <w:gridSpan w:val="5"/>
            <w:vAlign w:val="center"/>
          </w:tcPr>
          <w:p w14:paraId="3A87349D" w14:textId="77777777" w:rsidR="006667C4" w:rsidRPr="00517562" w:rsidRDefault="006667C4" w:rsidP="008117F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p>
        </w:tc>
      </w:tr>
      <w:tr w:rsidR="006667C4" w:rsidRPr="009F3DC7" w14:paraId="5267C696"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86"/>
          <w:jc w:val="center"/>
        </w:trPr>
        <w:tc>
          <w:tcPr>
            <w:tcW w:w="919" w:type="dxa"/>
            <w:vMerge/>
            <w:vAlign w:val="center"/>
          </w:tcPr>
          <w:p w14:paraId="70422AC2" w14:textId="77777777" w:rsidR="006667C4" w:rsidRPr="00517562" w:rsidRDefault="006667C4" w:rsidP="008117F6">
            <w:pPr>
              <w:widowControl w:val="0"/>
              <w:spacing w:after="120"/>
              <w:jc w:val="both"/>
              <w:rPr>
                <w:rFonts w:ascii="GHEA Grapalat" w:hAnsi="GHEA Grapalat"/>
                <w:sz w:val="20"/>
                <w:szCs w:val="20"/>
              </w:rPr>
            </w:pPr>
          </w:p>
        </w:tc>
        <w:tc>
          <w:tcPr>
            <w:tcW w:w="5584" w:type="dxa"/>
            <w:gridSpan w:val="2"/>
            <w:vMerge/>
          </w:tcPr>
          <w:p w14:paraId="356F4C70" w14:textId="77777777" w:rsidR="006667C4" w:rsidRPr="00517562" w:rsidRDefault="006667C4" w:rsidP="008117F6">
            <w:pPr>
              <w:widowControl w:val="0"/>
              <w:spacing w:after="120"/>
              <w:rPr>
                <w:rFonts w:ascii="GHEA Grapalat" w:hAnsi="GHEA Grapalat"/>
                <w:sz w:val="20"/>
                <w:szCs w:val="20"/>
              </w:rPr>
            </w:pPr>
          </w:p>
        </w:tc>
        <w:tc>
          <w:tcPr>
            <w:tcW w:w="1424" w:type="dxa"/>
            <w:gridSpan w:val="2"/>
            <w:vAlign w:val="center"/>
          </w:tcPr>
          <w:p w14:paraId="09D43730" w14:textId="77777777" w:rsidR="006667C4" w:rsidRPr="00517562" w:rsidRDefault="006667C4" w:rsidP="008117F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217" w:type="dxa"/>
            <w:gridSpan w:val="3"/>
            <w:vAlign w:val="center"/>
          </w:tcPr>
          <w:p w14:paraId="2D55DF64" w14:textId="77777777" w:rsidR="006667C4" w:rsidRPr="00517562" w:rsidRDefault="006667C4" w:rsidP="008117F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6667C4" w:rsidRPr="009F3DC7" w14:paraId="3C6B2EE8"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723A385D" w14:textId="77777777" w:rsidR="006667C4" w:rsidRPr="00517562" w:rsidRDefault="006667C4" w:rsidP="008117F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5584" w:type="dxa"/>
            <w:gridSpan w:val="2"/>
            <w:vAlign w:val="center"/>
          </w:tcPr>
          <w:p w14:paraId="18416318" w14:textId="0E1061B1" w:rsidR="006667C4" w:rsidRPr="00C534DD" w:rsidRDefault="006667C4" w:rsidP="006667C4">
            <w:r w:rsidRPr="008449CC">
              <w:t xml:space="preserve">Ремонтные работы межхозяйственного </w:t>
            </w:r>
            <w:r w:rsidRPr="00803E9E">
              <w:t xml:space="preserve">магистрального канала </w:t>
            </w:r>
            <w:proofErr w:type="spellStart"/>
            <w:r w:rsidRPr="00803E9E">
              <w:t>Гарни</w:t>
            </w:r>
            <w:proofErr w:type="spellEnd"/>
          </w:p>
          <w:p w14:paraId="3E9139C0" w14:textId="1F835242" w:rsidR="006667C4" w:rsidRPr="006667C4" w:rsidRDefault="006667C4" w:rsidP="006667C4">
            <w:pPr>
              <w:widowControl w:val="0"/>
              <w:spacing w:after="120"/>
            </w:pPr>
          </w:p>
        </w:tc>
        <w:tc>
          <w:tcPr>
            <w:tcW w:w="1424" w:type="dxa"/>
            <w:gridSpan w:val="2"/>
            <w:vAlign w:val="center"/>
          </w:tcPr>
          <w:p w14:paraId="64615F3A" w14:textId="77777777" w:rsidR="006667C4" w:rsidRPr="00517562" w:rsidRDefault="006667C4" w:rsidP="008117F6">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068F242B" w14:textId="55E22D97" w:rsidR="006667C4" w:rsidRPr="00517562" w:rsidRDefault="006667C4" w:rsidP="008117F6">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Pr="006667C4">
              <w:rPr>
                <w:rFonts w:ascii="GHEA Grapalat" w:hAnsi="GHEA Grapalat"/>
                <w:sz w:val="20"/>
                <w:szCs w:val="20"/>
              </w:rPr>
              <w:t>20</w:t>
            </w:r>
            <w:r>
              <w:rPr>
                <w:rFonts w:ascii="GHEA Grapalat" w:hAnsi="GHEA Grapalat"/>
                <w:sz w:val="20"/>
                <w:szCs w:val="20"/>
                <w:lang w:val="pt-BR"/>
              </w:rPr>
              <w:t>.0</w:t>
            </w:r>
            <w:r>
              <w:rPr>
                <w:rFonts w:ascii="GHEA Grapalat" w:hAnsi="GHEA Grapalat"/>
                <w:sz w:val="20"/>
                <w:szCs w:val="20"/>
                <w:lang w:val="pt-BR"/>
              </w:rPr>
              <w:t>5</w:t>
            </w:r>
            <w:r>
              <w:rPr>
                <w:rFonts w:ascii="GHEA Grapalat" w:hAnsi="GHEA Grapalat"/>
                <w:sz w:val="20"/>
                <w:szCs w:val="20"/>
                <w:lang w:val="pt-BR"/>
              </w:rPr>
              <w:t>.2026</w:t>
            </w:r>
            <w:r>
              <w:rPr>
                <w:rFonts w:ascii="GHEA Grapalat" w:hAnsi="GHEA Grapalat"/>
                <w:sz w:val="20"/>
                <w:szCs w:val="20"/>
              </w:rPr>
              <w:t>г</w:t>
            </w:r>
          </w:p>
        </w:tc>
      </w:tr>
      <w:tr w:rsidR="006667C4" w:rsidRPr="009F3DC7" w14:paraId="2A81EBA3"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76F35757" w14:textId="77777777" w:rsidR="006667C4" w:rsidRPr="00517562" w:rsidRDefault="006667C4" w:rsidP="006667C4">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5584" w:type="dxa"/>
            <w:gridSpan w:val="2"/>
            <w:vAlign w:val="center"/>
          </w:tcPr>
          <w:p w14:paraId="706A955F" w14:textId="7BBFE40C" w:rsidR="006667C4" w:rsidRPr="00517562" w:rsidRDefault="006667C4" w:rsidP="006667C4">
            <w:pPr>
              <w:widowControl w:val="0"/>
              <w:spacing w:after="120"/>
              <w:rPr>
                <w:rFonts w:ascii="GHEA Grapalat" w:hAnsi="GHEA Grapalat"/>
                <w:sz w:val="20"/>
                <w:szCs w:val="20"/>
              </w:rPr>
            </w:pPr>
            <w:r w:rsidRPr="00803E9E">
              <w:t xml:space="preserve">Ремонтные работы разделителя R4 в общине </w:t>
            </w:r>
            <w:proofErr w:type="spellStart"/>
            <w:r w:rsidRPr="00803E9E">
              <w:t>Гарни</w:t>
            </w:r>
            <w:proofErr w:type="spellEnd"/>
          </w:p>
        </w:tc>
        <w:tc>
          <w:tcPr>
            <w:tcW w:w="1424" w:type="dxa"/>
            <w:gridSpan w:val="2"/>
            <w:vAlign w:val="center"/>
          </w:tcPr>
          <w:p w14:paraId="43F14596" w14:textId="77777777" w:rsidR="006667C4" w:rsidRPr="00517562" w:rsidRDefault="006667C4" w:rsidP="006667C4">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1A0770DF" w14:textId="6F200F03" w:rsidR="006667C4" w:rsidRPr="00517562" w:rsidRDefault="006667C4" w:rsidP="006667C4">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Pr="006667C4">
              <w:rPr>
                <w:rFonts w:ascii="GHEA Grapalat" w:hAnsi="GHEA Grapalat"/>
                <w:sz w:val="20"/>
                <w:szCs w:val="20"/>
              </w:rPr>
              <w:t>20</w:t>
            </w:r>
            <w:r>
              <w:rPr>
                <w:rFonts w:ascii="GHEA Grapalat" w:hAnsi="GHEA Grapalat"/>
                <w:sz w:val="20"/>
                <w:szCs w:val="20"/>
                <w:lang w:val="pt-BR"/>
              </w:rPr>
              <w:t>.05.2026</w:t>
            </w:r>
            <w:r>
              <w:rPr>
                <w:rFonts w:ascii="GHEA Grapalat" w:hAnsi="GHEA Grapalat"/>
                <w:sz w:val="20"/>
                <w:szCs w:val="20"/>
              </w:rPr>
              <w:t>г</w:t>
            </w:r>
          </w:p>
        </w:tc>
      </w:tr>
      <w:tr w:rsidR="006667C4" w:rsidRPr="009F3DC7" w14:paraId="33BEBE8A"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553990C6" w14:textId="77777777" w:rsidR="006667C4" w:rsidRPr="00517562" w:rsidRDefault="006667C4" w:rsidP="006667C4">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5584" w:type="dxa"/>
            <w:gridSpan w:val="2"/>
            <w:vAlign w:val="center"/>
          </w:tcPr>
          <w:p w14:paraId="2404CAEB" w14:textId="4D8888B5" w:rsidR="006667C4" w:rsidRPr="00517562" w:rsidRDefault="006667C4" w:rsidP="006667C4">
            <w:pPr>
              <w:widowControl w:val="0"/>
              <w:spacing w:after="120"/>
              <w:rPr>
                <w:rFonts w:ascii="GHEA Grapalat" w:hAnsi="GHEA Grapalat"/>
                <w:sz w:val="20"/>
                <w:szCs w:val="20"/>
              </w:rPr>
            </w:pPr>
            <w:r w:rsidRPr="00803E9E">
              <w:t>Ремонтные работы разделителя R</w:t>
            </w:r>
            <w:r w:rsidRPr="006667C4">
              <w:t>2</w:t>
            </w:r>
            <w:r w:rsidRPr="00803E9E">
              <w:t xml:space="preserve"> в общине </w:t>
            </w:r>
            <w:proofErr w:type="spellStart"/>
            <w:r w:rsidRPr="00803E9E">
              <w:t>Гарни</w:t>
            </w:r>
            <w:proofErr w:type="spellEnd"/>
            <w:r w:rsidRPr="00517562">
              <w:rPr>
                <w:rFonts w:ascii="GHEA Grapalat" w:hAnsi="GHEA Grapalat"/>
                <w:sz w:val="20"/>
                <w:szCs w:val="20"/>
              </w:rPr>
              <w:t xml:space="preserve"> </w:t>
            </w:r>
          </w:p>
        </w:tc>
        <w:tc>
          <w:tcPr>
            <w:tcW w:w="1424" w:type="dxa"/>
            <w:gridSpan w:val="2"/>
            <w:vAlign w:val="center"/>
          </w:tcPr>
          <w:p w14:paraId="66E97049" w14:textId="77777777" w:rsidR="006667C4" w:rsidRPr="00517562" w:rsidRDefault="006667C4" w:rsidP="006667C4">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24859556" w14:textId="0AEC95C1" w:rsidR="006667C4" w:rsidRPr="00517562" w:rsidRDefault="006667C4" w:rsidP="006667C4">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Pr="006667C4">
              <w:rPr>
                <w:rFonts w:ascii="GHEA Grapalat" w:hAnsi="GHEA Grapalat"/>
                <w:sz w:val="20"/>
                <w:szCs w:val="20"/>
              </w:rPr>
              <w:t>20</w:t>
            </w:r>
            <w:r>
              <w:rPr>
                <w:rFonts w:ascii="GHEA Grapalat" w:hAnsi="GHEA Grapalat"/>
                <w:sz w:val="20"/>
                <w:szCs w:val="20"/>
                <w:lang w:val="pt-BR"/>
              </w:rPr>
              <w:t>.05.2026</w:t>
            </w:r>
            <w:r>
              <w:rPr>
                <w:rFonts w:ascii="GHEA Grapalat" w:hAnsi="GHEA Grapalat"/>
                <w:sz w:val="20"/>
                <w:szCs w:val="20"/>
              </w:rPr>
              <w:t>г</w:t>
            </w:r>
          </w:p>
        </w:tc>
      </w:tr>
      <w:tr w:rsidR="006667C4" w:rsidRPr="009F3DC7" w14:paraId="01B0C746"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37A073BF" w14:textId="77777777" w:rsidR="006667C4" w:rsidRPr="00517562" w:rsidRDefault="006667C4" w:rsidP="006667C4">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5584" w:type="dxa"/>
            <w:gridSpan w:val="2"/>
            <w:vAlign w:val="center"/>
          </w:tcPr>
          <w:p w14:paraId="113714A6" w14:textId="0F9B0EF7" w:rsidR="006667C4" w:rsidRPr="00517562" w:rsidRDefault="006667C4" w:rsidP="006667C4">
            <w:pPr>
              <w:widowControl w:val="0"/>
              <w:spacing w:after="120"/>
              <w:rPr>
                <w:rFonts w:ascii="GHEA Grapalat" w:hAnsi="GHEA Grapalat"/>
                <w:sz w:val="20"/>
                <w:szCs w:val="20"/>
              </w:rPr>
            </w:pPr>
            <w:r w:rsidRPr="00803E9E">
              <w:t>Ремонтные работы разделителя R</w:t>
            </w:r>
            <w:r w:rsidRPr="006667C4">
              <w:t>5</w:t>
            </w:r>
            <w:r w:rsidRPr="00803E9E">
              <w:t xml:space="preserve"> в общине </w:t>
            </w:r>
            <w:proofErr w:type="spellStart"/>
            <w:r w:rsidRPr="00803E9E">
              <w:t>Гарни</w:t>
            </w:r>
            <w:proofErr w:type="spellEnd"/>
            <w:r w:rsidRPr="00517562">
              <w:rPr>
                <w:rFonts w:ascii="GHEA Grapalat" w:hAnsi="GHEA Grapalat"/>
                <w:sz w:val="20"/>
                <w:szCs w:val="20"/>
              </w:rPr>
              <w:t xml:space="preserve"> </w:t>
            </w:r>
          </w:p>
        </w:tc>
        <w:tc>
          <w:tcPr>
            <w:tcW w:w="1424" w:type="dxa"/>
            <w:gridSpan w:val="2"/>
            <w:vAlign w:val="center"/>
          </w:tcPr>
          <w:p w14:paraId="091FE280" w14:textId="77777777" w:rsidR="006667C4" w:rsidRPr="00517562" w:rsidRDefault="006667C4" w:rsidP="006667C4">
            <w:pPr>
              <w:widowControl w:val="0"/>
              <w:spacing w:after="120"/>
              <w:jc w:val="center"/>
              <w:rPr>
                <w:rFonts w:ascii="GHEA Grapalat" w:hAnsi="GHEA Grapalat"/>
                <w:sz w:val="20"/>
                <w:szCs w:val="20"/>
              </w:rPr>
            </w:pPr>
            <w:r>
              <w:t xml:space="preserve">С даты подписания </w:t>
            </w:r>
            <w:r>
              <w:lastRenderedPageBreak/>
              <w:t>контракта</w:t>
            </w:r>
          </w:p>
        </w:tc>
        <w:tc>
          <w:tcPr>
            <w:tcW w:w="2217" w:type="dxa"/>
            <w:gridSpan w:val="3"/>
          </w:tcPr>
          <w:p w14:paraId="2740F2D6" w14:textId="10814850" w:rsidR="006667C4" w:rsidRPr="00517562" w:rsidRDefault="006667C4" w:rsidP="006667C4">
            <w:pPr>
              <w:widowControl w:val="0"/>
              <w:spacing w:after="120"/>
              <w:rPr>
                <w:rFonts w:ascii="GHEA Grapalat" w:hAnsi="GHEA Grapalat"/>
                <w:sz w:val="20"/>
                <w:szCs w:val="20"/>
              </w:rPr>
            </w:pPr>
            <w:r w:rsidRPr="008D08EB">
              <w:lastRenderedPageBreak/>
              <w:t xml:space="preserve">10 </w:t>
            </w:r>
            <w:r w:rsidRPr="00C479F7">
              <w:t>календарных дней, не позднее</w:t>
            </w:r>
            <w:r>
              <w:t xml:space="preserve"> </w:t>
            </w:r>
            <w:r w:rsidRPr="006667C4">
              <w:rPr>
                <w:rFonts w:ascii="GHEA Grapalat" w:hAnsi="GHEA Grapalat"/>
                <w:sz w:val="20"/>
                <w:szCs w:val="20"/>
              </w:rPr>
              <w:lastRenderedPageBreak/>
              <w:t>20</w:t>
            </w:r>
            <w:r>
              <w:rPr>
                <w:rFonts w:ascii="GHEA Grapalat" w:hAnsi="GHEA Grapalat"/>
                <w:sz w:val="20"/>
                <w:szCs w:val="20"/>
                <w:lang w:val="pt-BR"/>
              </w:rPr>
              <w:t>.05.2026</w:t>
            </w:r>
            <w:r>
              <w:rPr>
                <w:rFonts w:ascii="GHEA Grapalat" w:hAnsi="GHEA Grapalat"/>
                <w:sz w:val="20"/>
                <w:szCs w:val="20"/>
              </w:rPr>
              <w:t>г</w:t>
            </w:r>
          </w:p>
        </w:tc>
      </w:tr>
      <w:tr w:rsidR="006667C4" w:rsidRPr="009F3DC7" w14:paraId="595F14BF"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75D97F80" w14:textId="77777777" w:rsidR="006667C4" w:rsidRPr="00517562" w:rsidRDefault="006667C4" w:rsidP="006667C4">
            <w:pPr>
              <w:widowControl w:val="0"/>
              <w:spacing w:after="120"/>
              <w:jc w:val="center"/>
              <w:rPr>
                <w:rFonts w:ascii="GHEA Grapalat" w:hAnsi="GHEA Grapalat"/>
                <w:sz w:val="20"/>
                <w:szCs w:val="20"/>
              </w:rPr>
            </w:pPr>
            <w:r w:rsidRPr="00517562">
              <w:rPr>
                <w:rFonts w:ascii="GHEA Grapalat" w:hAnsi="GHEA Grapalat"/>
                <w:sz w:val="20"/>
                <w:szCs w:val="20"/>
              </w:rPr>
              <w:lastRenderedPageBreak/>
              <w:t>5</w:t>
            </w:r>
          </w:p>
        </w:tc>
        <w:tc>
          <w:tcPr>
            <w:tcW w:w="5584" w:type="dxa"/>
            <w:gridSpan w:val="2"/>
            <w:vAlign w:val="center"/>
          </w:tcPr>
          <w:p w14:paraId="155D0FDD" w14:textId="4F0EFE95" w:rsidR="006667C4" w:rsidRPr="00517562" w:rsidRDefault="006667C4" w:rsidP="006667C4">
            <w:pPr>
              <w:widowControl w:val="0"/>
              <w:spacing w:after="120"/>
              <w:rPr>
                <w:rFonts w:ascii="GHEA Grapalat" w:hAnsi="GHEA Grapalat"/>
                <w:sz w:val="20"/>
                <w:szCs w:val="20"/>
              </w:rPr>
            </w:pPr>
            <w:r w:rsidRPr="008449CC">
              <w:t>Ремонтные работы</w:t>
            </w:r>
            <w:r w:rsidRPr="00AB60D2">
              <w:t xml:space="preserve"> внутрихоз</w:t>
            </w:r>
            <w:r>
              <w:t xml:space="preserve">яйственных сетей в общине </w:t>
            </w:r>
            <w:proofErr w:type="spellStart"/>
            <w:r w:rsidRPr="006667C4">
              <w:t>Гохта</w:t>
            </w:r>
            <w:proofErr w:type="spellEnd"/>
            <w:r w:rsidRPr="006667C4">
              <w:t xml:space="preserve"> </w:t>
            </w:r>
          </w:p>
        </w:tc>
        <w:tc>
          <w:tcPr>
            <w:tcW w:w="1424" w:type="dxa"/>
            <w:gridSpan w:val="2"/>
            <w:vAlign w:val="center"/>
          </w:tcPr>
          <w:p w14:paraId="2E364909" w14:textId="77777777" w:rsidR="006667C4" w:rsidRPr="00517562" w:rsidRDefault="006667C4" w:rsidP="006667C4">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739C9723" w14:textId="3FC5B691" w:rsidR="006667C4" w:rsidRPr="00517562" w:rsidRDefault="006667C4" w:rsidP="006667C4">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Pr="006667C4">
              <w:rPr>
                <w:rFonts w:ascii="GHEA Grapalat" w:hAnsi="GHEA Grapalat"/>
                <w:sz w:val="20"/>
                <w:szCs w:val="20"/>
              </w:rPr>
              <w:t>20</w:t>
            </w:r>
            <w:r>
              <w:rPr>
                <w:rFonts w:ascii="GHEA Grapalat" w:hAnsi="GHEA Grapalat"/>
                <w:sz w:val="20"/>
                <w:szCs w:val="20"/>
                <w:lang w:val="pt-BR"/>
              </w:rPr>
              <w:t>.05.2026</w:t>
            </w:r>
            <w:r>
              <w:rPr>
                <w:rFonts w:ascii="GHEA Grapalat" w:hAnsi="GHEA Grapalat"/>
                <w:sz w:val="20"/>
                <w:szCs w:val="20"/>
              </w:rPr>
              <w:t>г</w:t>
            </w:r>
          </w:p>
        </w:tc>
      </w:tr>
      <w:tr w:rsidR="006667C4" w:rsidRPr="009F3DC7" w14:paraId="38BDA53E" w14:textId="77777777" w:rsidTr="008117F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6"/>
          <w:jc w:val="center"/>
        </w:trPr>
        <w:tc>
          <w:tcPr>
            <w:tcW w:w="919" w:type="dxa"/>
            <w:vAlign w:val="center"/>
          </w:tcPr>
          <w:p w14:paraId="2FABC71E" w14:textId="77777777" w:rsidR="006667C4" w:rsidRPr="0016262D" w:rsidRDefault="006667C4" w:rsidP="006667C4">
            <w:pPr>
              <w:widowControl w:val="0"/>
              <w:spacing w:after="120"/>
              <w:jc w:val="center"/>
              <w:rPr>
                <w:rFonts w:ascii="GHEA Grapalat" w:hAnsi="GHEA Grapalat"/>
                <w:sz w:val="20"/>
                <w:szCs w:val="20"/>
                <w:lang w:val="en-US"/>
              </w:rPr>
            </w:pPr>
            <w:r>
              <w:rPr>
                <w:rFonts w:ascii="GHEA Grapalat" w:hAnsi="GHEA Grapalat"/>
                <w:sz w:val="20"/>
                <w:szCs w:val="20"/>
                <w:lang w:val="en-US"/>
              </w:rPr>
              <w:t>6</w:t>
            </w:r>
          </w:p>
        </w:tc>
        <w:tc>
          <w:tcPr>
            <w:tcW w:w="5584" w:type="dxa"/>
            <w:gridSpan w:val="2"/>
            <w:vAlign w:val="center"/>
          </w:tcPr>
          <w:p w14:paraId="6C029AAB" w14:textId="41E74107" w:rsidR="006667C4" w:rsidRPr="00803E9E" w:rsidRDefault="006667C4" w:rsidP="006667C4">
            <w:r w:rsidRPr="008449CC">
              <w:t xml:space="preserve">Ремонтные работы </w:t>
            </w:r>
            <w:r w:rsidRPr="00AB60D2">
              <w:t>внутрихоз</w:t>
            </w:r>
            <w:r>
              <w:t xml:space="preserve">яйственных сетей в общине </w:t>
            </w:r>
            <w:proofErr w:type="spellStart"/>
            <w:r w:rsidRPr="006667C4">
              <w:t>Ацавана</w:t>
            </w:r>
            <w:proofErr w:type="spellEnd"/>
          </w:p>
          <w:p w14:paraId="3AF48AFB" w14:textId="77777777" w:rsidR="006667C4" w:rsidRPr="00517562" w:rsidRDefault="006667C4" w:rsidP="006667C4">
            <w:pPr>
              <w:widowControl w:val="0"/>
              <w:spacing w:after="120"/>
              <w:rPr>
                <w:rFonts w:ascii="GHEA Grapalat" w:hAnsi="GHEA Grapalat"/>
                <w:sz w:val="20"/>
                <w:szCs w:val="20"/>
              </w:rPr>
            </w:pPr>
          </w:p>
        </w:tc>
        <w:tc>
          <w:tcPr>
            <w:tcW w:w="1424" w:type="dxa"/>
            <w:gridSpan w:val="2"/>
            <w:vAlign w:val="center"/>
          </w:tcPr>
          <w:p w14:paraId="52849892" w14:textId="77777777" w:rsidR="006667C4" w:rsidRPr="00517562" w:rsidRDefault="006667C4" w:rsidP="006667C4">
            <w:pPr>
              <w:widowControl w:val="0"/>
              <w:spacing w:after="120"/>
              <w:jc w:val="center"/>
              <w:rPr>
                <w:rFonts w:ascii="GHEA Grapalat" w:hAnsi="GHEA Grapalat"/>
                <w:sz w:val="20"/>
                <w:szCs w:val="20"/>
              </w:rPr>
            </w:pPr>
            <w:r>
              <w:t>С даты подписания контракта</w:t>
            </w:r>
          </w:p>
        </w:tc>
        <w:tc>
          <w:tcPr>
            <w:tcW w:w="2217" w:type="dxa"/>
            <w:gridSpan w:val="3"/>
          </w:tcPr>
          <w:p w14:paraId="43DE0DA1" w14:textId="6E72CA67" w:rsidR="006667C4" w:rsidRPr="00517562" w:rsidRDefault="006667C4" w:rsidP="006667C4">
            <w:pPr>
              <w:widowControl w:val="0"/>
              <w:spacing w:after="120"/>
              <w:rPr>
                <w:rFonts w:ascii="GHEA Grapalat" w:hAnsi="GHEA Grapalat"/>
                <w:sz w:val="20"/>
                <w:szCs w:val="20"/>
              </w:rPr>
            </w:pPr>
            <w:r w:rsidRPr="008D08EB">
              <w:t xml:space="preserve">10 </w:t>
            </w:r>
            <w:r w:rsidRPr="00C479F7">
              <w:t>календарных дней, не позднее</w:t>
            </w:r>
            <w:r>
              <w:t xml:space="preserve"> </w:t>
            </w:r>
            <w:r w:rsidRPr="006667C4">
              <w:rPr>
                <w:rFonts w:ascii="GHEA Grapalat" w:hAnsi="GHEA Grapalat"/>
                <w:sz w:val="20"/>
                <w:szCs w:val="20"/>
              </w:rPr>
              <w:t>20</w:t>
            </w:r>
            <w:r>
              <w:rPr>
                <w:rFonts w:ascii="GHEA Grapalat" w:hAnsi="GHEA Grapalat"/>
                <w:sz w:val="20"/>
                <w:szCs w:val="20"/>
                <w:lang w:val="pt-BR"/>
              </w:rPr>
              <w:t>.05.2026</w:t>
            </w:r>
            <w:r>
              <w:rPr>
                <w:rFonts w:ascii="GHEA Grapalat" w:hAnsi="GHEA Grapalat"/>
                <w:sz w:val="20"/>
                <w:szCs w:val="20"/>
              </w:rPr>
              <w:t>г</w:t>
            </w:r>
          </w:p>
        </w:tc>
      </w:tr>
    </w:tbl>
    <w:p w14:paraId="3E6C2C4C" w14:textId="7933E503" w:rsidR="006667C4" w:rsidRPr="00D05B7E" w:rsidRDefault="006667C4" w:rsidP="006667C4">
      <w:pPr>
        <w:widowControl w:val="0"/>
        <w:spacing w:after="120"/>
        <w:jc w:val="both"/>
        <w:rPr>
          <w:rFonts w:ascii="GHEA Grapalat" w:hAnsi="GHEA Grapalat"/>
          <w:color w:val="FF0000"/>
          <w:sz w:val="20"/>
          <w:szCs w:val="20"/>
        </w:rPr>
      </w:pPr>
      <w:r w:rsidRPr="00D05B7E">
        <w:rPr>
          <w:rFonts w:ascii="GHEA Grapalat" w:hAnsi="GHEA Grapalat"/>
          <w:color w:val="FF0000"/>
          <w:sz w:val="20"/>
          <w:szCs w:val="20"/>
        </w:rPr>
        <w:t xml:space="preserve">*Работы, представленные </w:t>
      </w:r>
      <w:proofErr w:type="spellStart"/>
      <w:r w:rsidRPr="00D05B7E">
        <w:rPr>
          <w:rFonts w:ascii="GHEA Grapalat" w:hAnsi="GHEA Grapalat"/>
          <w:color w:val="FF0000"/>
          <w:sz w:val="20"/>
          <w:szCs w:val="20"/>
        </w:rPr>
        <w:t>ломтаи</w:t>
      </w:r>
      <w:proofErr w:type="spellEnd"/>
      <w:r w:rsidRPr="00D05B7E">
        <w:rPr>
          <w:rFonts w:ascii="GHEA Grapalat" w:hAnsi="GHEA Grapalat"/>
          <w:color w:val="FF0000"/>
          <w:sz w:val="20"/>
          <w:szCs w:val="20"/>
        </w:rPr>
        <w:t xml:space="preserve">, будут выполняться в </w:t>
      </w:r>
      <w:proofErr w:type="spellStart"/>
      <w:r w:rsidRPr="00D05B7E">
        <w:rPr>
          <w:rFonts w:ascii="GHEA Grapalat" w:hAnsi="GHEA Grapalat"/>
          <w:color w:val="FF0000"/>
          <w:sz w:val="20"/>
          <w:szCs w:val="20"/>
        </w:rPr>
        <w:t>Котайкской</w:t>
      </w:r>
      <w:proofErr w:type="spellEnd"/>
      <w:r w:rsidRPr="00D05B7E">
        <w:rPr>
          <w:rFonts w:ascii="GHEA Grapalat" w:hAnsi="GHEA Grapalat"/>
          <w:color w:val="FF0000"/>
          <w:sz w:val="20"/>
          <w:szCs w:val="20"/>
        </w:rPr>
        <w:t xml:space="preserve"> области по адресам, указанным в объемных листах, причем указанные объемы состоят из разделов</w:t>
      </w:r>
    </w:p>
    <w:p w14:paraId="59D433D3" w14:textId="3CD50EC7" w:rsidR="0016262D" w:rsidRDefault="0016262D"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901F74C" w14:textId="77777777" w:rsidTr="003D2146">
        <w:trPr>
          <w:jc w:val="center"/>
        </w:trPr>
        <w:tc>
          <w:tcPr>
            <w:tcW w:w="4536" w:type="dxa"/>
          </w:tcPr>
          <w:p w14:paraId="3DB20609" w14:textId="53D1DA0E"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19E6228"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64287F0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09E425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26363FC"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49FFA1B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6EEC2014"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397925A"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18D686E6"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B792554" w14:textId="77777777" w:rsidR="0008563D" w:rsidRPr="00124BE9" w:rsidRDefault="0008563D" w:rsidP="0008563D">
      <w:pPr>
        <w:pStyle w:val="af2"/>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proofErr w:type="spellStart"/>
      <w:r>
        <w:rPr>
          <w:rFonts w:ascii="GHEA Grapalat" w:hAnsi="GHEA Grapalat"/>
          <w:i/>
        </w:rPr>
        <w:t>выполненить</w:t>
      </w:r>
      <w:proofErr w:type="spellEnd"/>
      <w:r>
        <w:rPr>
          <w:rFonts w:ascii="GHEA Grapalat" w:hAnsi="GHEA Grapalat"/>
          <w:i/>
        </w:rPr>
        <w:t xml:space="preserve">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14:paraId="5199F822"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1AD10A6B"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60896B15"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12DDF806"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6880A72A"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2A99DDCF"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5"/>
        <w:t>*</w:t>
      </w:r>
    </w:p>
    <w:p w14:paraId="6BDF2916"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993"/>
        <w:gridCol w:w="1723"/>
        <w:gridCol w:w="582"/>
        <w:gridCol w:w="700"/>
        <w:gridCol w:w="431"/>
        <w:gridCol w:w="556"/>
        <w:gridCol w:w="436"/>
        <w:gridCol w:w="515"/>
        <w:gridCol w:w="477"/>
        <w:gridCol w:w="531"/>
        <w:gridCol w:w="729"/>
        <w:gridCol w:w="663"/>
        <w:gridCol w:w="594"/>
        <w:gridCol w:w="644"/>
        <w:gridCol w:w="581"/>
      </w:tblGrid>
      <w:tr w:rsidR="00BB28C8" w:rsidRPr="00685FDC" w14:paraId="61EA2931" w14:textId="77777777" w:rsidTr="003D2146">
        <w:trPr>
          <w:jc w:val="center"/>
        </w:trPr>
        <w:tc>
          <w:tcPr>
            <w:tcW w:w="10955" w:type="dxa"/>
            <w:gridSpan w:val="16"/>
          </w:tcPr>
          <w:p w14:paraId="6B38177E"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DA2AC4D" w14:textId="77777777" w:rsidTr="004353C3">
        <w:trPr>
          <w:jc w:val="center"/>
        </w:trPr>
        <w:tc>
          <w:tcPr>
            <w:tcW w:w="800" w:type="dxa"/>
            <w:vAlign w:val="center"/>
          </w:tcPr>
          <w:p w14:paraId="6F3B36B5" w14:textId="77777777" w:rsidR="00BB28C8" w:rsidRPr="004353C3" w:rsidRDefault="00BB28C8" w:rsidP="003D2146">
            <w:pPr>
              <w:widowControl w:val="0"/>
              <w:spacing w:after="120"/>
              <w:jc w:val="center"/>
              <w:rPr>
                <w:rFonts w:ascii="GHEA Grapalat" w:hAnsi="GHEA Grapalat"/>
                <w:sz w:val="16"/>
                <w:szCs w:val="16"/>
              </w:rPr>
            </w:pPr>
            <w:r w:rsidRPr="004353C3">
              <w:rPr>
                <w:rFonts w:ascii="GHEA Grapalat" w:hAnsi="GHEA Grapalat"/>
                <w:sz w:val="16"/>
                <w:szCs w:val="16"/>
              </w:rPr>
              <w:t>номер предусмотренного приглашением лота</w:t>
            </w:r>
          </w:p>
        </w:tc>
        <w:tc>
          <w:tcPr>
            <w:tcW w:w="993" w:type="dxa"/>
            <w:vAlign w:val="center"/>
          </w:tcPr>
          <w:p w14:paraId="4DAEABE6" w14:textId="77777777" w:rsidR="00BB28C8" w:rsidRPr="004353C3" w:rsidRDefault="00BB28C8" w:rsidP="003D2146">
            <w:pPr>
              <w:widowControl w:val="0"/>
              <w:spacing w:after="120"/>
              <w:jc w:val="center"/>
              <w:rPr>
                <w:rFonts w:ascii="GHEA Grapalat" w:hAnsi="GHEA Grapalat"/>
                <w:sz w:val="16"/>
                <w:szCs w:val="16"/>
              </w:rPr>
            </w:pPr>
            <w:r w:rsidRPr="004353C3">
              <w:rPr>
                <w:rFonts w:ascii="GHEA Grapalat" w:hAnsi="GHEA Grapalat"/>
                <w:sz w:val="16"/>
                <w:szCs w:val="16"/>
              </w:rPr>
              <w:t>промежуточный код, предусмотренный планом закупок по классификации ЕЗК (CPV)</w:t>
            </w:r>
          </w:p>
        </w:tc>
        <w:tc>
          <w:tcPr>
            <w:tcW w:w="1723" w:type="dxa"/>
            <w:vAlign w:val="center"/>
          </w:tcPr>
          <w:p w14:paraId="410570FE" w14:textId="77777777" w:rsidR="00BB28C8" w:rsidRPr="004353C3" w:rsidRDefault="00BB28C8" w:rsidP="003D2146">
            <w:pPr>
              <w:widowControl w:val="0"/>
              <w:spacing w:after="120"/>
              <w:jc w:val="center"/>
              <w:rPr>
                <w:rFonts w:ascii="GHEA Grapalat" w:hAnsi="GHEA Grapalat"/>
                <w:sz w:val="16"/>
                <w:szCs w:val="16"/>
              </w:rPr>
            </w:pPr>
            <w:r w:rsidRPr="004353C3">
              <w:rPr>
                <w:rFonts w:ascii="GHEA Grapalat" w:hAnsi="GHEA Grapalat"/>
                <w:sz w:val="16"/>
                <w:szCs w:val="16"/>
              </w:rPr>
              <w:t>наименование</w:t>
            </w:r>
          </w:p>
        </w:tc>
        <w:tc>
          <w:tcPr>
            <w:tcW w:w="7439" w:type="dxa"/>
            <w:gridSpan w:val="13"/>
            <w:vAlign w:val="center"/>
          </w:tcPr>
          <w:p w14:paraId="08CCA355" w14:textId="77777777" w:rsidR="00BB28C8" w:rsidRPr="004353C3" w:rsidRDefault="00BB28C8" w:rsidP="003D2146">
            <w:pPr>
              <w:widowControl w:val="0"/>
              <w:spacing w:after="120"/>
              <w:jc w:val="both"/>
              <w:rPr>
                <w:rFonts w:ascii="GHEA Grapalat" w:hAnsi="GHEA Grapalat"/>
                <w:sz w:val="16"/>
                <w:szCs w:val="16"/>
              </w:rPr>
            </w:pPr>
            <w:r w:rsidRPr="004353C3">
              <w:rPr>
                <w:rFonts w:ascii="GHEA Grapalat" w:hAnsi="GHEA Grapalat"/>
                <w:sz w:val="16"/>
                <w:szCs w:val="16"/>
              </w:rPr>
              <w:t>Оплату работы предусматривается произвести в 20 г., по месяцам, в том числе</w:t>
            </w:r>
            <w:r w:rsidRPr="004353C3">
              <w:rPr>
                <w:rStyle w:val="af6"/>
                <w:rFonts w:ascii="GHEA Grapalat" w:hAnsi="GHEA Grapalat"/>
                <w:sz w:val="16"/>
                <w:szCs w:val="16"/>
              </w:rPr>
              <w:footnoteReference w:customMarkFollows="1" w:id="26"/>
              <w:t>**</w:t>
            </w:r>
          </w:p>
        </w:tc>
      </w:tr>
      <w:tr w:rsidR="00BB28C8" w:rsidRPr="00685FDC" w14:paraId="043D05C2" w14:textId="77777777" w:rsidTr="004353C3">
        <w:trPr>
          <w:cantSplit/>
          <w:trHeight w:val="1134"/>
          <w:jc w:val="center"/>
        </w:trPr>
        <w:tc>
          <w:tcPr>
            <w:tcW w:w="800" w:type="dxa"/>
          </w:tcPr>
          <w:p w14:paraId="54B8D732" w14:textId="77777777" w:rsidR="00BB28C8" w:rsidRPr="004353C3" w:rsidRDefault="00BB28C8" w:rsidP="003D2146">
            <w:pPr>
              <w:widowControl w:val="0"/>
              <w:spacing w:after="120"/>
              <w:jc w:val="center"/>
              <w:rPr>
                <w:rFonts w:ascii="GHEA Grapalat" w:hAnsi="GHEA Grapalat"/>
                <w:sz w:val="16"/>
                <w:szCs w:val="16"/>
              </w:rPr>
            </w:pPr>
          </w:p>
        </w:tc>
        <w:tc>
          <w:tcPr>
            <w:tcW w:w="993" w:type="dxa"/>
          </w:tcPr>
          <w:p w14:paraId="52246F1B" w14:textId="77777777" w:rsidR="00BB28C8" w:rsidRPr="004353C3" w:rsidRDefault="00BB28C8" w:rsidP="003D2146">
            <w:pPr>
              <w:widowControl w:val="0"/>
              <w:spacing w:after="120"/>
              <w:jc w:val="center"/>
              <w:rPr>
                <w:rFonts w:ascii="GHEA Grapalat" w:hAnsi="GHEA Grapalat"/>
                <w:sz w:val="16"/>
                <w:szCs w:val="16"/>
              </w:rPr>
            </w:pPr>
          </w:p>
        </w:tc>
        <w:tc>
          <w:tcPr>
            <w:tcW w:w="1723" w:type="dxa"/>
          </w:tcPr>
          <w:p w14:paraId="5AC745C2" w14:textId="77777777" w:rsidR="00BB28C8" w:rsidRPr="004353C3" w:rsidRDefault="00BB28C8" w:rsidP="003D2146">
            <w:pPr>
              <w:widowControl w:val="0"/>
              <w:spacing w:after="120"/>
              <w:jc w:val="center"/>
              <w:rPr>
                <w:rFonts w:ascii="GHEA Grapalat" w:hAnsi="GHEA Grapalat"/>
                <w:sz w:val="16"/>
                <w:szCs w:val="16"/>
              </w:rPr>
            </w:pPr>
          </w:p>
        </w:tc>
        <w:tc>
          <w:tcPr>
            <w:tcW w:w="582" w:type="dxa"/>
            <w:vAlign w:val="center"/>
          </w:tcPr>
          <w:p w14:paraId="29CC1359"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январь</w:t>
            </w:r>
          </w:p>
        </w:tc>
        <w:tc>
          <w:tcPr>
            <w:tcW w:w="700" w:type="dxa"/>
            <w:vAlign w:val="center"/>
          </w:tcPr>
          <w:p w14:paraId="150EF814" w14:textId="77777777" w:rsidR="00BB28C8" w:rsidRPr="004353C3" w:rsidRDefault="00BB28C8" w:rsidP="003D2146">
            <w:pPr>
              <w:widowControl w:val="0"/>
              <w:spacing w:after="120"/>
              <w:ind w:left="-95" w:right="-88"/>
              <w:jc w:val="center"/>
              <w:rPr>
                <w:rFonts w:ascii="GHEA Grapalat" w:hAnsi="GHEA Grapalat" w:cs="Sylfaen"/>
                <w:sz w:val="16"/>
                <w:szCs w:val="16"/>
              </w:rPr>
            </w:pPr>
            <w:r w:rsidRPr="004353C3">
              <w:rPr>
                <w:rFonts w:ascii="GHEA Grapalat" w:hAnsi="GHEA Grapalat"/>
                <w:sz w:val="16"/>
                <w:szCs w:val="16"/>
              </w:rPr>
              <w:t>февраль</w:t>
            </w:r>
          </w:p>
        </w:tc>
        <w:tc>
          <w:tcPr>
            <w:tcW w:w="431" w:type="dxa"/>
            <w:vAlign w:val="center"/>
          </w:tcPr>
          <w:p w14:paraId="7A4FDA53"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март</w:t>
            </w:r>
          </w:p>
        </w:tc>
        <w:tc>
          <w:tcPr>
            <w:tcW w:w="556" w:type="dxa"/>
            <w:vAlign w:val="center"/>
          </w:tcPr>
          <w:p w14:paraId="647791CB" w14:textId="77777777" w:rsidR="00BB28C8" w:rsidRPr="004353C3" w:rsidRDefault="00BB28C8" w:rsidP="003D2146">
            <w:pPr>
              <w:widowControl w:val="0"/>
              <w:spacing w:after="120"/>
              <w:ind w:left="-95" w:right="-88"/>
              <w:jc w:val="center"/>
              <w:rPr>
                <w:rFonts w:ascii="GHEA Grapalat" w:hAnsi="GHEA Grapalat" w:cs="Sylfaen"/>
                <w:sz w:val="16"/>
                <w:szCs w:val="16"/>
              </w:rPr>
            </w:pPr>
            <w:r w:rsidRPr="004353C3">
              <w:rPr>
                <w:rFonts w:ascii="GHEA Grapalat" w:hAnsi="GHEA Grapalat"/>
                <w:sz w:val="16"/>
                <w:szCs w:val="16"/>
              </w:rPr>
              <w:t>апрель</w:t>
            </w:r>
          </w:p>
        </w:tc>
        <w:tc>
          <w:tcPr>
            <w:tcW w:w="436" w:type="dxa"/>
            <w:vAlign w:val="center"/>
          </w:tcPr>
          <w:p w14:paraId="5A210B76"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май</w:t>
            </w:r>
          </w:p>
        </w:tc>
        <w:tc>
          <w:tcPr>
            <w:tcW w:w="515" w:type="dxa"/>
            <w:vAlign w:val="center"/>
          </w:tcPr>
          <w:p w14:paraId="40C18B3A"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июнь</w:t>
            </w:r>
          </w:p>
        </w:tc>
        <w:tc>
          <w:tcPr>
            <w:tcW w:w="477" w:type="dxa"/>
            <w:vAlign w:val="center"/>
          </w:tcPr>
          <w:p w14:paraId="5C071659"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 xml:space="preserve">июль </w:t>
            </w:r>
          </w:p>
        </w:tc>
        <w:tc>
          <w:tcPr>
            <w:tcW w:w="531" w:type="dxa"/>
            <w:vAlign w:val="center"/>
          </w:tcPr>
          <w:p w14:paraId="16F12BDA"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август</w:t>
            </w:r>
          </w:p>
        </w:tc>
        <w:tc>
          <w:tcPr>
            <w:tcW w:w="729" w:type="dxa"/>
            <w:vAlign w:val="center"/>
          </w:tcPr>
          <w:p w14:paraId="3D2C03AA"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 xml:space="preserve">сентябрь </w:t>
            </w:r>
          </w:p>
        </w:tc>
        <w:tc>
          <w:tcPr>
            <w:tcW w:w="663" w:type="dxa"/>
            <w:vAlign w:val="center"/>
          </w:tcPr>
          <w:p w14:paraId="5C9576CF"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октябрь</w:t>
            </w:r>
          </w:p>
        </w:tc>
        <w:tc>
          <w:tcPr>
            <w:tcW w:w="594" w:type="dxa"/>
            <w:vAlign w:val="center"/>
          </w:tcPr>
          <w:p w14:paraId="6CFBCC2C"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ноябрь</w:t>
            </w:r>
          </w:p>
        </w:tc>
        <w:tc>
          <w:tcPr>
            <w:tcW w:w="644" w:type="dxa"/>
            <w:vAlign w:val="center"/>
          </w:tcPr>
          <w:p w14:paraId="12D4A02F" w14:textId="77777777" w:rsidR="00BB28C8" w:rsidRPr="004353C3" w:rsidRDefault="00BB28C8" w:rsidP="003D2146">
            <w:pPr>
              <w:widowControl w:val="0"/>
              <w:spacing w:after="120"/>
              <w:ind w:left="-95" w:right="-88"/>
              <w:jc w:val="center"/>
              <w:rPr>
                <w:rFonts w:ascii="GHEA Grapalat" w:hAnsi="GHEA Grapalat"/>
                <w:sz w:val="16"/>
                <w:szCs w:val="16"/>
              </w:rPr>
            </w:pPr>
            <w:r w:rsidRPr="004353C3">
              <w:rPr>
                <w:rFonts w:ascii="GHEA Grapalat" w:hAnsi="GHEA Grapalat"/>
                <w:sz w:val="16"/>
                <w:szCs w:val="16"/>
              </w:rPr>
              <w:t>декабрь</w:t>
            </w:r>
          </w:p>
        </w:tc>
        <w:tc>
          <w:tcPr>
            <w:tcW w:w="581" w:type="dxa"/>
            <w:vAlign w:val="center"/>
          </w:tcPr>
          <w:p w14:paraId="0211E9A5" w14:textId="77777777" w:rsidR="00BB28C8" w:rsidRPr="004353C3" w:rsidRDefault="00BB28C8" w:rsidP="003D2146">
            <w:pPr>
              <w:widowControl w:val="0"/>
              <w:spacing w:after="120"/>
              <w:ind w:left="-95" w:right="-88"/>
              <w:jc w:val="center"/>
              <w:rPr>
                <w:rFonts w:ascii="GHEA Grapalat" w:hAnsi="GHEA Grapalat"/>
                <w:sz w:val="16"/>
                <w:szCs w:val="16"/>
                <w:lang w:val="en-US"/>
              </w:rPr>
            </w:pPr>
            <w:r w:rsidRPr="004353C3">
              <w:rPr>
                <w:rFonts w:ascii="GHEA Grapalat" w:hAnsi="GHEA Grapalat"/>
                <w:sz w:val="16"/>
                <w:szCs w:val="16"/>
              </w:rPr>
              <w:t>Всего</w:t>
            </w:r>
          </w:p>
        </w:tc>
      </w:tr>
      <w:tr w:rsidR="004353C3" w:rsidRPr="00685FDC" w14:paraId="54523608" w14:textId="77777777" w:rsidTr="004353C3">
        <w:trPr>
          <w:cantSplit/>
          <w:trHeight w:val="700"/>
          <w:jc w:val="center"/>
        </w:trPr>
        <w:tc>
          <w:tcPr>
            <w:tcW w:w="800" w:type="dxa"/>
          </w:tcPr>
          <w:p w14:paraId="34129A67" w14:textId="177F078B"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sz w:val="16"/>
                <w:szCs w:val="16"/>
                <w:lang w:val="es-ES"/>
              </w:rPr>
              <w:t>1</w:t>
            </w:r>
          </w:p>
        </w:tc>
        <w:tc>
          <w:tcPr>
            <w:tcW w:w="993" w:type="dxa"/>
            <w:vAlign w:val="center"/>
          </w:tcPr>
          <w:p w14:paraId="48BA315B" w14:textId="63EFF086"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cs="Calibri"/>
                <w:sz w:val="16"/>
                <w:szCs w:val="16"/>
              </w:rPr>
              <w:t>45241180/1</w:t>
            </w:r>
          </w:p>
        </w:tc>
        <w:tc>
          <w:tcPr>
            <w:tcW w:w="1723" w:type="dxa"/>
            <w:vAlign w:val="center"/>
          </w:tcPr>
          <w:p w14:paraId="2A0459BF" w14:textId="56B4E042" w:rsidR="004353C3" w:rsidRPr="004353C3" w:rsidRDefault="004353C3" w:rsidP="004353C3">
            <w:pPr>
              <w:widowControl w:val="0"/>
              <w:spacing w:after="120"/>
              <w:jc w:val="center"/>
              <w:rPr>
                <w:rFonts w:ascii="GHEA Grapalat" w:hAnsi="GHEA Grapalat"/>
                <w:sz w:val="16"/>
                <w:szCs w:val="16"/>
              </w:rPr>
            </w:pPr>
            <w:r w:rsidRPr="004353C3">
              <w:rPr>
                <w:sz w:val="16"/>
                <w:szCs w:val="16"/>
              </w:rPr>
              <w:t xml:space="preserve">Ремонт </w:t>
            </w:r>
            <w:proofErr w:type="gramStart"/>
            <w:r w:rsidRPr="004353C3">
              <w:rPr>
                <w:sz w:val="16"/>
                <w:szCs w:val="16"/>
              </w:rPr>
              <w:t>внутрихозяйственных  сетей</w:t>
            </w:r>
            <w:proofErr w:type="gramEnd"/>
            <w:r w:rsidRPr="004353C3">
              <w:rPr>
                <w:sz w:val="16"/>
                <w:szCs w:val="16"/>
              </w:rPr>
              <w:t xml:space="preserve"> участка </w:t>
            </w:r>
            <w:proofErr w:type="spellStart"/>
            <w:r w:rsidRPr="004353C3">
              <w:rPr>
                <w:sz w:val="16"/>
                <w:szCs w:val="16"/>
              </w:rPr>
              <w:t>Ехвард</w:t>
            </w:r>
            <w:proofErr w:type="spellEnd"/>
          </w:p>
        </w:tc>
        <w:tc>
          <w:tcPr>
            <w:tcW w:w="582" w:type="dxa"/>
            <w:textDirection w:val="btLr"/>
          </w:tcPr>
          <w:p w14:paraId="5C834AE1" w14:textId="77777777" w:rsidR="004353C3" w:rsidRPr="004353C3" w:rsidRDefault="004353C3" w:rsidP="004353C3">
            <w:pPr>
              <w:ind w:left="113" w:right="113"/>
              <w:jc w:val="center"/>
              <w:rPr>
                <w:rFonts w:ascii="GHEA Grapalat" w:hAnsi="GHEA Grapalat"/>
                <w:sz w:val="16"/>
                <w:szCs w:val="16"/>
                <w:lang w:val="pt-BR"/>
              </w:rPr>
            </w:pPr>
          </w:p>
          <w:p w14:paraId="33DC8290"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03F3C2EA" w14:textId="2D89AC9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700" w:type="dxa"/>
            <w:textDirection w:val="btLr"/>
          </w:tcPr>
          <w:p w14:paraId="5A61C60B"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73F77852" w14:textId="77777777" w:rsidR="004353C3" w:rsidRPr="004353C3" w:rsidRDefault="004353C3" w:rsidP="004353C3">
            <w:pPr>
              <w:ind w:left="113" w:right="113"/>
              <w:jc w:val="center"/>
              <w:rPr>
                <w:rFonts w:ascii="GHEA Grapalat" w:hAnsi="GHEA Grapalat"/>
                <w:sz w:val="16"/>
                <w:szCs w:val="16"/>
                <w:lang w:val="pt-BR"/>
              </w:rPr>
            </w:pPr>
          </w:p>
          <w:p w14:paraId="39894C45" w14:textId="77CFEA4E"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431" w:type="dxa"/>
            <w:textDirection w:val="btLr"/>
          </w:tcPr>
          <w:p w14:paraId="44F52CFC"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0CCB8FCC" w14:textId="77777777" w:rsidR="004353C3" w:rsidRPr="004353C3" w:rsidRDefault="004353C3" w:rsidP="004353C3">
            <w:pPr>
              <w:ind w:left="113" w:right="113"/>
              <w:jc w:val="center"/>
              <w:rPr>
                <w:rFonts w:ascii="GHEA Grapalat" w:hAnsi="GHEA Grapalat"/>
                <w:sz w:val="16"/>
                <w:szCs w:val="16"/>
                <w:lang w:val="pt-BR"/>
              </w:rPr>
            </w:pPr>
          </w:p>
          <w:p w14:paraId="633FD4EC" w14:textId="78584D30"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w:t>
            </w:r>
          </w:p>
        </w:tc>
        <w:tc>
          <w:tcPr>
            <w:tcW w:w="556" w:type="dxa"/>
            <w:textDirection w:val="btLr"/>
            <w:vAlign w:val="center"/>
          </w:tcPr>
          <w:p w14:paraId="22D8441E" w14:textId="106D78A8"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436" w:type="dxa"/>
            <w:textDirection w:val="btLr"/>
            <w:vAlign w:val="center"/>
          </w:tcPr>
          <w:p w14:paraId="5DB9F954" w14:textId="59EF7F65"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15" w:type="dxa"/>
            <w:textDirection w:val="btLr"/>
            <w:vAlign w:val="center"/>
          </w:tcPr>
          <w:p w14:paraId="429F01D4" w14:textId="499000F1"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477" w:type="dxa"/>
            <w:textDirection w:val="btLr"/>
            <w:vAlign w:val="center"/>
          </w:tcPr>
          <w:p w14:paraId="6915F496" w14:textId="52B0C839"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31" w:type="dxa"/>
            <w:textDirection w:val="btLr"/>
            <w:vAlign w:val="center"/>
          </w:tcPr>
          <w:p w14:paraId="0A54FEC7" w14:textId="492E11C5"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729" w:type="dxa"/>
            <w:textDirection w:val="btLr"/>
            <w:vAlign w:val="center"/>
          </w:tcPr>
          <w:p w14:paraId="79BEDB6D" w14:textId="6ACBFE05"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63" w:type="dxa"/>
            <w:textDirection w:val="btLr"/>
            <w:vAlign w:val="center"/>
          </w:tcPr>
          <w:p w14:paraId="29F4DB36" w14:textId="6D3A6238"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94" w:type="dxa"/>
            <w:textDirection w:val="btLr"/>
            <w:vAlign w:val="center"/>
          </w:tcPr>
          <w:p w14:paraId="318A6EC6" w14:textId="19B3B566"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44" w:type="dxa"/>
            <w:textDirection w:val="btLr"/>
            <w:vAlign w:val="center"/>
          </w:tcPr>
          <w:p w14:paraId="26C878B3" w14:textId="04EEB3BB" w:rsidR="004353C3" w:rsidRPr="004353C3" w:rsidRDefault="004353C3" w:rsidP="004353C3">
            <w:pPr>
              <w:widowControl w:val="0"/>
              <w:spacing w:after="120"/>
              <w:ind w:left="-95" w:right="-88"/>
              <w:jc w:val="center"/>
              <w:rPr>
                <w:rFonts w:ascii="GHEA Grapalat" w:hAnsi="GHEA Grapalat" w:cs="Arial"/>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81" w:type="dxa"/>
            <w:textDirection w:val="btLr"/>
            <w:vAlign w:val="center"/>
          </w:tcPr>
          <w:p w14:paraId="73CB2B8A" w14:textId="2DA6EE85" w:rsidR="004353C3" w:rsidRPr="004353C3" w:rsidRDefault="004353C3" w:rsidP="004353C3">
            <w:pPr>
              <w:widowControl w:val="0"/>
              <w:spacing w:after="120"/>
              <w:ind w:left="-95" w:right="-88"/>
              <w:jc w:val="center"/>
              <w:rPr>
                <w:rFonts w:ascii="GHEA Grapalat" w:hAnsi="GHEA Grapalat"/>
                <w:b/>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r>
      <w:tr w:rsidR="004353C3" w:rsidRPr="00685FDC" w14:paraId="0D51F059" w14:textId="77777777" w:rsidTr="004353C3">
        <w:trPr>
          <w:cantSplit/>
          <w:trHeight w:val="979"/>
          <w:jc w:val="center"/>
        </w:trPr>
        <w:tc>
          <w:tcPr>
            <w:tcW w:w="800" w:type="dxa"/>
          </w:tcPr>
          <w:p w14:paraId="5E82B4A9" w14:textId="08AD7B93"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sz w:val="16"/>
                <w:szCs w:val="16"/>
                <w:lang w:val="es-ES"/>
              </w:rPr>
              <w:t>2</w:t>
            </w:r>
          </w:p>
        </w:tc>
        <w:tc>
          <w:tcPr>
            <w:tcW w:w="993" w:type="dxa"/>
            <w:vAlign w:val="center"/>
          </w:tcPr>
          <w:p w14:paraId="57599F65" w14:textId="46027EB5"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cs="Calibri"/>
                <w:sz w:val="16"/>
                <w:szCs w:val="16"/>
              </w:rPr>
              <w:t>45241180/2</w:t>
            </w:r>
          </w:p>
        </w:tc>
        <w:tc>
          <w:tcPr>
            <w:tcW w:w="1723" w:type="dxa"/>
            <w:vAlign w:val="center"/>
          </w:tcPr>
          <w:p w14:paraId="2444C407" w14:textId="740C2994" w:rsidR="004353C3" w:rsidRPr="004353C3" w:rsidRDefault="004353C3" w:rsidP="004353C3">
            <w:pPr>
              <w:widowControl w:val="0"/>
              <w:spacing w:after="120"/>
              <w:jc w:val="center"/>
              <w:rPr>
                <w:rFonts w:ascii="GHEA Grapalat" w:hAnsi="GHEA Grapalat"/>
                <w:sz w:val="16"/>
                <w:szCs w:val="16"/>
              </w:rPr>
            </w:pPr>
            <w:r w:rsidRPr="004353C3">
              <w:rPr>
                <w:sz w:val="16"/>
                <w:szCs w:val="16"/>
              </w:rPr>
              <w:t xml:space="preserve">Ремонт межхозяйственных и внутрихозяйственных сетей участка </w:t>
            </w:r>
            <w:proofErr w:type="spellStart"/>
            <w:r w:rsidRPr="004353C3">
              <w:rPr>
                <w:sz w:val="16"/>
                <w:szCs w:val="16"/>
              </w:rPr>
              <w:t>Джрвеж-Дзорахбюр</w:t>
            </w:r>
            <w:proofErr w:type="spellEnd"/>
          </w:p>
        </w:tc>
        <w:tc>
          <w:tcPr>
            <w:tcW w:w="582" w:type="dxa"/>
            <w:textDirection w:val="btLr"/>
          </w:tcPr>
          <w:p w14:paraId="78193DDA" w14:textId="77777777" w:rsidR="004353C3" w:rsidRPr="004353C3" w:rsidRDefault="004353C3" w:rsidP="004353C3">
            <w:pPr>
              <w:ind w:left="113" w:right="113"/>
              <w:jc w:val="center"/>
              <w:rPr>
                <w:rFonts w:ascii="GHEA Grapalat" w:hAnsi="GHEA Grapalat"/>
                <w:sz w:val="16"/>
                <w:szCs w:val="16"/>
                <w:lang w:val="pt-BR"/>
              </w:rPr>
            </w:pPr>
          </w:p>
          <w:p w14:paraId="7B66D6B8"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7D210E51" w14:textId="33483ADE"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700" w:type="dxa"/>
            <w:textDirection w:val="btLr"/>
          </w:tcPr>
          <w:p w14:paraId="75073162"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2FFE7B88" w14:textId="77777777" w:rsidR="004353C3" w:rsidRPr="004353C3" w:rsidRDefault="004353C3" w:rsidP="004353C3">
            <w:pPr>
              <w:ind w:left="113" w:right="113"/>
              <w:jc w:val="center"/>
              <w:rPr>
                <w:rFonts w:ascii="GHEA Grapalat" w:hAnsi="GHEA Grapalat"/>
                <w:sz w:val="16"/>
                <w:szCs w:val="16"/>
                <w:lang w:val="pt-BR"/>
              </w:rPr>
            </w:pPr>
          </w:p>
          <w:p w14:paraId="782F2817" w14:textId="50D5DEDB"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431" w:type="dxa"/>
            <w:textDirection w:val="btLr"/>
          </w:tcPr>
          <w:p w14:paraId="37D35838"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41EC1BF5" w14:textId="77777777" w:rsidR="004353C3" w:rsidRPr="004353C3" w:rsidRDefault="004353C3" w:rsidP="004353C3">
            <w:pPr>
              <w:ind w:left="113" w:right="113"/>
              <w:jc w:val="center"/>
              <w:rPr>
                <w:rFonts w:ascii="GHEA Grapalat" w:hAnsi="GHEA Grapalat"/>
                <w:sz w:val="16"/>
                <w:szCs w:val="16"/>
                <w:lang w:val="pt-BR"/>
              </w:rPr>
            </w:pPr>
          </w:p>
          <w:p w14:paraId="4422057F" w14:textId="19F9680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556" w:type="dxa"/>
            <w:textDirection w:val="btLr"/>
            <w:vAlign w:val="center"/>
          </w:tcPr>
          <w:p w14:paraId="6839BED0" w14:textId="1018050C"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50</w:t>
            </w:r>
            <w:r w:rsidRPr="004353C3">
              <w:rPr>
                <w:rFonts w:ascii="GHEA Grapalat" w:hAnsi="GHEA Grapalat"/>
                <w:sz w:val="16"/>
                <w:szCs w:val="16"/>
                <w:lang w:val="pt-BR"/>
              </w:rPr>
              <w:t>%</w:t>
            </w:r>
          </w:p>
        </w:tc>
        <w:tc>
          <w:tcPr>
            <w:tcW w:w="436" w:type="dxa"/>
            <w:textDirection w:val="btLr"/>
            <w:vAlign w:val="center"/>
          </w:tcPr>
          <w:p w14:paraId="0A5A1E10" w14:textId="04865B8E"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15" w:type="dxa"/>
            <w:textDirection w:val="btLr"/>
            <w:vAlign w:val="center"/>
          </w:tcPr>
          <w:p w14:paraId="3E3FFFE3" w14:textId="317300EC"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477" w:type="dxa"/>
            <w:textDirection w:val="btLr"/>
            <w:vAlign w:val="center"/>
          </w:tcPr>
          <w:p w14:paraId="38488A85" w14:textId="23F72944"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31" w:type="dxa"/>
            <w:textDirection w:val="btLr"/>
            <w:vAlign w:val="center"/>
          </w:tcPr>
          <w:p w14:paraId="51F6EF1A" w14:textId="5BF6CCC6"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729" w:type="dxa"/>
            <w:textDirection w:val="btLr"/>
            <w:vAlign w:val="center"/>
          </w:tcPr>
          <w:p w14:paraId="093F89AC" w14:textId="261AB52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63" w:type="dxa"/>
            <w:textDirection w:val="btLr"/>
            <w:vAlign w:val="center"/>
          </w:tcPr>
          <w:p w14:paraId="65913B10" w14:textId="69A552BE"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94" w:type="dxa"/>
            <w:textDirection w:val="btLr"/>
            <w:vAlign w:val="center"/>
          </w:tcPr>
          <w:p w14:paraId="0F93BBC4" w14:textId="0664233C"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44" w:type="dxa"/>
            <w:textDirection w:val="btLr"/>
            <w:vAlign w:val="center"/>
          </w:tcPr>
          <w:p w14:paraId="319717B6" w14:textId="4AA870F7"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81" w:type="dxa"/>
            <w:textDirection w:val="btLr"/>
            <w:vAlign w:val="center"/>
          </w:tcPr>
          <w:p w14:paraId="0C755BDD" w14:textId="3B02881A"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r>
      <w:tr w:rsidR="004353C3" w:rsidRPr="00685FDC" w14:paraId="2E977245" w14:textId="77777777" w:rsidTr="004353C3">
        <w:trPr>
          <w:cantSplit/>
          <w:trHeight w:val="782"/>
          <w:jc w:val="center"/>
        </w:trPr>
        <w:tc>
          <w:tcPr>
            <w:tcW w:w="800" w:type="dxa"/>
          </w:tcPr>
          <w:p w14:paraId="1CFAA077" w14:textId="35DCB273"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sz w:val="16"/>
                <w:szCs w:val="16"/>
                <w:lang w:val="es-ES"/>
              </w:rPr>
              <w:t>3</w:t>
            </w:r>
          </w:p>
        </w:tc>
        <w:tc>
          <w:tcPr>
            <w:tcW w:w="993" w:type="dxa"/>
            <w:vAlign w:val="center"/>
          </w:tcPr>
          <w:p w14:paraId="55EAA8C8" w14:textId="73AB4486"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cs="Calibri"/>
                <w:sz w:val="16"/>
                <w:szCs w:val="16"/>
              </w:rPr>
              <w:t>45241180/3</w:t>
            </w:r>
          </w:p>
        </w:tc>
        <w:tc>
          <w:tcPr>
            <w:tcW w:w="1723" w:type="dxa"/>
            <w:vAlign w:val="center"/>
          </w:tcPr>
          <w:p w14:paraId="2659D94C" w14:textId="11A3F84C" w:rsidR="004353C3" w:rsidRPr="004353C3" w:rsidRDefault="004353C3" w:rsidP="004353C3">
            <w:pPr>
              <w:widowControl w:val="0"/>
              <w:spacing w:after="120"/>
              <w:jc w:val="center"/>
              <w:rPr>
                <w:rFonts w:ascii="GHEA Grapalat" w:hAnsi="GHEA Grapalat"/>
                <w:sz w:val="16"/>
                <w:szCs w:val="16"/>
              </w:rPr>
            </w:pPr>
            <w:r w:rsidRPr="004353C3">
              <w:rPr>
                <w:sz w:val="16"/>
                <w:szCs w:val="16"/>
              </w:rPr>
              <w:t xml:space="preserve">Ремонт </w:t>
            </w:r>
            <w:proofErr w:type="gramStart"/>
            <w:r w:rsidRPr="004353C3">
              <w:rPr>
                <w:sz w:val="16"/>
                <w:szCs w:val="16"/>
              </w:rPr>
              <w:t>внутрихозяйственных  сетей</w:t>
            </w:r>
            <w:proofErr w:type="gramEnd"/>
            <w:r w:rsidRPr="004353C3">
              <w:rPr>
                <w:sz w:val="16"/>
                <w:szCs w:val="16"/>
              </w:rPr>
              <w:t xml:space="preserve"> участка </w:t>
            </w:r>
            <w:proofErr w:type="spellStart"/>
            <w:r w:rsidRPr="004353C3">
              <w:rPr>
                <w:sz w:val="16"/>
                <w:szCs w:val="16"/>
              </w:rPr>
              <w:t>Наири</w:t>
            </w:r>
            <w:proofErr w:type="spellEnd"/>
          </w:p>
        </w:tc>
        <w:tc>
          <w:tcPr>
            <w:tcW w:w="582" w:type="dxa"/>
            <w:textDirection w:val="btLr"/>
          </w:tcPr>
          <w:p w14:paraId="6B2C1526" w14:textId="77777777" w:rsidR="004353C3" w:rsidRPr="004353C3" w:rsidRDefault="004353C3" w:rsidP="004353C3">
            <w:pPr>
              <w:ind w:left="113" w:right="113"/>
              <w:jc w:val="center"/>
              <w:rPr>
                <w:rFonts w:ascii="GHEA Grapalat" w:hAnsi="GHEA Grapalat"/>
                <w:sz w:val="16"/>
                <w:szCs w:val="16"/>
                <w:lang w:val="pt-BR"/>
              </w:rPr>
            </w:pPr>
          </w:p>
          <w:p w14:paraId="15344C7E"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5FF20DE0" w14:textId="126730A7"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700" w:type="dxa"/>
            <w:textDirection w:val="btLr"/>
          </w:tcPr>
          <w:p w14:paraId="1BC236F5"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04C32901" w14:textId="77777777" w:rsidR="004353C3" w:rsidRPr="004353C3" w:rsidRDefault="004353C3" w:rsidP="004353C3">
            <w:pPr>
              <w:ind w:left="113" w:right="113"/>
              <w:jc w:val="center"/>
              <w:rPr>
                <w:rFonts w:ascii="GHEA Grapalat" w:hAnsi="GHEA Grapalat"/>
                <w:sz w:val="16"/>
                <w:szCs w:val="16"/>
                <w:lang w:val="pt-BR"/>
              </w:rPr>
            </w:pPr>
          </w:p>
          <w:p w14:paraId="640B3F56" w14:textId="4E08B03A"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431" w:type="dxa"/>
            <w:textDirection w:val="btLr"/>
          </w:tcPr>
          <w:p w14:paraId="3E5D88FF"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255D7601" w14:textId="77777777" w:rsidR="004353C3" w:rsidRPr="004353C3" w:rsidRDefault="004353C3" w:rsidP="004353C3">
            <w:pPr>
              <w:ind w:left="113" w:right="113"/>
              <w:jc w:val="center"/>
              <w:rPr>
                <w:rFonts w:ascii="GHEA Grapalat" w:hAnsi="GHEA Grapalat"/>
                <w:sz w:val="16"/>
                <w:szCs w:val="16"/>
                <w:lang w:val="pt-BR"/>
              </w:rPr>
            </w:pPr>
          </w:p>
          <w:p w14:paraId="1E89B4D7" w14:textId="0D84D64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556" w:type="dxa"/>
            <w:textDirection w:val="btLr"/>
            <w:vAlign w:val="center"/>
          </w:tcPr>
          <w:p w14:paraId="23EB537B" w14:textId="3C1C9046"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436" w:type="dxa"/>
            <w:textDirection w:val="btLr"/>
            <w:vAlign w:val="center"/>
          </w:tcPr>
          <w:p w14:paraId="15EE5214" w14:textId="2ED78F4B"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15" w:type="dxa"/>
            <w:textDirection w:val="btLr"/>
            <w:vAlign w:val="center"/>
          </w:tcPr>
          <w:p w14:paraId="72CF8C2C" w14:textId="1EA0FD20"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477" w:type="dxa"/>
            <w:textDirection w:val="btLr"/>
            <w:vAlign w:val="center"/>
          </w:tcPr>
          <w:p w14:paraId="1F417C0E" w14:textId="211B760A"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31" w:type="dxa"/>
            <w:textDirection w:val="btLr"/>
            <w:vAlign w:val="center"/>
          </w:tcPr>
          <w:p w14:paraId="2E40F988" w14:textId="358C2710"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729" w:type="dxa"/>
            <w:textDirection w:val="btLr"/>
            <w:vAlign w:val="center"/>
          </w:tcPr>
          <w:p w14:paraId="0DB1A516" w14:textId="5CC36AF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63" w:type="dxa"/>
            <w:textDirection w:val="btLr"/>
            <w:vAlign w:val="center"/>
          </w:tcPr>
          <w:p w14:paraId="7316E5D3" w14:textId="4FEAD9D2"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94" w:type="dxa"/>
            <w:textDirection w:val="btLr"/>
            <w:vAlign w:val="center"/>
          </w:tcPr>
          <w:p w14:paraId="507BCFA1" w14:textId="7FB33C8E"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44" w:type="dxa"/>
            <w:textDirection w:val="btLr"/>
            <w:vAlign w:val="center"/>
          </w:tcPr>
          <w:p w14:paraId="38D9369F" w14:textId="1A2709A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81" w:type="dxa"/>
            <w:textDirection w:val="btLr"/>
            <w:vAlign w:val="center"/>
          </w:tcPr>
          <w:p w14:paraId="00113128" w14:textId="66AAEF8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r>
      <w:tr w:rsidR="004353C3" w:rsidRPr="00685FDC" w14:paraId="10C57EB4" w14:textId="77777777" w:rsidTr="004353C3">
        <w:trPr>
          <w:cantSplit/>
          <w:trHeight w:val="1134"/>
          <w:jc w:val="center"/>
        </w:trPr>
        <w:tc>
          <w:tcPr>
            <w:tcW w:w="800" w:type="dxa"/>
          </w:tcPr>
          <w:p w14:paraId="0A460EAF" w14:textId="5E0555C7"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sz w:val="16"/>
                <w:szCs w:val="16"/>
                <w:lang w:val="es-ES"/>
              </w:rPr>
              <w:t>4</w:t>
            </w:r>
          </w:p>
        </w:tc>
        <w:tc>
          <w:tcPr>
            <w:tcW w:w="993" w:type="dxa"/>
            <w:vAlign w:val="center"/>
          </w:tcPr>
          <w:p w14:paraId="3CAE1050" w14:textId="7EA32525" w:rsidR="004353C3" w:rsidRPr="004353C3" w:rsidRDefault="004353C3" w:rsidP="004353C3">
            <w:pPr>
              <w:widowControl w:val="0"/>
              <w:spacing w:after="120"/>
              <w:jc w:val="center"/>
              <w:rPr>
                <w:rFonts w:ascii="GHEA Grapalat" w:hAnsi="GHEA Grapalat"/>
                <w:sz w:val="16"/>
                <w:szCs w:val="16"/>
              </w:rPr>
            </w:pPr>
            <w:r w:rsidRPr="004353C3">
              <w:rPr>
                <w:rFonts w:ascii="GHEA Grapalat" w:hAnsi="GHEA Grapalat" w:cs="Calibri"/>
                <w:sz w:val="16"/>
                <w:szCs w:val="16"/>
              </w:rPr>
              <w:t>45241180/4</w:t>
            </w:r>
          </w:p>
        </w:tc>
        <w:tc>
          <w:tcPr>
            <w:tcW w:w="1723" w:type="dxa"/>
            <w:vAlign w:val="center"/>
          </w:tcPr>
          <w:p w14:paraId="7CB4A480" w14:textId="5A7933E1" w:rsidR="004353C3" w:rsidRPr="004353C3" w:rsidRDefault="004353C3" w:rsidP="004353C3">
            <w:pPr>
              <w:widowControl w:val="0"/>
              <w:spacing w:after="120"/>
              <w:jc w:val="center"/>
              <w:rPr>
                <w:rFonts w:ascii="GHEA Grapalat" w:hAnsi="GHEA Grapalat"/>
                <w:sz w:val="16"/>
                <w:szCs w:val="16"/>
              </w:rPr>
            </w:pPr>
            <w:r w:rsidRPr="004353C3">
              <w:rPr>
                <w:sz w:val="16"/>
                <w:szCs w:val="16"/>
              </w:rPr>
              <w:t>Ремонт межхозяйственных и внутрихозяйственных сетей участка Раздана</w:t>
            </w:r>
          </w:p>
        </w:tc>
        <w:tc>
          <w:tcPr>
            <w:tcW w:w="582" w:type="dxa"/>
            <w:textDirection w:val="btLr"/>
          </w:tcPr>
          <w:p w14:paraId="46B3613C" w14:textId="77777777" w:rsidR="004353C3" w:rsidRPr="004353C3" w:rsidRDefault="004353C3" w:rsidP="004353C3">
            <w:pPr>
              <w:ind w:left="113" w:right="113"/>
              <w:jc w:val="center"/>
              <w:rPr>
                <w:rFonts w:ascii="GHEA Grapalat" w:hAnsi="GHEA Grapalat"/>
                <w:sz w:val="16"/>
                <w:szCs w:val="16"/>
                <w:lang w:val="pt-BR"/>
              </w:rPr>
            </w:pPr>
          </w:p>
          <w:p w14:paraId="6AA6232B"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3917C1BB" w14:textId="02A029C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700" w:type="dxa"/>
            <w:textDirection w:val="btLr"/>
          </w:tcPr>
          <w:p w14:paraId="557056A4"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51B8C21F" w14:textId="77777777" w:rsidR="004353C3" w:rsidRPr="004353C3" w:rsidRDefault="004353C3" w:rsidP="004353C3">
            <w:pPr>
              <w:ind w:left="113" w:right="113"/>
              <w:jc w:val="center"/>
              <w:rPr>
                <w:rFonts w:ascii="GHEA Grapalat" w:hAnsi="GHEA Grapalat"/>
                <w:sz w:val="16"/>
                <w:szCs w:val="16"/>
                <w:lang w:val="pt-BR"/>
              </w:rPr>
            </w:pPr>
          </w:p>
          <w:p w14:paraId="5F6FE6E4" w14:textId="37FC095C"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431" w:type="dxa"/>
            <w:textDirection w:val="btLr"/>
          </w:tcPr>
          <w:p w14:paraId="5AFFF00D"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27A91690" w14:textId="77777777" w:rsidR="004353C3" w:rsidRPr="004353C3" w:rsidRDefault="004353C3" w:rsidP="004353C3">
            <w:pPr>
              <w:ind w:left="113" w:right="113"/>
              <w:jc w:val="center"/>
              <w:rPr>
                <w:rFonts w:ascii="GHEA Grapalat" w:hAnsi="GHEA Grapalat"/>
                <w:sz w:val="16"/>
                <w:szCs w:val="16"/>
                <w:lang w:val="pt-BR"/>
              </w:rPr>
            </w:pPr>
          </w:p>
          <w:p w14:paraId="62F9AF5D" w14:textId="1CD3651C"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556" w:type="dxa"/>
            <w:textDirection w:val="btLr"/>
            <w:vAlign w:val="center"/>
          </w:tcPr>
          <w:p w14:paraId="1FC96A43" w14:textId="74DAB1FE"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w:t>
            </w:r>
            <w:r w:rsidRPr="004353C3">
              <w:rPr>
                <w:rFonts w:ascii="GHEA Grapalat" w:hAnsi="GHEA Grapalat"/>
                <w:sz w:val="16"/>
                <w:szCs w:val="16"/>
                <w:lang w:val="pt-BR"/>
              </w:rPr>
              <w:t>%</w:t>
            </w:r>
          </w:p>
        </w:tc>
        <w:tc>
          <w:tcPr>
            <w:tcW w:w="436" w:type="dxa"/>
            <w:textDirection w:val="btLr"/>
            <w:vAlign w:val="center"/>
          </w:tcPr>
          <w:p w14:paraId="0CFE6043" w14:textId="04EB60C7"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80</w:t>
            </w:r>
            <w:r w:rsidRPr="004353C3">
              <w:rPr>
                <w:rFonts w:ascii="GHEA Grapalat" w:hAnsi="GHEA Grapalat"/>
                <w:sz w:val="16"/>
                <w:szCs w:val="16"/>
                <w:lang w:val="pt-BR"/>
              </w:rPr>
              <w:t>%</w:t>
            </w:r>
          </w:p>
        </w:tc>
        <w:tc>
          <w:tcPr>
            <w:tcW w:w="515" w:type="dxa"/>
            <w:textDirection w:val="btLr"/>
            <w:vAlign w:val="center"/>
          </w:tcPr>
          <w:p w14:paraId="15BFAE9A" w14:textId="54EC5D60"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477" w:type="dxa"/>
            <w:textDirection w:val="btLr"/>
            <w:vAlign w:val="center"/>
          </w:tcPr>
          <w:p w14:paraId="759A0FA0" w14:textId="0AC716BA"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31" w:type="dxa"/>
            <w:textDirection w:val="btLr"/>
            <w:vAlign w:val="center"/>
          </w:tcPr>
          <w:p w14:paraId="32566A7B" w14:textId="12BF91CC"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729" w:type="dxa"/>
            <w:textDirection w:val="btLr"/>
            <w:vAlign w:val="center"/>
          </w:tcPr>
          <w:p w14:paraId="383FC62D" w14:textId="5A4909B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63" w:type="dxa"/>
            <w:textDirection w:val="btLr"/>
            <w:vAlign w:val="center"/>
          </w:tcPr>
          <w:p w14:paraId="01A28FDB" w14:textId="3F076E34"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94" w:type="dxa"/>
            <w:textDirection w:val="btLr"/>
            <w:vAlign w:val="center"/>
          </w:tcPr>
          <w:p w14:paraId="5475806D" w14:textId="1B1B92D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44" w:type="dxa"/>
            <w:textDirection w:val="btLr"/>
            <w:vAlign w:val="center"/>
          </w:tcPr>
          <w:p w14:paraId="3ACCB475" w14:textId="0BDDF730"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81" w:type="dxa"/>
            <w:textDirection w:val="btLr"/>
            <w:vAlign w:val="center"/>
          </w:tcPr>
          <w:p w14:paraId="5A33D028" w14:textId="5D60AA2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r>
      <w:tr w:rsidR="004353C3" w:rsidRPr="00685FDC" w14:paraId="3B571535" w14:textId="77777777" w:rsidTr="004353C3">
        <w:trPr>
          <w:cantSplit/>
          <w:trHeight w:val="1134"/>
          <w:jc w:val="center"/>
        </w:trPr>
        <w:tc>
          <w:tcPr>
            <w:tcW w:w="800" w:type="dxa"/>
          </w:tcPr>
          <w:p w14:paraId="50405892" w14:textId="53D50350" w:rsidR="004353C3" w:rsidRPr="004353C3" w:rsidRDefault="004353C3" w:rsidP="004353C3">
            <w:pPr>
              <w:widowControl w:val="0"/>
              <w:spacing w:after="120"/>
              <w:jc w:val="center"/>
              <w:rPr>
                <w:rFonts w:ascii="GHEA Grapalat" w:hAnsi="GHEA Grapalat"/>
                <w:sz w:val="16"/>
                <w:szCs w:val="16"/>
                <w:lang w:val="es-ES"/>
              </w:rPr>
            </w:pPr>
            <w:r w:rsidRPr="004353C3">
              <w:rPr>
                <w:rFonts w:ascii="GHEA Grapalat" w:hAnsi="GHEA Grapalat"/>
                <w:sz w:val="16"/>
                <w:szCs w:val="16"/>
                <w:lang w:val="es-ES"/>
              </w:rPr>
              <w:t>5</w:t>
            </w:r>
          </w:p>
        </w:tc>
        <w:tc>
          <w:tcPr>
            <w:tcW w:w="993" w:type="dxa"/>
            <w:vAlign w:val="center"/>
          </w:tcPr>
          <w:p w14:paraId="4F92AC95" w14:textId="2DECEC1B" w:rsidR="004353C3" w:rsidRPr="004353C3" w:rsidRDefault="004353C3" w:rsidP="004353C3">
            <w:pPr>
              <w:widowControl w:val="0"/>
              <w:spacing w:after="120"/>
              <w:jc w:val="center"/>
              <w:rPr>
                <w:rFonts w:ascii="GHEA Grapalat" w:hAnsi="GHEA Grapalat" w:cs="Calibri"/>
                <w:sz w:val="16"/>
                <w:szCs w:val="16"/>
              </w:rPr>
            </w:pPr>
            <w:r w:rsidRPr="004353C3">
              <w:rPr>
                <w:rFonts w:ascii="GHEA Grapalat" w:hAnsi="GHEA Grapalat" w:cs="Calibri"/>
                <w:sz w:val="16"/>
                <w:szCs w:val="16"/>
              </w:rPr>
              <w:t>45241180/5</w:t>
            </w:r>
          </w:p>
        </w:tc>
        <w:tc>
          <w:tcPr>
            <w:tcW w:w="1723" w:type="dxa"/>
            <w:vAlign w:val="center"/>
          </w:tcPr>
          <w:p w14:paraId="48F3BE46" w14:textId="76C82862" w:rsidR="004353C3" w:rsidRPr="004353C3" w:rsidRDefault="004353C3" w:rsidP="004353C3">
            <w:pPr>
              <w:widowControl w:val="0"/>
              <w:spacing w:after="120"/>
              <w:jc w:val="center"/>
              <w:rPr>
                <w:rFonts w:ascii="GHEA Grapalat" w:hAnsi="GHEA Grapalat"/>
                <w:sz w:val="16"/>
                <w:szCs w:val="16"/>
              </w:rPr>
            </w:pPr>
            <w:r w:rsidRPr="004353C3">
              <w:rPr>
                <w:sz w:val="16"/>
                <w:szCs w:val="16"/>
              </w:rPr>
              <w:t xml:space="preserve">Ремонт межхозяйственных и внутрихозяйственных сетей участка </w:t>
            </w:r>
            <w:proofErr w:type="spellStart"/>
            <w:r w:rsidRPr="004353C3">
              <w:rPr>
                <w:sz w:val="16"/>
                <w:szCs w:val="16"/>
              </w:rPr>
              <w:t>Гарни</w:t>
            </w:r>
            <w:proofErr w:type="spellEnd"/>
          </w:p>
        </w:tc>
        <w:tc>
          <w:tcPr>
            <w:tcW w:w="582" w:type="dxa"/>
            <w:textDirection w:val="btLr"/>
          </w:tcPr>
          <w:p w14:paraId="606D73F6" w14:textId="77777777" w:rsidR="004353C3" w:rsidRPr="004353C3" w:rsidRDefault="004353C3" w:rsidP="004353C3">
            <w:pPr>
              <w:ind w:left="113" w:right="113"/>
              <w:jc w:val="center"/>
              <w:rPr>
                <w:rFonts w:ascii="GHEA Grapalat" w:hAnsi="GHEA Grapalat"/>
                <w:sz w:val="16"/>
                <w:szCs w:val="16"/>
                <w:lang w:val="pt-BR"/>
              </w:rPr>
            </w:pPr>
          </w:p>
          <w:p w14:paraId="6206889F"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49D75DB8" w14:textId="2FB416F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700" w:type="dxa"/>
            <w:textDirection w:val="btLr"/>
          </w:tcPr>
          <w:p w14:paraId="2AE1444A"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1F05A6D2" w14:textId="77777777" w:rsidR="004353C3" w:rsidRPr="004353C3" w:rsidRDefault="004353C3" w:rsidP="004353C3">
            <w:pPr>
              <w:ind w:left="113" w:right="113"/>
              <w:jc w:val="center"/>
              <w:rPr>
                <w:rFonts w:ascii="GHEA Grapalat" w:hAnsi="GHEA Grapalat"/>
                <w:sz w:val="16"/>
                <w:szCs w:val="16"/>
                <w:lang w:val="pt-BR"/>
              </w:rPr>
            </w:pPr>
          </w:p>
          <w:p w14:paraId="663330F6" w14:textId="36DD9B42"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431" w:type="dxa"/>
            <w:textDirection w:val="btLr"/>
          </w:tcPr>
          <w:p w14:paraId="6E9A0C10" w14:textId="77777777" w:rsidR="004353C3" w:rsidRPr="004353C3" w:rsidRDefault="004353C3" w:rsidP="004353C3">
            <w:pPr>
              <w:ind w:left="113" w:right="113"/>
              <w:jc w:val="center"/>
              <w:rPr>
                <w:rFonts w:ascii="GHEA Grapalat" w:hAnsi="GHEA Grapalat"/>
                <w:sz w:val="16"/>
                <w:szCs w:val="16"/>
                <w:lang w:val="pt-BR"/>
              </w:rPr>
            </w:pPr>
            <w:r w:rsidRPr="004353C3">
              <w:rPr>
                <w:rFonts w:ascii="GHEA Grapalat" w:hAnsi="GHEA Grapalat"/>
                <w:sz w:val="16"/>
                <w:szCs w:val="16"/>
                <w:lang w:val="pt-BR"/>
              </w:rPr>
              <w:t>-</w:t>
            </w:r>
          </w:p>
          <w:p w14:paraId="26CDC0E5" w14:textId="77777777" w:rsidR="004353C3" w:rsidRPr="004353C3" w:rsidRDefault="004353C3" w:rsidP="004353C3">
            <w:pPr>
              <w:ind w:left="113" w:right="113"/>
              <w:jc w:val="center"/>
              <w:rPr>
                <w:rFonts w:ascii="GHEA Grapalat" w:hAnsi="GHEA Grapalat"/>
                <w:sz w:val="16"/>
                <w:szCs w:val="16"/>
                <w:lang w:val="pt-BR"/>
              </w:rPr>
            </w:pPr>
          </w:p>
          <w:p w14:paraId="54EA3465" w14:textId="3E6DC711"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w:t>
            </w:r>
          </w:p>
        </w:tc>
        <w:tc>
          <w:tcPr>
            <w:tcW w:w="556" w:type="dxa"/>
            <w:textDirection w:val="btLr"/>
            <w:vAlign w:val="center"/>
          </w:tcPr>
          <w:p w14:paraId="37E8D72A" w14:textId="147AA1A8"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70</w:t>
            </w:r>
            <w:r w:rsidRPr="004353C3">
              <w:rPr>
                <w:rFonts w:ascii="GHEA Grapalat" w:hAnsi="GHEA Grapalat"/>
                <w:sz w:val="16"/>
                <w:szCs w:val="16"/>
                <w:lang w:val="pt-BR"/>
              </w:rPr>
              <w:t>%</w:t>
            </w:r>
          </w:p>
        </w:tc>
        <w:tc>
          <w:tcPr>
            <w:tcW w:w="436" w:type="dxa"/>
            <w:textDirection w:val="btLr"/>
            <w:vAlign w:val="center"/>
          </w:tcPr>
          <w:p w14:paraId="7A93433E" w14:textId="3F9872A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15" w:type="dxa"/>
            <w:textDirection w:val="btLr"/>
            <w:vAlign w:val="center"/>
          </w:tcPr>
          <w:p w14:paraId="7E878B52" w14:textId="5672B16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477" w:type="dxa"/>
            <w:textDirection w:val="btLr"/>
            <w:vAlign w:val="center"/>
          </w:tcPr>
          <w:p w14:paraId="30F8B4E9" w14:textId="090D971D"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31" w:type="dxa"/>
            <w:textDirection w:val="btLr"/>
            <w:vAlign w:val="center"/>
          </w:tcPr>
          <w:p w14:paraId="50412CAE" w14:textId="696AF851"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729" w:type="dxa"/>
            <w:textDirection w:val="btLr"/>
            <w:vAlign w:val="center"/>
          </w:tcPr>
          <w:p w14:paraId="6F5BE779" w14:textId="47C531E3"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63" w:type="dxa"/>
            <w:textDirection w:val="btLr"/>
            <w:vAlign w:val="center"/>
          </w:tcPr>
          <w:p w14:paraId="33CC0C1D" w14:textId="7317B1F8"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94" w:type="dxa"/>
            <w:textDirection w:val="btLr"/>
            <w:vAlign w:val="center"/>
          </w:tcPr>
          <w:p w14:paraId="35F97174" w14:textId="6F13757F"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644" w:type="dxa"/>
            <w:textDirection w:val="btLr"/>
            <w:vAlign w:val="center"/>
          </w:tcPr>
          <w:p w14:paraId="3D823C78" w14:textId="588F7375"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c>
          <w:tcPr>
            <w:tcW w:w="581" w:type="dxa"/>
            <w:textDirection w:val="btLr"/>
            <w:vAlign w:val="center"/>
          </w:tcPr>
          <w:p w14:paraId="48568C74" w14:textId="124D461E" w:rsidR="004353C3" w:rsidRPr="004353C3" w:rsidRDefault="004353C3" w:rsidP="004353C3">
            <w:pPr>
              <w:widowControl w:val="0"/>
              <w:spacing w:after="120"/>
              <w:ind w:left="-95" w:right="-88"/>
              <w:jc w:val="center"/>
              <w:rPr>
                <w:rFonts w:ascii="GHEA Grapalat" w:hAnsi="GHEA Grapalat"/>
                <w:sz w:val="16"/>
                <w:szCs w:val="16"/>
              </w:rPr>
            </w:pPr>
            <w:r w:rsidRPr="004353C3">
              <w:rPr>
                <w:rFonts w:ascii="GHEA Grapalat" w:hAnsi="GHEA Grapalat"/>
                <w:sz w:val="16"/>
                <w:szCs w:val="16"/>
                <w:lang w:val="hy-AM"/>
              </w:rPr>
              <w:t>100</w:t>
            </w:r>
            <w:r w:rsidRPr="004353C3">
              <w:rPr>
                <w:rFonts w:ascii="GHEA Grapalat" w:hAnsi="GHEA Grapalat"/>
                <w:sz w:val="16"/>
                <w:szCs w:val="16"/>
                <w:lang w:val="pt-BR"/>
              </w:rPr>
              <w:t>%</w:t>
            </w:r>
          </w:p>
        </w:tc>
      </w:tr>
    </w:tbl>
    <w:p w14:paraId="70EFB622" w14:textId="77777777" w:rsidR="00BB28C8" w:rsidRPr="00CA76F1"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64EF181" w14:textId="77777777" w:rsidTr="003D2146">
        <w:trPr>
          <w:jc w:val="center"/>
        </w:trPr>
        <w:tc>
          <w:tcPr>
            <w:tcW w:w="4536" w:type="dxa"/>
          </w:tcPr>
          <w:p w14:paraId="372B1F6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C607F5F"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6D0327E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2D1E418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CC3A616"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8C78AFB"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A2BBC17"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1ADB906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43F954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D93AF90"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14:paraId="05C30F0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2723CEEB"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3C5C54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0E4F5FC" w14:textId="77777777" w:rsidTr="003D2146">
        <w:trPr>
          <w:tblCellSpacing w:w="7" w:type="dxa"/>
          <w:jc w:val="center"/>
        </w:trPr>
        <w:tc>
          <w:tcPr>
            <w:tcW w:w="0" w:type="auto"/>
            <w:vAlign w:val="center"/>
          </w:tcPr>
          <w:p w14:paraId="752DAED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49A93C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92503C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4C0FB1B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11212541"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F9EE07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4D1520D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3E9AF25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94FB996"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628FA25B"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3B54685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034491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4ABD9D56"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6749CF72"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15A83523"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710B48B1" w14:textId="77777777"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14:paraId="58F0AB5B" w14:textId="77777777"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23EAA20B"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7B574D9E" w14:textId="77777777"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5F49AD7E"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2891A7CC"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76DEFB99"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63670927"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0985284C" w14:textId="77777777" w:rsidTr="003D2146">
        <w:trPr>
          <w:trHeight w:val="345"/>
          <w:jc w:val="center"/>
        </w:trPr>
        <w:tc>
          <w:tcPr>
            <w:tcW w:w="379" w:type="dxa"/>
            <w:vMerge w:val="restart"/>
            <w:shd w:val="clear" w:color="auto" w:fill="auto"/>
            <w:vAlign w:val="center"/>
          </w:tcPr>
          <w:p w14:paraId="02D6FEA7"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0CF40C36"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7C62296C" w14:textId="77777777" w:rsidTr="003D2146">
        <w:trPr>
          <w:trHeight w:val="152"/>
          <w:jc w:val="center"/>
        </w:trPr>
        <w:tc>
          <w:tcPr>
            <w:tcW w:w="379" w:type="dxa"/>
            <w:vMerge/>
            <w:shd w:val="clear" w:color="auto" w:fill="auto"/>
          </w:tcPr>
          <w:p w14:paraId="5467AA50"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7FDB148"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4A86F185"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35EC5767"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46E1ED53"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645A5A00"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93B8B76"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7E736231" w14:textId="77777777" w:rsidTr="003D2146">
        <w:trPr>
          <w:trHeight w:val="152"/>
          <w:jc w:val="center"/>
        </w:trPr>
        <w:tc>
          <w:tcPr>
            <w:tcW w:w="379" w:type="dxa"/>
            <w:vMerge/>
            <w:tcBorders>
              <w:bottom w:val="single" w:sz="4" w:space="0" w:color="auto"/>
            </w:tcBorders>
            <w:shd w:val="clear" w:color="auto" w:fill="auto"/>
          </w:tcPr>
          <w:p w14:paraId="5CDC024D"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F513DB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ABA0F24"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EE3BA9B"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17AC70C"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E32B8DA"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5AEA6474"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6D1C929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7C30FD53"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20B2EB08" w14:textId="77777777" w:rsidTr="003D2146">
        <w:trPr>
          <w:trHeight w:val="515"/>
          <w:jc w:val="center"/>
        </w:trPr>
        <w:tc>
          <w:tcPr>
            <w:tcW w:w="379" w:type="dxa"/>
            <w:shd w:val="clear" w:color="auto" w:fill="auto"/>
            <w:vAlign w:val="center"/>
          </w:tcPr>
          <w:p w14:paraId="2B8AFA8C"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0DBA935F"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49B45411"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2609DEA1"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63AE80C8"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388F5EA2"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6F2E4EDB"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5E9417E0"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7264D100"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76F574EF" w14:textId="77777777" w:rsidTr="003D2146">
        <w:trPr>
          <w:trHeight w:val="515"/>
          <w:jc w:val="center"/>
        </w:trPr>
        <w:tc>
          <w:tcPr>
            <w:tcW w:w="379" w:type="dxa"/>
            <w:shd w:val="clear" w:color="auto" w:fill="auto"/>
          </w:tcPr>
          <w:p w14:paraId="0AEF5977"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1B47EF9E"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1C03B85"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36B81CDB"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5037D89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097D33A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3339836"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0D6323D7"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2F62A8E0"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14:paraId="4193F3AE"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63F8219E"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412E8835"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7C791389" w14:textId="77777777" w:rsidTr="003D2146">
        <w:trPr>
          <w:trHeight w:val="266"/>
          <w:tblCellSpacing w:w="7" w:type="dxa"/>
          <w:jc w:val="center"/>
        </w:trPr>
        <w:tc>
          <w:tcPr>
            <w:tcW w:w="0" w:type="auto"/>
            <w:vAlign w:val="center"/>
          </w:tcPr>
          <w:p w14:paraId="312C42F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0A1255F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134FFA13" w14:textId="77777777" w:rsidTr="003D2146">
        <w:trPr>
          <w:trHeight w:val="473"/>
          <w:tblCellSpacing w:w="7" w:type="dxa"/>
          <w:jc w:val="center"/>
        </w:trPr>
        <w:tc>
          <w:tcPr>
            <w:tcW w:w="0" w:type="auto"/>
            <w:vAlign w:val="center"/>
          </w:tcPr>
          <w:p w14:paraId="4BEF660E"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3A2B0785"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FCC4A64"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B4EA655"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0DC2036A" w14:textId="77777777" w:rsidTr="003D2146">
        <w:trPr>
          <w:trHeight w:val="503"/>
          <w:tblCellSpacing w:w="7" w:type="dxa"/>
          <w:jc w:val="center"/>
        </w:trPr>
        <w:tc>
          <w:tcPr>
            <w:tcW w:w="0" w:type="auto"/>
            <w:vAlign w:val="center"/>
          </w:tcPr>
          <w:p w14:paraId="7E3973A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D16DC2E"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7109BD21"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1DA994E6"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02625DEA" w14:textId="77777777" w:rsidTr="003D2146">
        <w:trPr>
          <w:trHeight w:val="281"/>
          <w:tblCellSpacing w:w="7" w:type="dxa"/>
          <w:jc w:val="center"/>
        </w:trPr>
        <w:tc>
          <w:tcPr>
            <w:tcW w:w="0" w:type="auto"/>
            <w:vAlign w:val="center"/>
          </w:tcPr>
          <w:p w14:paraId="6709B46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7A5AA46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12B98099"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718735F6" w14:textId="77777777" w:rsidR="00BB28C8" w:rsidRDefault="00BB28C8" w:rsidP="00BB28C8">
      <w:pPr>
        <w:rPr>
          <w:rFonts w:ascii="GHEA Grapalat" w:hAnsi="GHEA Grapalat" w:cs="Sylfaen"/>
          <w:b/>
        </w:rPr>
      </w:pPr>
      <w:r>
        <w:rPr>
          <w:rFonts w:ascii="GHEA Grapalat" w:hAnsi="GHEA Grapalat" w:cs="Sylfaen"/>
          <w:b/>
        </w:rPr>
        <w:br w:type="page"/>
      </w:r>
    </w:p>
    <w:p w14:paraId="6B2E210A"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63B67471"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proofErr w:type="gramEnd"/>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699DFDF9" w14:textId="77777777" w:rsidR="00BB28C8" w:rsidRPr="009F3DC7" w:rsidRDefault="00BB28C8" w:rsidP="00BB28C8">
      <w:pPr>
        <w:widowControl w:val="0"/>
        <w:spacing w:after="160" w:line="360" w:lineRule="auto"/>
        <w:jc w:val="center"/>
        <w:rPr>
          <w:rFonts w:ascii="GHEA Grapalat" w:hAnsi="GHEA Grapalat" w:cs="Sylfaen"/>
        </w:rPr>
      </w:pPr>
    </w:p>
    <w:p w14:paraId="6D251B03"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438A2EF6"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27386A5C"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3A5520D7"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6ED9B4A4"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30F3DDEE"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1695D219"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0CA9CC5F"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69121055"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75097314"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0690BD2E"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61768E85"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9B64B60"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E81BA1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C466CD8"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4CA5CDB"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25914D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56C4A39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1CE29AE"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D21B9B3"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1DDD86D"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6A34295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0C5ABF4"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A629B63"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3F00672" w14:textId="77777777" w:rsidR="00BB28C8" w:rsidRPr="00C8328C" w:rsidRDefault="00BB28C8" w:rsidP="003D2146">
            <w:pPr>
              <w:widowControl w:val="0"/>
              <w:spacing w:after="120"/>
              <w:rPr>
                <w:rFonts w:ascii="GHEA Grapalat" w:hAnsi="GHEA Grapalat" w:cs="Sylfaen"/>
                <w:sz w:val="16"/>
                <w:szCs w:val="16"/>
              </w:rPr>
            </w:pPr>
          </w:p>
        </w:tc>
      </w:tr>
    </w:tbl>
    <w:p w14:paraId="6E21E376"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25201A4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B9E06AA" w14:textId="77777777" w:rsidR="00BB28C8" w:rsidRDefault="00BB28C8" w:rsidP="00BB28C8">
      <w:pPr>
        <w:rPr>
          <w:rFonts w:ascii="GHEA Grapalat" w:hAnsi="GHEA Grapalat"/>
        </w:rPr>
      </w:pPr>
      <w:r>
        <w:rPr>
          <w:rFonts w:ascii="GHEA Grapalat" w:hAnsi="GHEA Grapalat"/>
        </w:rPr>
        <w:br w:type="page"/>
      </w:r>
    </w:p>
    <w:p w14:paraId="587289EA"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3D21ADE6"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1F520D92" w14:textId="77777777" w:rsidTr="003D2146">
        <w:tc>
          <w:tcPr>
            <w:tcW w:w="4785" w:type="dxa"/>
          </w:tcPr>
          <w:p w14:paraId="50192CDE"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0DB121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29DF4E6A"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76D01112"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6F762C31" w14:textId="77777777" w:rsidTr="003D2146">
        <w:trPr>
          <w:tblCellSpacing w:w="7" w:type="dxa"/>
          <w:jc w:val="center"/>
        </w:trPr>
        <w:tc>
          <w:tcPr>
            <w:tcW w:w="0" w:type="auto"/>
            <w:vAlign w:val="center"/>
          </w:tcPr>
          <w:p w14:paraId="272BD434"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5778A1AF"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49DFABC3"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24CD34FA"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1E7D993D" w14:textId="77777777" w:rsidTr="003D2146">
        <w:trPr>
          <w:tblCellSpacing w:w="7" w:type="dxa"/>
          <w:jc w:val="center"/>
        </w:trPr>
        <w:tc>
          <w:tcPr>
            <w:tcW w:w="0" w:type="auto"/>
            <w:vAlign w:val="center"/>
          </w:tcPr>
          <w:p w14:paraId="238A37AF"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0886ED00"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B3EC3DC"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71ECA4DD"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536C82D0"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04E3549C"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20319F7E" w14:textId="77777777" w:rsidR="00684668" w:rsidRDefault="00684668">
      <w:pPr>
        <w:rPr>
          <w:rFonts w:ascii="GHEA Grapalat" w:hAnsi="GHEA Grapalat"/>
          <w:i/>
        </w:rPr>
      </w:pPr>
      <w:r>
        <w:rPr>
          <w:rFonts w:ascii="GHEA Grapalat" w:hAnsi="GHEA Grapalat"/>
          <w:i/>
        </w:rPr>
        <w:br w:type="page"/>
      </w:r>
    </w:p>
    <w:p w14:paraId="2AC06ECE" w14:textId="77777777" w:rsidR="00684668" w:rsidRPr="0005376A" w:rsidRDefault="00684668" w:rsidP="00684668">
      <w:pPr>
        <w:widowControl w:val="0"/>
        <w:jc w:val="right"/>
        <w:rPr>
          <w:rFonts w:ascii="GHEA Grapalat" w:hAnsi="GHEA Grapalat" w:cs="Sylfaen"/>
          <w:i/>
        </w:rPr>
      </w:pPr>
      <w:r w:rsidRPr="0005376A">
        <w:rPr>
          <w:rFonts w:ascii="GHEA Grapalat" w:hAnsi="GHEA Grapalat"/>
          <w:i/>
        </w:rPr>
        <w:lastRenderedPageBreak/>
        <w:t>Приложение № 5</w:t>
      </w:r>
    </w:p>
    <w:p w14:paraId="336799FF" w14:textId="77777777"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w:t>
      </w:r>
      <w:proofErr w:type="gramStart"/>
      <w:r w:rsidRPr="0005376A">
        <w:rPr>
          <w:rFonts w:ascii="GHEA Grapalat" w:hAnsi="GHEA Grapalat"/>
          <w:i/>
          <w:lang w:val="hy-AM"/>
        </w:rPr>
        <w:t xml:space="preserve">«  </w:t>
      </w:r>
      <w:proofErr w:type="gramEnd"/>
      <w:r w:rsidRPr="0005376A">
        <w:rPr>
          <w:rFonts w:ascii="GHEA Grapalat" w:hAnsi="GHEA Grapalat"/>
          <w:i/>
          <w:lang w:val="hy-AM"/>
        </w:rPr>
        <w:t xml:space="preserve">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14:paraId="288B9837" w14:textId="77777777" w:rsidR="00684668" w:rsidRPr="0005376A" w:rsidRDefault="00684668" w:rsidP="00684668">
      <w:pPr>
        <w:jc w:val="center"/>
        <w:rPr>
          <w:rFonts w:ascii="GHEA Grapalat" w:hAnsi="GHEA Grapalat" w:cs="GHEA Grapalat"/>
        </w:rPr>
      </w:pPr>
    </w:p>
    <w:p w14:paraId="0E5B41E3" w14:textId="77777777"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14:paraId="5DFB5504" w14:textId="77777777" w:rsidR="00684668" w:rsidRPr="0005376A" w:rsidRDefault="00684668" w:rsidP="00684668">
      <w:pPr>
        <w:jc w:val="center"/>
        <w:rPr>
          <w:rFonts w:ascii="GHEA Grapalat" w:hAnsi="GHEA Grapalat" w:cs="GHEA Grapalat"/>
          <w:lang w:val="hy-AM"/>
        </w:rPr>
      </w:pPr>
    </w:p>
    <w:p w14:paraId="0DF95319" w14:textId="77777777"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14:paraId="30F594FD" w14:textId="77777777"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proofErr w:type="spellStart"/>
      <w:r w:rsidRPr="0005376A">
        <w:rPr>
          <w:rFonts w:ascii="GHEA Grapalat" w:hAnsi="GHEA Grapalat" w:cs="Sylfaen"/>
          <w:vertAlign w:val="superscript"/>
          <w:lang w:val="es-ES"/>
        </w:rPr>
        <w:t>финансового</w:t>
      </w:r>
      <w:proofErr w:type="spellEnd"/>
      <w:r w:rsidRPr="0005376A">
        <w:rPr>
          <w:rFonts w:ascii="GHEA Grapalat" w:hAnsi="GHEA Grapalat" w:cs="Sylfaen"/>
          <w:vertAlign w:val="superscript"/>
          <w:lang w:val="es-ES"/>
        </w:rPr>
        <w:t xml:space="preserve"> </w:t>
      </w:r>
      <w:proofErr w:type="spellStart"/>
      <w:r w:rsidRPr="0005376A">
        <w:rPr>
          <w:rFonts w:ascii="GHEA Grapalat" w:hAnsi="GHEA Grapalat" w:cs="Sylfaen"/>
          <w:vertAlign w:val="superscript"/>
          <w:lang w:val="es-ES"/>
        </w:rPr>
        <w:t>агента</w:t>
      </w:r>
      <w:proofErr w:type="spellEnd"/>
    </w:p>
    <w:p w14:paraId="58617C82" w14:textId="77777777" w:rsidR="00684668" w:rsidRPr="0005376A" w:rsidRDefault="00684668" w:rsidP="00684668">
      <w:pPr>
        <w:rPr>
          <w:rFonts w:ascii="GHEA Grapalat" w:hAnsi="GHEA Grapalat"/>
          <w:vertAlign w:val="superscript"/>
          <w:lang w:val="es-ES"/>
        </w:rPr>
      </w:pPr>
    </w:p>
    <w:p w14:paraId="2EF275D2" w14:textId="77777777" w:rsidR="00684668" w:rsidRPr="0005376A" w:rsidRDefault="00684668" w:rsidP="00684668">
      <w:pPr>
        <w:pStyle w:val="aff3"/>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14:paraId="269ED707" w14:textId="77777777"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36ABE3F0" w14:textId="77777777"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w:t>
      </w:r>
      <w:proofErr w:type="gramStart"/>
      <w:r w:rsidRPr="0005376A">
        <w:rPr>
          <w:rFonts w:ascii="GHEA Grapalat" w:hAnsi="GHEA Grapalat" w:cs="Sylfaen"/>
          <w:sz w:val="20"/>
          <w:szCs w:val="20"/>
        </w:rPr>
        <w:t xml:space="preserve">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w:t>
      </w:r>
      <w:proofErr w:type="gramEnd"/>
      <w:r w:rsidRPr="0005376A">
        <w:rPr>
          <w:rFonts w:ascii="GHEA Grapalat" w:hAnsi="GHEA Grapalat"/>
          <w:i/>
          <w:sz w:val="20"/>
          <w:szCs w:val="20"/>
          <w:lang w:val="af-ZA"/>
        </w:rPr>
        <w:t>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14:paraId="7B543118" w14:textId="77777777"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67EC6DC9" w14:textId="77777777"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w:t>
      </w:r>
      <w:proofErr w:type="gramStart"/>
      <w:r w:rsidRPr="0005376A">
        <w:rPr>
          <w:rFonts w:ascii="GHEA Grapalat" w:hAnsi="GHEA Grapalat" w:cs="Sylfaen"/>
          <w:sz w:val="20"/>
          <w:szCs w:val="20"/>
          <w:lang w:val="es-ES"/>
        </w:rPr>
        <w:t xml:space="preserve">20  </w:t>
      </w:r>
      <w:r w:rsidRPr="0005376A">
        <w:rPr>
          <w:rFonts w:ascii="GHEA Grapalat" w:hAnsi="GHEA Grapalat" w:cs="Sylfaen"/>
          <w:sz w:val="20"/>
          <w:szCs w:val="20"/>
        </w:rPr>
        <w:t>года</w:t>
      </w:r>
      <w:proofErr w:type="gramEnd"/>
      <w:r w:rsidRPr="0005376A">
        <w:rPr>
          <w:rFonts w:ascii="GHEA Grapalat" w:hAnsi="GHEA Grapalat" w:cs="Sylfaen"/>
          <w:sz w:val="20"/>
          <w:szCs w:val="20"/>
        </w:rPr>
        <w:t xml:space="preserve">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14:paraId="743CB2D3" w14:textId="77777777" w:rsidR="00684668" w:rsidRPr="0005376A" w:rsidRDefault="00684668" w:rsidP="00684668">
      <w:pPr>
        <w:rPr>
          <w:rFonts w:ascii="GHEA Grapalat" w:hAnsi="GHEA Grapalat" w:cs="Sylfaen"/>
          <w:sz w:val="20"/>
          <w:szCs w:val="20"/>
          <w:lang w:val="es-ES"/>
        </w:rPr>
      </w:pPr>
    </w:p>
    <w:p w14:paraId="57A53DB0" w14:textId="77777777" w:rsidR="00684668" w:rsidRPr="0005376A" w:rsidRDefault="00684668" w:rsidP="00684668">
      <w:pPr>
        <w:pStyle w:val="aff3"/>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 xml:space="preserve">Согласен с условиями изложенными в пункте </w:t>
      </w:r>
      <w:proofErr w:type="gramStart"/>
      <w:r w:rsidRPr="0005376A">
        <w:rPr>
          <w:rFonts w:ascii="GHEA Grapalat" w:hAnsi="GHEA Grapalat" w:cs="Sylfaen"/>
          <w:sz w:val="20"/>
          <w:szCs w:val="20"/>
        </w:rPr>
        <w:t>8.12 .</w:t>
      </w:r>
      <w:proofErr w:type="gramEnd"/>
    </w:p>
    <w:p w14:paraId="793C7EA6" w14:textId="77777777" w:rsidR="00684668" w:rsidRPr="0005376A" w:rsidRDefault="00684668" w:rsidP="00684668">
      <w:pPr>
        <w:jc w:val="center"/>
        <w:rPr>
          <w:rFonts w:ascii="GHEA Grapalat" w:hAnsi="GHEA Grapalat" w:cs="GHEA Grapalat"/>
          <w:lang w:val="es-ES"/>
        </w:rPr>
      </w:pPr>
    </w:p>
    <w:p w14:paraId="20D38DDC" w14:textId="77777777" w:rsidR="00684668" w:rsidRPr="0005376A" w:rsidRDefault="00684668" w:rsidP="00684668">
      <w:pPr>
        <w:jc w:val="center"/>
        <w:rPr>
          <w:rFonts w:ascii="GHEA Grapalat" w:hAnsi="GHEA Grapalat" w:cs="Sylfaen"/>
          <w:b/>
          <w:lang w:val="es-ES"/>
        </w:rPr>
      </w:pPr>
    </w:p>
    <w:p w14:paraId="6EF5E598" w14:textId="77777777"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14:paraId="6A75ECA8" w14:textId="77777777"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14:paraId="4904CD5C" w14:textId="77777777"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14:paraId="58472494"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14:paraId="3C5319A8"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14:paraId="5B0C1E57" w14:textId="77777777" w:rsidR="00684668" w:rsidRPr="0005376A" w:rsidRDefault="00684668" w:rsidP="00684668">
      <w:pPr>
        <w:jc w:val="center"/>
        <w:rPr>
          <w:rFonts w:ascii="GHEA Grapalat" w:hAnsi="GHEA Grapalat" w:cs="Sylfaen"/>
          <w:sz w:val="16"/>
          <w:szCs w:val="16"/>
          <w:lang w:val="es-ES"/>
        </w:rPr>
      </w:pPr>
    </w:p>
    <w:p w14:paraId="7AF4E76A" w14:textId="77777777"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w:t>
      </w:r>
      <w:proofErr w:type="gramStart"/>
      <w:r w:rsidRPr="0005376A">
        <w:rPr>
          <w:rFonts w:ascii="GHEA Grapalat" w:hAnsi="GHEA Grapalat" w:cs="Sylfaen"/>
          <w:sz w:val="20"/>
          <w:szCs w:val="20"/>
          <w:lang w:val="es-ES"/>
        </w:rPr>
        <w:t xml:space="preserve">20  </w:t>
      </w:r>
      <w:r w:rsidRPr="0005376A">
        <w:rPr>
          <w:rFonts w:ascii="GHEA Grapalat" w:hAnsi="GHEA Grapalat" w:cs="Sylfaen"/>
          <w:sz w:val="20"/>
          <w:szCs w:val="20"/>
        </w:rPr>
        <w:t>г.</w:t>
      </w:r>
      <w:proofErr w:type="gramEnd"/>
      <w:r w:rsidRPr="0005376A">
        <w:rPr>
          <w:rFonts w:ascii="GHEA Grapalat" w:hAnsi="GHEA Grapalat"/>
          <w:sz w:val="20"/>
          <w:lang w:val="hy-AM"/>
        </w:rPr>
        <w:tab/>
        <w:t xml:space="preserve"> </w:t>
      </w:r>
    </w:p>
    <w:p w14:paraId="205EB85C"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C2BAF" w14:textId="77777777" w:rsidR="00206EE7" w:rsidRDefault="00206EE7">
      <w:r>
        <w:separator/>
      </w:r>
    </w:p>
  </w:endnote>
  <w:endnote w:type="continuationSeparator" w:id="0">
    <w:p w14:paraId="759ADFBB" w14:textId="77777777" w:rsidR="00206EE7" w:rsidRDefault="00206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9F1C551"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A166B">
          <w:rPr>
            <w:rFonts w:ascii="GHEA Grapalat" w:hAnsi="GHEA Grapalat"/>
            <w:noProof/>
            <w:sz w:val="24"/>
            <w:szCs w:val="24"/>
          </w:rPr>
          <w:t>20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355CB" w14:textId="77777777" w:rsidR="00206EE7" w:rsidRDefault="00206EE7">
      <w:r>
        <w:separator/>
      </w:r>
    </w:p>
  </w:footnote>
  <w:footnote w:type="continuationSeparator" w:id="0">
    <w:p w14:paraId="4E56FA4C" w14:textId="77777777" w:rsidR="00206EE7" w:rsidRDefault="00206EE7">
      <w:r>
        <w:continuationSeparator/>
      </w:r>
    </w:p>
  </w:footnote>
  <w:footnote w:id="1">
    <w:p w14:paraId="40C92257" w14:textId="7C3DF4DE" w:rsidR="009F799F" w:rsidRPr="008842CE" w:rsidRDefault="009F799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w:t>
      </w:r>
    </w:p>
  </w:footnote>
  <w:footnote w:id="2">
    <w:p w14:paraId="53EA337A"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6EE879AE"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791026B" w14:textId="77777777" w:rsidR="009F799F" w:rsidRPr="005F2C25" w:rsidRDefault="009F799F">
      <w:pPr>
        <w:pStyle w:val="af2"/>
        <w:rPr>
          <w:rFonts w:ascii="Times New Roman" w:hAnsi="Times New Roman"/>
        </w:rPr>
      </w:pPr>
    </w:p>
  </w:footnote>
  <w:footnote w:id="4">
    <w:p w14:paraId="78608F56" w14:textId="77777777" w:rsidR="009F799F" w:rsidRDefault="009F799F" w:rsidP="006B3E56">
      <w:pPr>
        <w:jc w:val="both"/>
      </w:pPr>
    </w:p>
    <w:p w14:paraId="2B67D5EC" w14:textId="77777777" w:rsidR="009F799F" w:rsidRPr="00FC561F" w:rsidRDefault="009F799F" w:rsidP="006B3E56">
      <w:pPr>
        <w:jc w:val="both"/>
        <w:rPr>
          <w:rFonts w:ascii="GHEA Grapalat" w:hAnsi="GHEA Grapalat"/>
          <w:i/>
          <w:sz w:val="20"/>
          <w:szCs w:val="20"/>
        </w:rPr>
      </w:pPr>
    </w:p>
    <w:p w14:paraId="498685FE"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48CF3126"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4F9D4A68"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03C5C2F"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06A96034" w14:textId="77777777" w:rsidR="009F799F" w:rsidRPr="001849D9" w:rsidRDefault="009F799F" w:rsidP="006B3E56">
      <w:pPr>
        <w:pStyle w:val="af2"/>
        <w:rPr>
          <w:rFonts w:asciiTheme="minorHAnsi" w:hAnsiTheme="minorHAnsi"/>
          <w:i/>
          <w:lang w:val="af-ZA"/>
        </w:rPr>
      </w:pPr>
    </w:p>
  </w:footnote>
  <w:footnote w:id="5">
    <w:p w14:paraId="2ADC584C"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6">
    <w:p w14:paraId="6234384B"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0860898A"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14:paraId="7A892302"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7A11068C" w14:textId="77777777" w:rsidR="009F799F" w:rsidRPr="00D3436F" w:rsidRDefault="009F799F">
      <w:pPr>
        <w:pStyle w:val="af2"/>
        <w:rPr>
          <w:lang w:val="es-ES"/>
        </w:rPr>
      </w:pPr>
    </w:p>
  </w:footnote>
  <w:footnote w:id="9">
    <w:p w14:paraId="0BE3BD48" w14:textId="77777777" w:rsidR="009F799F" w:rsidRPr="008842CE" w:rsidRDefault="009F799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AE130D3" w14:textId="77777777" w:rsidR="009F799F" w:rsidRPr="008842CE" w:rsidRDefault="009F799F" w:rsidP="003D2FE2">
      <w:pPr>
        <w:pStyle w:val="af2"/>
        <w:jc w:val="both"/>
        <w:rPr>
          <w:rFonts w:ascii="GHEA Grapalat" w:hAnsi="GHEA Grapalat"/>
        </w:rPr>
      </w:pPr>
    </w:p>
  </w:footnote>
  <w:footnote w:id="10">
    <w:p w14:paraId="6C1AD4EF" w14:textId="77777777" w:rsidR="009F799F" w:rsidRPr="008842CE" w:rsidRDefault="009F799F" w:rsidP="003D2FE2">
      <w:pPr>
        <w:pStyle w:val="af2"/>
        <w:jc w:val="both"/>
      </w:pPr>
    </w:p>
  </w:footnote>
  <w:footnote w:id="11">
    <w:p w14:paraId="12D2286B" w14:textId="77777777" w:rsidR="009F799F" w:rsidRPr="008842CE" w:rsidRDefault="009F799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3655103" w14:textId="77777777" w:rsidR="009F799F" w:rsidRPr="008842CE" w:rsidRDefault="009F799F" w:rsidP="000A214C">
      <w:pPr>
        <w:pStyle w:val="af2"/>
        <w:jc w:val="both"/>
        <w:rPr>
          <w:rFonts w:ascii="GHEA Grapalat" w:hAnsi="GHEA Grapalat"/>
        </w:rPr>
      </w:pPr>
    </w:p>
  </w:footnote>
  <w:footnote w:id="12">
    <w:p w14:paraId="00E1A627" w14:textId="77777777" w:rsidR="009F799F" w:rsidRPr="008842CE" w:rsidRDefault="009F799F" w:rsidP="000A214C">
      <w:pPr>
        <w:pStyle w:val="af2"/>
        <w:jc w:val="both"/>
      </w:pPr>
    </w:p>
  </w:footnote>
  <w:footnote w:id="13">
    <w:p w14:paraId="76153D83"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27E5B417" w14:textId="77777777" w:rsidR="009F799F" w:rsidRPr="00124BE9" w:rsidRDefault="009F799F" w:rsidP="00BB28C8">
      <w:pPr>
        <w:pStyle w:val="af2"/>
        <w:widowControl w:val="0"/>
        <w:jc w:val="both"/>
        <w:rPr>
          <w:rFonts w:ascii="GHEA Grapalat" w:hAnsi="GHEA Grapalat"/>
          <w:lang w:val="hy-AM"/>
        </w:rPr>
      </w:pPr>
    </w:p>
  </w:footnote>
  <w:footnote w:id="14">
    <w:p w14:paraId="323AA69B"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5">
    <w:p w14:paraId="0F165065"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616DC20"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1607A2A0" w14:textId="77777777" w:rsidR="009F799F" w:rsidRPr="00124BE9" w:rsidRDefault="009F799F" w:rsidP="00BB28C8">
      <w:pPr>
        <w:pStyle w:val="af2"/>
        <w:widowControl w:val="0"/>
        <w:jc w:val="both"/>
        <w:rPr>
          <w:rFonts w:ascii="GHEA Grapalat" w:hAnsi="GHEA Grapalat"/>
          <w:lang w:val="hy-AM"/>
        </w:rPr>
      </w:pPr>
    </w:p>
  </w:footnote>
  <w:footnote w:id="16">
    <w:p w14:paraId="3DF6964A" w14:textId="77777777" w:rsidR="009F799F" w:rsidRDefault="009F799F"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37F05745" w14:textId="77777777" w:rsidR="009F799F" w:rsidRPr="00EB336B" w:rsidRDefault="009F799F"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proofErr w:type="gramStart"/>
      <w:r>
        <w:rPr>
          <w:rFonts w:ascii="GHEA Grapalat" w:hAnsi="GHEA Grapalat"/>
          <w:sz w:val="18"/>
          <w:szCs w:val="18"/>
          <w:lang w:val="hy-AM"/>
        </w:rPr>
        <w:t>«</w:t>
      </w:r>
      <w:r w:rsidRPr="00421AF9">
        <w:rPr>
          <w:rFonts w:ascii="GHEA Grapalat" w:hAnsi="GHEA Grapalat"/>
          <w:sz w:val="18"/>
          <w:szCs w:val="18"/>
          <w:lang w:val="hy-AM"/>
        </w:rPr>
        <w:t xml:space="preserve"> При</w:t>
      </w:r>
      <w:proofErr w:type="gramEnd"/>
      <w:r w:rsidRPr="00421AF9">
        <w:rPr>
          <w:rFonts w:ascii="GHEA Grapalat" w:hAnsi="GHEA Grapalat"/>
          <w:sz w:val="18"/>
          <w:szCs w:val="18"/>
          <w:lang w:val="hy-AM"/>
        </w:rPr>
        <w:t xml:space="preserve">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A50C95C" w14:textId="77777777" w:rsidR="009F799F" w:rsidRPr="00124BE9" w:rsidRDefault="009F799F" w:rsidP="00BB28C8">
      <w:pPr>
        <w:pStyle w:val="af2"/>
        <w:widowControl w:val="0"/>
        <w:jc w:val="both"/>
        <w:rPr>
          <w:rFonts w:ascii="GHEA Grapalat" w:hAnsi="GHEA Grapalat"/>
          <w:lang w:val="hy-AM"/>
        </w:rPr>
      </w:pPr>
    </w:p>
  </w:footnote>
  <w:footnote w:id="17">
    <w:p w14:paraId="2849995A" w14:textId="77777777" w:rsidR="009F799F" w:rsidRDefault="009F799F"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A8CDDC0" w14:textId="77777777" w:rsidR="009F799F" w:rsidRPr="00124BE9" w:rsidRDefault="009F799F"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18">
    <w:p w14:paraId="7923D03C"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6DF8848E"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202380A" w14:textId="77777777" w:rsidR="009F799F" w:rsidRPr="004078D0" w:rsidRDefault="009F799F" w:rsidP="00BB28C8">
      <w:pPr>
        <w:pStyle w:val="af2"/>
        <w:widowControl w:val="0"/>
        <w:jc w:val="both"/>
        <w:rPr>
          <w:rFonts w:ascii="GHEA Grapalat" w:hAnsi="GHEA Grapalat"/>
          <w:sz w:val="2"/>
          <w:szCs w:val="2"/>
          <w:lang w:val="hy-AM"/>
        </w:rPr>
      </w:pPr>
    </w:p>
    <w:p w14:paraId="5A2CCC98" w14:textId="77777777" w:rsidR="009F799F" w:rsidRPr="004078D0" w:rsidRDefault="009F799F" w:rsidP="00BB28C8">
      <w:pPr>
        <w:pStyle w:val="af2"/>
        <w:widowControl w:val="0"/>
        <w:jc w:val="both"/>
        <w:rPr>
          <w:rFonts w:ascii="GHEA Grapalat" w:hAnsi="GHEA Grapalat"/>
          <w:sz w:val="2"/>
          <w:szCs w:val="2"/>
          <w:lang w:val="hy-AM"/>
        </w:rPr>
      </w:pPr>
    </w:p>
  </w:footnote>
  <w:footnote w:id="19">
    <w:p w14:paraId="03B1D1E4" w14:textId="77777777" w:rsidR="009F799F" w:rsidRDefault="009F799F"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57CDD62B" w14:textId="77777777" w:rsidR="009F799F" w:rsidRPr="00124BE9" w:rsidRDefault="009F799F"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sidRPr="00B92A78">
        <w:rPr>
          <w:rFonts w:ascii="GHEA Grapalat" w:hAnsi="GHEA Grapalat"/>
          <w:i/>
        </w:rPr>
        <w:t>6.5.1</w:t>
      </w:r>
      <w:r w:rsidRPr="00124BE9">
        <w:rPr>
          <w:rFonts w:ascii="GHEA Grapalat" w:hAnsi="GHEA Grapalat"/>
          <w:i/>
        </w:rPr>
        <w:t xml:space="preserve"> </w:t>
      </w:r>
      <w:r>
        <w:rPr>
          <w:rFonts w:ascii="GHEA Grapalat" w:hAnsi="GHEA Grapalat"/>
          <w:i/>
        </w:rPr>
        <w:t>.</w:t>
      </w:r>
      <w:proofErr w:type="gramEnd"/>
    </w:p>
  </w:footnote>
  <w:footnote w:id="20">
    <w:p w14:paraId="0E9E0E42" w14:textId="77777777" w:rsidR="009F799F" w:rsidRPr="00124BE9" w:rsidRDefault="009F799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14:paraId="6095BD43" w14:textId="77777777" w:rsidR="009F799F" w:rsidRPr="00124BE9" w:rsidRDefault="009F799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B8A9186" w14:textId="77777777" w:rsidR="009F799F" w:rsidRPr="001C4E24" w:rsidRDefault="009F799F" w:rsidP="00BB28C8">
      <w:pPr>
        <w:pStyle w:val="af2"/>
        <w:rPr>
          <w:lang w:val="hy-AM"/>
        </w:rPr>
      </w:pPr>
    </w:p>
  </w:footnote>
  <w:footnote w:id="22">
    <w:p w14:paraId="2578DD82" w14:textId="1FFCE244" w:rsidR="0016262D" w:rsidRPr="0016262D" w:rsidRDefault="0016262D" w:rsidP="0016262D">
      <w:pPr>
        <w:pStyle w:val="af2"/>
        <w:widowControl w:val="0"/>
        <w:rPr>
          <w:rFonts w:asciiTheme="minorHAnsi" w:hAnsiTheme="minorHAnsi"/>
          <w:lang w:val="en-US"/>
        </w:rPr>
      </w:pPr>
    </w:p>
  </w:footnote>
  <w:footnote w:id="23">
    <w:p w14:paraId="196CF567" w14:textId="77777777" w:rsidR="006B0206" w:rsidRPr="0016262D" w:rsidRDefault="006B0206" w:rsidP="006B0206">
      <w:pPr>
        <w:pStyle w:val="af2"/>
        <w:widowControl w:val="0"/>
        <w:rPr>
          <w:rFonts w:asciiTheme="minorHAnsi" w:hAnsiTheme="minorHAnsi"/>
          <w:lang w:val="en-US"/>
        </w:rPr>
      </w:pPr>
    </w:p>
  </w:footnote>
  <w:footnote w:id="24">
    <w:p w14:paraId="28C52D07" w14:textId="77777777" w:rsidR="00DE56DD" w:rsidRPr="0016262D" w:rsidRDefault="00DE56DD" w:rsidP="00DE56DD">
      <w:pPr>
        <w:pStyle w:val="af2"/>
        <w:widowControl w:val="0"/>
        <w:rPr>
          <w:rFonts w:asciiTheme="minorHAnsi" w:hAnsiTheme="minorHAnsi"/>
          <w:lang w:val="en-US"/>
        </w:rPr>
      </w:pPr>
    </w:p>
  </w:footnote>
  <w:footnote w:id="25">
    <w:p w14:paraId="72621942"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6">
    <w:p w14:paraId="386FDEA8"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5B91"/>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262D"/>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17F"/>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6EE7"/>
    <w:rsid w:val="0020701A"/>
    <w:rsid w:val="00207025"/>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18"/>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3C3"/>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7C4"/>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0CC2"/>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20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6F78BB"/>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78A"/>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8EB"/>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392E"/>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2FE"/>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61"/>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66B"/>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D8B"/>
    <w:rsid w:val="00BC2E4D"/>
    <w:rsid w:val="00BC354F"/>
    <w:rsid w:val="00BC3E66"/>
    <w:rsid w:val="00BC4594"/>
    <w:rsid w:val="00BC50BB"/>
    <w:rsid w:val="00BC54CA"/>
    <w:rsid w:val="00BC5D2F"/>
    <w:rsid w:val="00BC6794"/>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4DB"/>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6F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6DD"/>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AB2"/>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E1"/>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576F"/>
    <w:rsid w:val="00F7609B"/>
    <w:rsid w:val="00F760B1"/>
    <w:rsid w:val="00F763EC"/>
    <w:rsid w:val="00F76E60"/>
    <w:rsid w:val="00F76FDC"/>
    <w:rsid w:val="00F775CA"/>
    <w:rsid w:val="00F80761"/>
    <w:rsid w:val="00F822EA"/>
    <w:rsid w:val="00F825AC"/>
    <w:rsid w:val="00F82623"/>
    <w:rsid w:val="00F83409"/>
    <w:rsid w:val="00F839B3"/>
    <w:rsid w:val="00F83A12"/>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B28B9C"/>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styleId="aff8">
    <w:name w:val="Unresolved Mention"/>
    <w:basedOn w:val="a0"/>
    <w:uiPriority w:val="99"/>
    <w:semiHidden/>
    <w:unhideWhenUsed/>
    <w:rsid w:val="001D11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025523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5552621">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5709281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712960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5530838">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7639409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17969831">
      <w:bodyDiv w:val="1"/>
      <w:marLeft w:val="0"/>
      <w:marRight w:val="0"/>
      <w:marTop w:val="0"/>
      <w:marBottom w:val="0"/>
      <w:divBdr>
        <w:top w:val="none" w:sz="0" w:space="0" w:color="auto"/>
        <w:left w:val="none" w:sz="0" w:space="0" w:color="auto"/>
        <w:bottom w:val="none" w:sz="0" w:space="0" w:color="auto"/>
        <w:right w:val="none" w:sz="0" w:space="0" w:color="auto"/>
      </w:divBdr>
    </w:div>
    <w:div w:id="1751807768">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0104847">
      <w:bodyDiv w:val="1"/>
      <w:marLeft w:val="0"/>
      <w:marRight w:val="0"/>
      <w:marTop w:val="0"/>
      <w:marBottom w:val="0"/>
      <w:divBdr>
        <w:top w:val="none" w:sz="0" w:space="0" w:color="auto"/>
        <w:left w:val="none" w:sz="0" w:space="0" w:color="auto"/>
        <w:bottom w:val="none" w:sz="0" w:space="0" w:color="auto"/>
        <w:right w:val="none" w:sz="0" w:space="0" w:color="auto"/>
      </w:divBdr>
    </w:div>
    <w:div w:id="2096320452">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taykwua-shahagorcum@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kotaykwua-shahagorcum@mail.ru" TargetMode="External"/><Relationship Id="rId4" Type="http://schemas.openxmlformats.org/officeDocument/2006/relationships/settings" Target="settings.xml"/><Relationship Id="rId9" Type="http://schemas.openxmlformats.org/officeDocument/2006/relationships/hyperlink" Target="kotaykwua-shahagorcum@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DBFD4-5C7C-42E9-8B63-F1D99FA0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2871</TotalTime>
  <Pages>109</Pages>
  <Words>24086</Words>
  <Characters>137296</Characters>
  <Application>Microsoft Office Word</Application>
  <DocSecurity>0</DocSecurity>
  <Lines>1144</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161060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NewUser</cp:lastModifiedBy>
  <cp:revision>1724</cp:revision>
  <cp:lastPrinted>2018-02-16T07:12:00Z</cp:lastPrinted>
  <dcterms:created xsi:type="dcterms:W3CDTF">2019-10-28T07:04:00Z</dcterms:created>
  <dcterms:modified xsi:type="dcterms:W3CDTF">2026-02-28T18:06:00Z</dcterms:modified>
</cp:coreProperties>
</file>